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30A" w:rsidRDefault="0079330A" w:rsidP="00A21DC6">
      <w:pPr>
        <w:jc w:val="center"/>
        <w:rPr>
          <w:rStyle w:val="ac"/>
          <w:rFonts w:ascii="Verdana" w:hAnsi="Verdana"/>
          <w:b/>
          <w:sz w:val="24"/>
          <w:szCs w:val="24"/>
          <w:lang w:val="ru-RU"/>
        </w:rPr>
      </w:pP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r>
      <w:r>
        <w:rPr>
          <w:rStyle w:val="ac"/>
          <w:rFonts w:ascii="Verdana" w:hAnsi="Verdana"/>
          <w:b/>
          <w:sz w:val="24"/>
          <w:szCs w:val="24"/>
          <w:lang w:val="ru-RU"/>
        </w:rPr>
        <w:tab/>
        <w:t>Проект!</w:t>
      </w:r>
    </w:p>
    <w:p w:rsidR="0079330A" w:rsidRDefault="0079330A" w:rsidP="00A21DC6">
      <w:pPr>
        <w:jc w:val="center"/>
        <w:rPr>
          <w:rStyle w:val="ac"/>
          <w:rFonts w:ascii="Verdana" w:hAnsi="Verdana"/>
          <w:b/>
          <w:sz w:val="24"/>
          <w:szCs w:val="24"/>
          <w:lang w:val="ru-RU"/>
        </w:rPr>
      </w:pPr>
    </w:p>
    <w:p w:rsidR="00A21DC6" w:rsidRPr="00A21DC6" w:rsidRDefault="00A21DC6" w:rsidP="00A21DC6">
      <w:pPr>
        <w:jc w:val="center"/>
        <w:rPr>
          <w:rStyle w:val="ac"/>
          <w:rFonts w:ascii="Verdana" w:hAnsi="Verdana"/>
          <w:b/>
          <w:sz w:val="24"/>
          <w:szCs w:val="24"/>
          <w:lang w:val="ru-RU"/>
        </w:rPr>
      </w:pPr>
      <w:r w:rsidRPr="00A21DC6">
        <w:rPr>
          <w:rStyle w:val="ac"/>
          <w:rFonts w:ascii="Verdana" w:hAnsi="Verdana"/>
          <w:b/>
          <w:sz w:val="24"/>
          <w:szCs w:val="24"/>
          <w:lang w:val="ru-RU"/>
        </w:rPr>
        <w:t xml:space="preserve">НАРЕДБА </w:t>
      </w:r>
    </w:p>
    <w:p w:rsidR="00A21DC6" w:rsidRPr="00A21DC6" w:rsidRDefault="00A21DC6" w:rsidP="00A21DC6">
      <w:pPr>
        <w:jc w:val="center"/>
        <w:rPr>
          <w:rFonts w:ascii="Verdana" w:hAnsi="Verdana"/>
          <w:b w:val="0"/>
          <w:sz w:val="24"/>
          <w:szCs w:val="24"/>
          <w:lang w:val="ru-RU"/>
        </w:rPr>
      </w:pPr>
      <w:r w:rsidRPr="00A21DC6">
        <w:rPr>
          <w:rStyle w:val="ac"/>
          <w:rFonts w:ascii="Verdana" w:hAnsi="Verdana"/>
          <w:b/>
          <w:sz w:val="24"/>
          <w:szCs w:val="24"/>
          <w:lang w:val="ru-RU"/>
        </w:rPr>
        <w:t xml:space="preserve">ЗА ПОДДЪРЖАНЕ И ОПАЗВАНЕ НА ОБЩЕСТВЕНИЯ </w:t>
      </w:r>
      <w:proofErr w:type="gramStart"/>
      <w:r w:rsidRPr="00A21DC6">
        <w:rPr>
          <w:rStyle w:val="ac"/>
          <w:rFonts w:ascii="Verdana" w:hAnsi="Verdana"/>
          <w:b/>
          <w:sz w:val="24"/>
          <w:szCs w:val="24"/>
          <w:lang w:val="ru-RU"/>
        </w:rPr>
        <w:t>РЕД</w:t>
      </w:r>
      <w:proofErr w:type="gramEnd"/>
      <w:r w:rsidRPr="00A21DC6">
        <w:rPr>
          <w:rStyle w:val="ac"/>
          <w:rFonts w:ascii="Verdana" w:hAnsi="Verdana"/>
          <w:b/>
          <w:sz w:val="24"/>
          <w:szCs w:val="24"/>
          <w:lang w:val="ru-RU"/>
        </w:rPr>
        <w:t xml:space="preserve"> И ОБЩЕСТВЕНОТО ИМУЩЕСТВО НА ТЕРИТОРИЯТА НА ОБЩИНА ГОРНА МАЛИНА</w:t>
      </w:r>
    </w:p>
    <w:p w:rsidR="00D33D44" w:rsidRDefault="00D33D44" w:rsidP="00D33D44">
      <w:pPr>
        <w:pBdr>
          <w:bottom w:val="thinThickSmallGap" w:sz="24" w:space="1" w:color="auto"/>
        </w:pBdr>
        <w:jc w:val="center"/>
        <w:rPr>
          <w:rFonts w:ascii="Verdana" w:hAnsi="Verdana" w:cs="Tahoma"/>
          <w:sz w:val="24"/>
          <w:szCs w:val="24"/>
          <w:lang w:val="bg-BG"/>
        </w:rPr>
      </w:pPr>
    </w:p>
    <w:p w:rsidR="000A188D" w:rsidRPr="00905869" w:rsidRDefault="000A188D" w:rsidP="00D33D44">
      <w:pPr>
        <w:pBdr>
          <w:bottom w:val="thinThickSmallGap" w:sz="24" w:space="1" w:color="auto"/>
        </w:pBdr>
        <w:jc w:val="center"/>
        <w:rPr>
          <w:rFonts w:ascii="Verdana" w:hAnsi="Verdana" w:cs="Tahoma"/>
          <w:sz w:val="24"/>
          <w:szCs w:val="24"/>
          <w:lang w:val="bg-BG"/>
        </w:rPr>
      </w:pPr>
    </w:p>
    <w:p w:rsidR="00D33D44" w:rsidRPr="00905869" w:rsidRDefault="00D33D44" w:rsidP="00D33D44">
      <w:pPr>
        <w:pBdr>
          <w:bottom w:val="thinThickSmallGap" w:sz="24" w:space="1" w:color="auto"/>
        </w:pBdr>
        <w:jc w:val="center"/>
        <w:rPr>
          <w:rFonts w:ascii="Verdana" w:hAnsi="Verdana" w:cs="Tahoma"/>
          <w:sz w:val="24"/>
          <w:szCs w:val="24"/>
          <w:lang w:val="bg-BG"/>
        </w:rPr>
      </w:pPr>
      <w:r w:rsidRPr="00905869">
        <w:rPr>
          <w:rFonts w:ascii="Verdana" w:hAnsi="Verdana" w:cs="Tahoma"/>
          <w:sz w:val="24"/>
          <w:szCs w:val="24"/>
          <w:lang w:val="bg-BG"/>
        </w:rPr>
        <w:t>ГЛАВА ПЪРВА</w:t>
      </w:r>
    </w:p>
    <w:p w:rsidR="00FC1A2C" w:rsidRPr="00905869" w:rsidRDefault="000F3591" w:rsidP="00D33D44">
      <w:pPr>
        <w:pBdr>
          <w:bottom w:val="thinThickSmallGap" w:sz="24" w:space="1" w:color="auto"/>
        </w:pBdr>
        <w:jc w:val="center"/>
        <w:rPr>
          <w:rFonts w:ascii="Verdana" w:hAnsi="Verdana" w:cs="Tahoma"/>
          <w:sz w:val="24"/>
          <w:szCs w:val="24"/>
          <w:lang w:val="bg-BG"/>
        </w:rPr>
      </w:pPr>
      <w:r w:rsidRPr="00905869">
        <w:rPr>
          <w:rFonts w:ascii="Verdana" w:hAnsi="Verdana" w:cs="Tahoma"/>
          <w:sz w:val="24"/>
          <w:szCs w:val="24"/>
          <w:lang w:val="bg-BG"/>
        </w:rPr>
        <w:t>ОБЩИ РАЗПОРЕДБИ</w:t>
      </w:r>
    </w:p>
    <w:p w:rsidR="00FC1A2C" w:rsidRPr="00905869" w:rsidRDefault="00FC1A2C" w:rsidP="00FC1A2C">
      <w:pPr>
        <w:jc w:val="both"/>
        <w:rPr>
          <w:rFonts w:ascii="Verdana" w:hAnsi="Verdana" w:cs="Tahoma"/>
          <w:b w:val="0"/>
          <w:color w:val="000000"/>
          <w:sz w:val="24"/>
          <w:szCs w:val="24"/>
          <w:lang w:val="bg-BG"/>
        </w:rPr>
      </w:pPr>
    </w:p>
    <w:p w:rsidR="008018B7" w:rsidRPr="002A0E77" w:rsidRDefault="00FC1A2C" w:rsidP="008018B7">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Чл.1.</w:t>
      </w:r>
      <w:r w:rsidR="003A0CF1" w:rsidRPr="002A0E77">
        <w:rPr>
          <w:rFonts w:ascii="Verdana" w:hAnsi="Verdana" w:cs="Tahoma"/>
          <w:color w:val="000000"/>
          <w:sz w:val="24"/>
          <w:szCs w:val="24"/>
          <w:lang w:val="bg-BG"/>
        </w:rPr>
        <w:t xml:space="preserve"> </w:t>
      </w:r>
      <w:r w:rsidR="00830129" w:rsidRPr="002A0E77">
        <w:rPr>
          <w:rFonts w:ascii="Verdana" w:hAnsi="Verdana" w:cs="Tahoma"/>
          <w:color w:val="000000"/>
          <w:sz w:val="24"/>
          <w:szCs w:val="24"/>
          <w:lang w:val="bg-BG"/>
        </w:rPr>
        <w:t xml:space="preserve"> </w:t>
      </w:r>
      <w:r w:rsidR="001F058B" w:rsidRPr="002A0E77">
        <w:rPr>
          <w:rFonts w:ascii="Verdana" w:hAnsi="Verdana" w:cs="Tahoma"/>
          <w:color w:val="000000"/>
          <w:sz w:val="24"/>
          <w:szCs w:val="24"/>
          <w:lang w:val="bg-BG"/>
        </w:rPr>
        <w:t>(</w:t>
      </w:r>
      <w:r w:rsidRPr="002A0E77">
        <w:rPr>
          <w:rFonts w:ascii="Verdana" w:hAnsi="Verdana" w:cs="Tahoma"/>
          <w:color w:val="000000"/>
          <w:sz w:val="24"/>
          <w:szCs w:val="24"/>
          <w:lang w:val="bg-BG"/>
        </w:rPr>
        <w:t>1</w:t>
      </w:r>
      <w:r w:rsidR="001F058B" w:rsidRPr="002A0E77">
        <w:rPr>
          <w:rFonts w:ascii="Verdana" w:hAnsi="Verdana" w:cs="Tahoma"/>
          <w:color w:val="000000"/>
          <w:sz w:val="24"/>
          <w:szCs w:val="24"/>
          <w:lang w:val="bg-BG"/>
        </w:rPr>
        <w:t>)</w:t>
      </w:r>
      <w:r w:rsidR="00830129"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Тази </w:t>
      </w:r>
      <w:r w:rsidR="007F2374" w:rsidRPr="002A0E77">
        <w:rPr>
          <w:rFonts w:ascii="Verdana" w:hAnsi="Verdana" w:cs="Tahoma"/>
          <w:b w:val="0"/>
          <w:color w:val="000000"/>
          <w:sz w:val="24"/>
          <w:szCs w:val="24"/>
          <w:lang w:val="bg-BG"/>
        </w:rPr>
        <w:t>Н</w:t>
      </w:r>
      <w:r w:rsidRPr="002A0E77">
        <w:rPr>
          <w:rFonts w:ascii="Verdana" w:hAnsi="Verdana" w:cs="Tahoma"/>
          <w:b w:val="0"/>
          <w:color w:val="000000"/>
          <w:sz w:val="24"/>
          <w:szCs w:val="24"/>
          <w:lang w:val="bg-BG"/>
        </w:rPr>
        <w:t xml:space="preserve">аредба урежда осигуряването на обществения ред и спокойствието на гражданите, поддържането и опазването на общинската собственост </w:t>
      </w:r>
      <w:r w:rsidR="00BC2E22" w:rsidRPr="002A0E77">
        <w:rPr>
          <w:rFonts w:ascii="Verdana" w:hAnsi="Verdana" w:cs="Tahoma"/>
          <w:b w:val="0"/>
          <w:color w:val="000000"/>
          <w:sz w:val="24"/>
          <w:szCs w:val="24"/>
          <w:lang w:val="bg-BG"/>
        </w:rPr>
        <w:t>н</w:t>
      </w:r>
      <w:r w:rsidRPr="002A0E77">
        <w:rPr>
          <w:rFonts w:ascii="Verdana" w:hAnsi="Verdana" w:cs="Tahoma"/>
          <w:b w:val="0"/>
          <w:color w:val="000000"/>
          <w:sz w:val="24"/>
          <w:szCs w:val="24"/>
          <w:lang w:val="bg-BG"/>
        </w:rPr>
        <w:t xml:space="preserve">а територията на Община </w:t>
      </w:r>
      <w:r w:rsidR="00A21DC6">
        <w:rPr>
          <w:rFonts w:ascii="Verdana" w:hAnsi="Verdana" w:cs="Tahoma"/>
          <w:b w:val="0"/>
          <w:color w:val="000000"/>
          <w:sz w:val="24"/>
          <w:szCs w:val="24"/>
          <w:lang w:val="bg-BG"/>
        </w:rPr>
        <w:t>Горна Малина</w:t>
      </w:r>
      <w:r w:rsidR="005572AD">
        <w:rPr>
          <w:rFonts w:ascii="Verdana" w:hAnsi="Verdana" w:cs="Tahoma"/>
          <w:b w:val="0"/>
          <w:color w:val="000000"/>
          <w:sz w:val="24"/>
          <w:szCs w:val="24"/>
          <w:lang w:val="bg-BG"/>
        </w:rPr>
        <w:t>;</w:t>
      </w:r>
    </w:p>
    <w:p w:rsidR="00FC1A2C" w:rsidRPr="00A21DC6" w:rsidRDefault="008018B7" w:rsidP="008018B7">
      <w:pPr>
        <w:jc w:val="both"/>
        <w:rPr>
          <w:rFonts w:ascii="Verdana" w:hAnsi="Verdana" w:cs="Tahoma"/>
          <w:b w:val="0"/>
          <w:color w:val="000000"/>
          <w:sz w:val="24"/>
          <w:szCs w:val="24"/>
          <w:lang w:val="ru-RU"/>
        </w:rPr>
      </w:pPr>
      <w:r w:rsidRPr="002A0E77">
        <w:rPr>
          <w:rFonts w:ascii="Verdana" w:hAnsi="Verdana" w:cs="Tahoma"/>
          <w:b w:val="0"/>
          <w:color w:val="000000"/>
          <w:sz w:val="24"/>
          <w:szCs w:val="24"/>
          <w:lang w:val="bg-BG"/>
        </w:rPr>
        <w:t xml:space="preserve">       </w:t>
      </w:r>
      <w:r w:rsidR="003A0CF1" w:rsidRPr="002A0E77">
        <w:rPr>
          <w:rFonts w:ascii="Verdana" w:hAnsi="Verdana" w:cs="Tahoma"/>
          <w:color w:val="000000"/>
          <w:sz w:val="24"/>
          <w:szCs w:val="24"/>
          <w:lang w:val="bg-BG"/>
        </w:rPr>
        <w:t xml:space="preserve">   </w:t>
      </w:r>
      <w:r w:rsidR="00830129" w:rsidRPr="002A0E77">
        <w:rPr>
          <w:rFonts w:ascii="Verdana" w:hAnsi="Verdana" w:cs="Tahoma"/>
          <w:color w:val="000000"/>
          <w:sz w:val="24"/>
          <w:szCs w:val="24"/>
          <w:lang w:val="bg-BG"/>
        </w:rPr>
        <w:t xml:space="preserve"> </w:t>
      </w:r>
      <w:r w:rsidR="00A21DC6">
        <w:rPr>
          <w:rFonts w:ascii="Verdana" w:hAnsi="Verdana" w:cs="Tahoma"/>
          <w:color w:val="000000"/>
          <w:sz w:val="24"/>
          <w:szCs w:val="24"/>
          <w:lang w:val="bg-BG"/>
        </w:rPr>
        <w:t xml:space="preserve"> </w:t>
      </w:r>
      <w:r w:rsidR="001F058B" w:rsidRPr="002A0E77">
        <w:rPr>
          <w:rFonts w:ascii="Verdana" w:hAnsi="Verdana" w:cs="Tahoma"/>
          <w:color w:val="000000"/>
          <w:sz w:val="24"/>
          <w:szCs w:val="24"/>
          <w:lang w:val="bg-BG"/>
        </w:rPr>
        <w:t>(</w:t>
      </w:r>
      <w:r w:rsidR="00FC1A2C" w:rsidRPr="002A0E77">
        <w:rPr>
          <w:rFonts w:ascii="Verdana" w:hAnsi="Verdana" w:cs="Tahoma"/>
          <w:color w:val="000000"/>
          <w:sz w:val="24"/>
          <w:szCs w:val="24"/>
          <w:lang w:val="bg-BG"/>
        </w:rPr>
        <w:t>2</w:t>
      </w:r>
      <w:r w:rsidR="001F058B" w:rsidRPr="002A0E77">
        <w:rPr>
          <w:rFonts w:ascii="Verdana" w:hAnsi="Verdana" w:cs="Tahoma"/>
          <w:color w:val="000000"/>
          <w:sz w:val="24"/>
          <w:szCs w:val="24"/>
          <w:lang w:val="bg-BG"/>
        </w:rPr>
        <w:t>)</w:t>
      </w:r>
      <w:r w:rsidR="00FC1A2C" w:rsidRPr="002A0E77">
        <w:rPr>
          <w:rFonts w:ascii="Verdana" w:hAnsi="Verdana" w:cs="Tahoma"/>
          <w:b w:val="0"/>
          <w:color w:val="000000"/>
          <w:sz w:val="24"/>
          <w:szCs w:val="24"/>
          <w:lang w:val="bg-BG"/>
        </w:rPr>
        <w:t xml:space="preserve"> Разпоредбите на настоящата Наредба са задължителни за всички лица, които временно или постоянно пребивават</w:t>
      </w:r>
      <w:r w:rsidR="00DF7E84" w:rsidRPr="002A0E77">
        <w:rPr>
          <w:rFonts w:ascii="Verdana" w:hAnsi="Verdana" w:cs="Tahoma"/>
          <w:b w:val="0"/>
          <w:color w:val="000000"/>
          <w:sz w:val="24"/>
          <w:szCs w:val="24"/>
          <w:lang w:val="bg-BG"/>
        </w:rPr>
        <w:t xml:space="preserve"> и/или извършват дейност</w:t>
      </w:r>
      <w:r w:rsidR="00FC1A2C" w:rsidRPr="002A0E77">
        <w:rPr>
          <w:rFonts w:ascii="Verdana" w:hAnsi="Verdana" w:cs="Tahoma"/>
          <w:b w:val="0"/>
          <w:color w:val="000000"/>
          <w:sz w:val="24"/>
          <w:szCs w:val="24"/>
          <w:lang w:val="bg-BG"/>
        </w:rPr>
        <w:t xml:space="preserve"> на територията на Община </w:t>
      </w:r>
      <w:r w:rsidR="00A21DC6">
        <w:rPr>
          <w:rFonts w:ascii="Verdana" w:hAnsi="Verdana" w:cs="Tahoma"/>
          <w:b w:val="0"/>
          <w:color w:val="000000"/>
          <w:sz w:val="24"/>
          <w:szCs w:val="24"/>
          <w:lang w:val="bg-BG"/>
        </w:rPr>
        <w:t>Горна Малина</w:t>
      </w:r>
      <w:r w:rsidR="005572AD">
        <w:rPr>
          <w:rFonts w:ascii="Verdana" w:hAnsi="Verdana" w:cs="Tahoma"/>
          <w:b w:val="0"/>
          <w:color w:val="000000"/>
          <w:sz w:val="24"/>
          <w:szCs w:val="24"/>
          <w:lang w:val="bg-BG"/>
        </w:rPr>
        <w:t>;</w:t>
      </w:r>
    </w:p>
    <w:p w:rsidR="00A21DC6" w:rsidRPr="00A21DC6" w:rsidRDefault="00A21DC6" w:rsidP="00A21DC6">
      <w:pPr>
        <w:autoSpaceDE w:val="0"/>
        <w:autoSpaceDN w:val="0"/>
        <w:adjustRightInd w:val="0"/>
        <w:ind w:firstLine="708"/>
        <w:jc w:val="both"/>
        <w:rPr>
          <w:rFonts w:ascii="Verdana" w:hAnsi="Verdana"/>
          <w:b w:val="0"/>
          <w:sz w:val="24"/>
          <w:szCs w:val="24"/>
          <w:lang w:val="ru-RU"/>
        </w:rPr>
      </w:pPr>
      <w:r>
        <w:rPr>
          <w:rFonts w:ascii="Verdana" w:hAnsi="Verdana"/>
          <w:sz w:val="24"/>
          <w:szCs w:val="24"/>
          <w:lang w:val="bg-BG"/>
        </w:rPr>
        <w:t xml:space="preserve">    </w:t>
      </w:r>
      <w:r w:rsidRPr="00A21DC6">
        <w:rPr>
          <w:rFonts w:ascii="Verdana" w:hAnsi="Verdana"/>
          <w:sz w:val="24"/>
          <w:szCs w:val="24"/>
          <w:lang w:val="bg-BG"/>
        </w:rPr>
        <w:t>(3)</w:t>
      </w:r>
      <w:r>
        <w:rPr>
          <w:rFonts w:ascii="Verdana" w:hAnsi="Verdana"/>
          <w:sz w:val="24"/>
          <w:szCs w:val="24"/>
          <w:lang w:val="bg-BG"/>
        </w:rPr>
        <w:t xml:space="preserve"> </w:t>
      </w:r>
      <w:r w:rsidRPr="00A21DC6">
        <w:rPr>
          <w:rFonts w:ascii="Verdana" w:hAnsi="Verdana"/>
          <w:b w:val="0"/>
          <w:sz w:val="24"/>
          <w:szCs w:val="24"/>
          <w:lang w:val="ru-RU"/>
        </w:rPr>
        <w:t>Заповедите на кмета на общината относно обществения ред са задължителни за всички физически и юридически лица на територията на община Горна Малина, а заповедите на кметовете – на територията на съответното населено място.</w:t>
      </w:r>
    </w:p>
    <w:p w:rsidR="00A21DC6" w:rsidRPr="00A21DC6" w:rsidRDefault="00A21DC6" w:rsidP="008018B7">
      <w:pPr>
        <w:jc w:val="both"/>
        <w:rPr>
          <w:rFonts w:ascii="Verdana" w:hAnsi="Verdana" w:cs="Tahoma"/>
          <w:b w:val="0"/>
          <w:color w:val="000000"/>
          <w:sz w:val="24"/>
          <w:szCs w:val="24"/>
          <w:lang w:val="ru-RU"/>
        </w:rPr>
      </w:pPr>
    </w:p>
    <w:p w:rsidR="00D33D44" w:rsidRPr="002A0E77" w:rsidRDefault="00D33D44" w:rsidP="00D33D44">
      <w:pPr>
        <w:jc w:val="center"/>
        <w:rPr>
          <w:rFonts w:ascii="Verdana" w:hAnsi="Verdana" w:cs="Tahoma"/>
          <w:color w:val="000000"/>
          <w:sz w:val="24"/>
          <w:szCs w:val="24"/>
          <w:lang w:val="bg-BG"/>
        </w:rPr>
      </w:pPr>
      <w:r w:rsidRPr="002A0E77">
        <w:rPr>
          <w:rFonts w:ascii="Verdana" w:hAnsi="Verdana" w:cs="Tahoma"/>
          <w:color w:val="000000"/>
          <w:sz w:val="24"/>
          <w:szCs w:val="24"/>
          <w:lang w:val="bg-BG"/>
        </w:rPr>
        <w:t>ГЛАВА ВТОРА</w:t>
      </w:r>
    </w:p>
    <w:p w:rsidR="00D33D44" w:rsidRPr="000F3591" w:rsidRDefault="004E30CF" w:rsidP="00D33D44">
      <w:pPr>
        <w:pBdr>
          <w:bottom w:val="thinThickSmallGap" w:sz="24" w:space="1" w:color="auto"/>
        </w:pBdr>
        <w:jc w:val="center"/>
        <w:rPr>
          <w:rFonts w:ascii="Verdana" w:hAnsi="Verdana" w:cs="Tahoma"/>
          <w:b w:val="0"/>
          <w:color w:val="000000"/>
          <w:sz w:val="24"/>
          <w:szCs w:val="24"/>
          <w:lang w:val="ru-RU"/>
        </w:rPr>
      </w:pPr>
      <w:r w:rsidRPr="000F3591">
        <w:rPr>
          <w:rStyle w:val="ac"/>
          <w:rFonts w:ascii="Verdana" w:hAnsi="Verdana"/>
          <w:b/>
          <w:sz w:val="24"/>
          <w:szCs w:val="24"/>
          <w:lang w:val="ru-RU"/>
        </w:rPr>
        <w:t>ПОДДЪРЖАНЕ И ОПАЗВАНЕ</w:t>
      </w:r>
      <w:r w:rsidRPr="000F3591">
        <w:rPr>
          <w:rStyle w:val="ac"/>
          <w:rFonts w:ascii="Verdana" w:hAnsi="Verdana"/>
          <w:b/>
          <w:sz w:val="24"/>
          <w:szCs w:val="24"/>
        </w:rPr>
        <w:t> </w:t>
      </w:r>
      <w:r w:rsidRPr="000F3591">
        <w:rPr>
          <w:rStyle w:val="ac"/>
          <w:rFonts w:ascii="Verdana" w:hAnsi="Verdana"/>
          <w:b/>
          <w:sz w:val="24"/>
          <w:szCs w:val="24"/>
          <w:lang w:val="ru-RU"/>
        </w:rPr>
        <w:t xml:space="preserve"> НА ОБЩЕСТВЕНИЯ </w:t>
      </w:r>
      <w:proofErr w:type="gramStart"/>
      <w:r w:rsidRPr="000F3591">
        <w:rPr>
          <w:rStyle w:val="ac"/>
          <w:rFonts w:ascii="Verdana" w:hAnsi="Verdana"/>
          <w:b/>
          <w:sz w:val="24"/>
          <w:szCs w:val="24"/>
          <w:lang w:val="ru-RU"/>
        </w:rPr>
        <w:t>РЕД</w:t>
      </w:r>
      <w:proofErr w:type="gramEnd"/>
    </w:p>
    <w:p w:rsidR="001F058B" w:rsidRPr="004E30CF" w:rsidRDefault="001F058B" w:rsidP="00FC1A2C">
      <w:pPr>
        <w:jc w:val="both"/>
        <w:rPr>
          <w:rFonts w:ascii="Verdana" w:hAnsi="Verdana" w:cs="Tahoma"/>
          <w:color w:val="000000"/>
          <w:sz w:val="24"/>
          <w:szCs w:val="24"/>
          <w:lang w:val="ru-RU"/>
        </w:rPr>
      </w:pPr>
    </w:p>
    <w:p w:rsidR="00BB17D0" w:rsidRPr="002A0E77" w:rsidRDefault="00992D6F" w:rsidP="00BB17D0">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FC1A2C" w:rsidRPr="002A0E77">
        <w:rPr>
          <w:rFonts w:ascii="Verdana" w:hAnsi="Verdana" w:cs="Tahoma"/>
          <w:color w:val="000000"/>
          <w:sz w:val="24"/>
          <w:szCs w:val="24"/>
          <w:lang w:val="bg-BG"/>
        </w:rPr>
        <w:t>2.</w:t>
      </w:r>
      <w:r w:rsidR="00FC1A2C" w:rsidRPr="002A0E77">
        <w:rPr>
          <w:rFonts w:ascii="Verdana" w:hAnsi="Verdana" w:cs="Tahoma"/>
          <w:b w:val="0"/>
          <w:color w:val="000000"/>
          <w:sz w:val="24"/>
          <w:szCs w:val="24"/>
          <w:lang w:val="bg-BG"/>
        </w:rPr>
        <w:t xml:space="preserve"> За осигуряване спокойствието и почивката на гражданите се забранява: </w:t>
      </w:r>
    </w:p>
    <w:p w:rsidR="00BB17D0" w:rsidRPr="002A0E77" w:rsidRDefault="00BB17D0" w:rsidP="00BB17D0">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 xml:space="preserve"> </w:t>
      </w:r>
      <w:r w:rsidR="001F058B" w:rsidRPr="002A0E77">
        <w:rPr>
          <w:rFonts w:ascii="Verdana" w:hAnsi="Verdana" w:cs="Tahoma"/>
          <w:color w:val="000000"/>
          <w:sz w:val="24"/>
          <w:szCs w:val="24"/>
          <w:lang w:val="bg-BG"/>
        </w:rPr>
        <w:t>(</w:t>
      </w:r>
      <w:r w:rsidR="00FC1A2C" w:rsidRPr="002A0E77">
        <w:rPr>
          <w:rFonts w:ascii="Verdana" w:hAnsi="Verdana" w:cs="Tahoma"/>
          <w:color w:val="000000"/>
          <w:sz w:val="24"/>
          <w:szCs w:val="24"/>
          <w:lang w:val="bg-BG"/>
        </w:rPr>
        <w:t>1</w:t>
      </w:r>
      <w:r w:rsidR="001F058B" w:rsidRPr="002A0E77">
        <w:rPr>
          <w:rFonts w:ascii="Verdana" w:hAnsi="Verdana" w:cs="Tahoma"/>
          <w:color w:val="000000"/>
          <w:sz w:val="24"/>
          <w:szCs w:val="24"/>
          <w:lang w:val="bg-BG"/>
        </w:rPr>
        <w:t>)</w:t>
      </w:r>
      <w:r w:rsidR="00FC1A2C" w:rsidRPr="002A0E77">
        <w:rPr>
          <w:rFonts w:ascii="Verdana" w:hAnsi="Verdana" w:cs="Tahoma"/>
          <w:b w:val="0"/>
          <w:color w:val="000000"/>
          <w:sz w:val="24"/>
          <w:szCs w:val="24"/>
          <w:lang w:val="bg-BG"/>
        </w:rPr>
        <w:t xml:space="preserve"> Нарушаване на тишината по какъвто и да е начин на открити обществени мес</w:t>
      </w:r>
      <w:r w:rsidR="005572AD">
        <w:rPr>
          <w:rFonts w:ascii="Verdana" w:hAnsi="Verdana" w:cs="Tahoma"/>
          <w:b w:val="0"/>
          <w:color w:val="000000"/>
          <w:sz w:val="24"/>
          <w:szCs w:val="24"/>
          <w:lang w:val="bg-BG"/>
        </w:rPr>
        <w:t>та и в административните сгради;</w:t>
      </w:r>
    </w:p>
    <w:p w:rsidR="007D56D4" w:rsidRDefault="00BB17D0" w:rsidP="004E30CF">
      <w:pPr>
        <w:jc w:val="both"/>
        <w:rPr>
          <w:rFonts w:ascii="Verdana" w:hAnsi="Verdana"/>
          <w:b w:val="0"/>
          <w:sz w:val="24"/>
          <w:szCs w:val="24"/>
          <w:lang w:val="bg-BG" w:eastAsia="bg-BG"/>
        </w:rPr>
      </w:pPr>
      <w:r w:rsidRPr="002A0E77">
        <w:rPr>
          <w:rFonts w:ascii="Verdana" w:hAnsi="Verdana" w:cs="Tahoma"/>
          <w:b w:val="0"/>
          <w:color w:val="000000"/>
          <w:sz w:val="24"/>
          <w:szCs w:val="24"/>
          <w:lang w:val="bg-BG"/>
        </w:rPr>
        <w:t xml:space="preserve">         </w:t>
      </w:r>
      <w:r w:rsidR="009A453C" w:rsidRPr="002A0E77">
        <w:rPr>
          <w:rFonts w:ascii="Verdana" w:hAnsi="Verdana" w:cs="Tahoma"/>
          <w:b w:val="0"/>
          <w:color w:val="000000"/>
          <w:sz w:val="24"/>
          <w:szCs w:val="24"/>
          <w:lang w:val="bg-BG"/>
        </w:rPr>
        <w:t xml:space="preserve"> </w:t>
      </w:r>
      <w:r w:rsidR="001F058B" w:rsidRPr="002A0E77">
        <w:rPr>
          <w:rFonts w:ascii="Verdana" w:hAnsi="Verdana" w:cs="Tahoma"/>
          <w:color w:val="000000"/>
          <w:sz w:val="24"/>
          <w:szCs w:val="24"/>
          <w:lang w:val="bg-BG"/>
        </w:rPr>
        <w:t>(</w:t>
      </w:r>
      <w:r w:rsidR="00FC1A2C" w:rsidRPr="002A0E77">
        <w:rPr>
          <w:rFonts w:ascii="Verdana" w:hAnsi="Verdana" w:cs="Tahoma"/>
          <w:color w:val="000000"/>
          <w:sz w:val="24"/>
          <w:szCs w:val="24"/>
          <w:lang w:val="bg-BG"/>
        </w:rPr>
        <w:t>2</w:t>
      </w:r>
      <w:r w:rsidR="001F058B" w:rsidRPr="002A0E77">
        <w:rPr>
          <w:rFonts w:ascii="Verdana" w:hAnsi="Verdana" w:cs="Tahoma"/>
          <w:color w:val="000000"/>
          <w:sz w:val="24"/>
          <w:szCs w:val="24"/>
          <w:lang w:val="bg-BG"/>
        </w:rPr>
        <w:t>)</w:t>
      </w:r>
      <w:r w:rsidR="00FC1A2C" w:rsidRPr="002A0E77">
        <w:rPr>
          <w:rFonts w:ascii="Verdana" w:hAnsi="Verdana" w:cs="Tahoma"/>
          <w:b w:val="0"/>
          <w:color w:val="000000"/>
          <w:sz w:val="24"/>
          <w:szCs w:val="24"/>
          <w:lang w:val="bg-BG"/>
        </w:rPr>
        <w:t xml:space="preserve"> </w:t>
      </w:r>
      <w:r w:rsidR="00070581" w:rsidRPr="00070581">
        <w:rPr>
          <w:rFonts w:ascii="Verdana" w:hAnsi="Verdana"/>
          <w:b w:val="0"/>
          <w:sz w:val="24"/>
          <w:szCs w:val="24"/>
          <w:lang w:val="bg-BG" w:eastAsia="bg-BG"/>
        </w:rPr>
        <w:t>Викане, пеене, свирене, ползване на озвучителни уредби, апарати и системи, форсиране на автомобили или мотоциклети и други дейности от битов и стопански характер в жилищните сгради и в непосредствена близост до тях, както и употреба на пиротехнически изделия, за времето между 14.00 и 16.00 часа и между 22.00 и 8.00 часа в делничните дни и между 14.00 и 16.00 часа и 21.00 и 9.00 ч</w:t>
      </w:r>
      <w:r w:rsidR="005572AD">
        <w:rPr>
          <w:rFonts w:ascii="Verdana" w:hAnsi="Verdana"/>
          <w:b w:val="0"/>
          <w:sz w:val="24"/>
          <w:szCs w:val="24"/>
          <w:lang w:val="bg-BG" w:eastAsia="bg-BG"/>
        </w:rPr>
        <w:t>аса в празничните и почивни дни;</w:t>
      </w:r>
    </w:p>
    <w:p w:rsidR="00A35975" w:rsidRDefault="004E30CF" w:rsidP="004E30CF">
      <w:pPr>
        <w:ind w:firstLine="708"/>
        <w:jc w:val="both"/>
        <w:rPr>
          <w:rFonts w:ascii="Verdana" w:hAnsi="Verdana"/>
          <w:b w:val="0"/>
          <w:sz w:val="24"/>
          <w:szCs w:val="24"/>
          <w:lang w:val="ru-RU"/>
        </w:rPr>
      </w:pPr>
      <w:r>
        <w:rPr>
          <w:rFonts w:ascii="Verdana" w:hAnsi="Verdana"/>
          <w:b w:val="0"/>
          <w:sz w:val="24"/>
          <w:szCs w:val="24"/>
          <w:lang w:val="bg-BG"/>
        </w:rPr>
        <w:t xml:space="preserve">  </w:t>
      </w:r>
      <w:r w:rsidRPr="004E30CF">
        <w:rPr>
          <w:rFonts w:ascii="Verdana" w:hAnsi="Verdana"/>
          <w:sz w:val="24"/>
          <w:szCs w:val="24"/>
          <w:lang w:val="ru-RU"/>
        </w:rPr>
        <w:t>(3)</w:t>
      </w:r>
      <w:r>
        <w:rPr>
          <w:rFonts w:ascii="Verdana" w:hAnsi="Verdana"/>
          <w:sz w:val="24"/>
          <w:szCs w:val="24"/>
          <w:lang w:val="ru-RU"/>
        </w:rPr>
        <w:t xml:space="preserve"> </w:t>
      </w:r>
      <w:r w:rsidRPr="004E30CF">
        <w:rPr>
          <w:rFonts w:ascii="Verdana" w:hAnsi="Verdana"/>
          <w:b w:val="0"/>
          <w:sz w:val="24"/>
          <w:szCs w:val="24"/>
          <w:lang w:val="ru-RU"/>
        </w:rPr>
        <w:t>Извършването на неприлични и непристойни действия, нарушаващи обичайните норми за морал и поведение по улици, площади и други обществени места, както и неприлични изрази, оскърбително отношение и държане към гражданите</w:t>
      </w:r>
      <w:r w:rsidRPr="004E30CF">
        <w:rPr>
          <w:rFonts w:ascii="Verdana" w:hAnsi="Verdana"/>
          <w:b w:val="0"/>
          <w:sz w:val="24"/>
          <w:szCs w:val="24"/>
        </w:rPr>
        <w:t> </w:t>
      </w:r>
      <w:r w:rsidRPr="004E30CF">
        <w:rPr>
          <w:rFonts w:ascii="Verdana" w:hAnsi="Verdana"/>
          <w:b w:val="0"/>
          <w:sz w:val="24"/>
          <w:szCs w:val="24"/>
          <w:lang w:val="ru-RU"/>
        </w:rPr>
        <w:t xml:space="preserve"> и</w:t>
      </w:r>
      <w:r w:rsidRPr="004E30CF">
        <w:rPr>
          <w:rFonts w:ascii="Verdana" w:hAnsi="Verdana"/>
          <w:b w:val="0"/>
          <w:sz w:val="24"/>
          <w:szCs w:val="24"/>
        </w:rPr>
        <w:t> </w:t>
      </w:r>
      <w:r w:rsidRPr="004E30CF">
        <w:rPr>
          <w:rFonts w:ascii="Verdana" w:hAnsi="Verdana"/>
          <w:b w:val="0"/>
          <w:sz w:val="24"/>
          <w:szCs w:val="24"/>
          <w:lang w:val="ru-RU"/>
        </w:rPr>
        <w:t xml:space="preserve"> органите на властта или скарване,</w:t>
      </w:r>
      <w:r w:rsidRPr="004E30CF">
        <w:rPr>
          <w:rFonts w:ascii="Verdana" w:hAnsi="Verdana"/>
          <w:b w:val="0"/>
          <w:sz w:val="24"/>
          <w:szCs w:val="24"/>
        </w:rPr>
        <w:t> </w:t>
      </w:r>
      <w:r w:rsidRPr="004E30CF">
        <w:rPr>
          <w:rFonts w:ascii="Verdana" w:hAnsi="Verdana"/>
          <w:b w:val="0"/>
          <w:sz w:val="24"/>
          <w:szCs w:val="24"/>
          <w:lang w:val="ru-RU"/>
        </w:rPr>
        <w:t xml:space="preserve"> сбиване</w:t>
      </w:r>
      <w:r w:rsidRPr="004E30CF">
        <w:rPr>
          <w:rFonts w:ascii="Verdana" w:hAnsi="Verdana"/>
          <w:b w:val="0"/>
          <w:sz w:val="24"/>
          <w:szCs w:val="24"/>
        </w:rPr>
        <w:t> </w:t>
      </w:r>
      <w:r w:rsidRPr="004E30CF">
        <w:rPr>
          <w:rFonts w:ascii="Verdana" w:hAnsi="Verdana"/>
          <w:b w:val="0"/>
          <w:sz w:val="24"/>
          <w:szCs w:val="24"/>
          <w:lang w:val="ru-RU"/>
        </w:rPr>
        <w:t xml:space="preserve"> и</w:t>
      </w:r>
      <w:r w:rsidRPr="004E30CF">
        <w:rPr>
          <w:rFonts w:ascii="Verdana" w:hAnsi="Verdana"/>
          <w:b w:val="0"/>
          <w:sz w:val="24"/>
          <w:szCs w:val="24"/>
        </w:rPr>
        <w:t> </w:t>
      </w:r>
      <w:r w:rsidRPr="004E30CF">
        <w:rPr>
          <w:rFonts w:ascii="Verdana" w:hAnsi="Verdana"/>
          <w:b w:val="0"/>
          <w:sz w:val="24"/>
          <w:szCs w:val="24"/>
          <w:lang w:val="ru-RU"/>
        </w:rPr>
        <w:t xml:space="preserve"> други действия,</w:t>
      </w:r>
      <w:r w:rsidRPr="004E30CF">
        <w:rPr>
          <w:rFonts w:ascii="Verdana" w:hAnsi="Verdana"/>
          <w:b w:val="0"/>
          <w:sz w:val="24"/>
          <w:szCs w:val="24"/>
        </w:rPr>
        <w:t> </w:t>
      </w:r>
      <w:r w:rsidRPr="004E30CF">
        <w:rPr>
          <w:rFonts w:ascii="Verdana" w:hAnsi="Verdana"/>
          <w:b w:val="0"/>
          <w:sz w:val="24"/>
          <w:szCs w:val="24"/>
          <w:lang w:val="ru-RU"/>
        </w:rPr>
        <w:t xml:space="preserve"> с които се нарушава обществения </w:t>
      </w:r>
      <w:proofErr w:type="gramStart"/>
      <w:r w:rsidRPr="004E30CF">
        <w:rPr>
          <w:rFonts w:ascii="Verdana" w:hAnsi="Verdana"/>
          <w:b w:val="0"/>
          <w:sz w:val="24"/>
          <w:szCs w:val="24"/>
          <w:lang w:val="ru-RU"/>
        </w:rPr>
        <w:t>ред</w:t>
      </w:r>
      <w:proofErr w:type="gramEnd"/>
      <w:r w:rsidRPr="004E30CF">
        <w:rPr>
          <w:rFonts w:ascii="Verdana" w:hAnsi="Verdana"/>
          <w:b w:val="0"/>
          <w:sz w:val="24"/>
          <w:szCs w:val="24"/>
          <w:lang w:val="ru-RU"/>
        </w:rPr>
        <w:t xml:space="preserve"> и спокойствие;</w:t>
      </w:r>
    </w:p>
    <w:p w:rsidR="00BB17D0" w:rsidRDefault="00A35975" w:rsidP="004E30CF">
      <w:pPr>
        <w:ind w:firstLine="708"/>
        <w:jc w:val="both"/>
        <w:rPr>
          <w:rFonts w:ascii="Verdana" w:hAnsi="Verdana" w:cs="Tahoma"/>
          <w:b w:val="0"/>
          <w:color w:val="000000"/>
          <w:sz w:val="24"/>
          <w:szCs w:val="24"/>
          <w:lang w:val="en-US"/>
        </w:rPr>
      </w:pPr>
      <w:r>
        <w:rPr>
          <w:rFonts w:ascii="Verdana" w:hAnsi="Verdana" w:cs="Tahoma"/>
          <w:b w:val="0"/>
          <w:color w:val="000000"/>
          <w:sz w:val="24"/>
          <w:szCs w:val="24"/>
          <w:lang w:val="ru-RU"/>
        </w:rPr>
        <w:t xml:space="preserve"> </w:t>
      </w:r>
      <w:r w:rsidR="001F058B" w:rsidRPr="002A0E77">
        <w:rPr>
          <w:rFonts w:ascii="Verdana" w:hAnsi="Verdana" w:cs="Tahoma"/>
          <w:color w:val="000000"/>
          <w:sz w:val="24"/>
          <w:szCs w:val="24"/>
          <w:lang w:val="bg-BG"/>
        </w:rPr>
        <w:t>(</w:t>
      </w:r>
      <w:r w:rsidR="004E30CF">
        <w:rPr>
          <w:rFonts w:ascii="Verdana" w:hAnsi="Verdana" w:cs="Tahoma"/>
          <w:color w:val="000000"/>
          <w:sz w:val="24"/>
          <w:szCs w:val="24"/>
          <w:lang w:val="bg-BG"/>
        </w:rPr>
        <w:t>4</w:t>
      </w:r>
      <w:r w:rsidR="001F058B" w:rsidRPr="002A0E77">
        <w:rPr>
          <w:rFonts w:ascii="Verdana" w:hAnsi="Verdana" w:cs="Tahoma"/>
          <w:color w:val="000000"/>
          <w:sz w:val="24"/>
          <w:szCs w:val="24"/>
          <w:lang w:val="bg-BG"/>
        </w:rPr>
        <w:t>)</w:t>
      </w:r>
      <w:r w:rsidR="00FC1A2C" w:rsidRPr="002A0E77">
        <w:rPr>
          <w:rFonts w:ascii="Verdana" w:hAnsi="Verdana" w:cs="Tahoma"/>
          <w:b w:val="0"/>
          <w:color w:val="000000"/>
          <w:sz w:val="24"/>
          <w:szCs w:val="24"/>
          <w:lang w:val="bg-BG"/>
        </w:rPr>
        <w:t xml:space="preserve"> Консумиране на </w:t>
      </w:r>
      <w:r w:rsidR="00BC2E22" w:rsidRPr="002A0E77">
        <w:rPr>
          <w:rFonts w:ascii="Verdana" w:hAnsi="Verdana" w:cs="Tahoma"/>
          <w:b w:val="0"/>
          <w:color w:val="000000"/>
          <w:sz w:val="24"/>
          <w:szCs w:val="24"/>
          <w:lang w:val="bg-BG"/>
        </w:rPr>
        <w:t>спиртни напитки, вино и бира</w:t>
      </w:r>
      <w:r w:rsidR="00E25EF8" w:rsidRPr="002A0E77">
        <w:rPr>
          <w:rFonts w:ascii="Verdana" w:hAnsi="Verdana" w:cs="Tahoma"/>
          <w:b w:val="0"/>
          <w:i/>
          <w:color w:val="000000"/>
          <w:sz w:val="24"/>
          <w:szCs w:val="24"/>
          <w:lang w:val="bg-BG"/>
        </w:rPr>
        <w:t xml:space="preserve">, </w:t>
      </w:r>
      <w:r w:rsidR="00E25EF8" w:rsidRPr="002A0E77">
        <w:rPr>
          <w:rFonts w:ascii="Verdana" w:hAnsi="Verdana" w:cs="Tahoma"/>
          <w:b w:val="0"/>
          <w:color w:val="000000"/>
          <w:sz w:val="24"/>
          <w:szCs w:val="24"/>
          <w:lang w:val="bg-BG"/>
        </w:rPr>
        <w:t xml:space="preserve">извън функциониращите с тази цел </w:t>
      </w:r>
      <w:r w:rsidR="00904ACE" w:rsidRPr="002A0E77">
        <w:rPr>
          <w:rFonts w:ascii="Verdana" w:hAnsi="Verdana" w:cs="Tahoma"/>
          <w:b w:val="0"/>
          <w:color w:val="000000"/>
          <w:sz w:val="24"/>
          <w:szCs w:val="24"/>
          <w:lang w:val="bg-BG"/>
        </w:rPr>
        <w:t>заведения за хранене и развлечения</w:t>
      </w:r>
      <w:r w:rsidR="005572AD">
        <w:rPr>
          <w:rFonts w:ascii="Verdana" w:hAnsi="Verdana" w:cs="Tahoma"/>
          <w:b w:val="0"/>
          <w:color w:val="000000"/>
          <w:sz w:val="24"/>
          <w:szCs w:val="24"/>
          <w:lang w:val="bg-BG"/>
        </w:rPr>
        <w:t>;</w:t>
      </w:r>
    </w:p>
    <w:p w:rsidR="003D3A2B" w:rsidRPr="005572AD" w:rsidRDefault="003D3A2B" w:rsidP="004E30CF">
      <w:pPr>
        <w:ind w:firstLine="708"/>
        <w:jc w:val="both"/>
        <w:rPr>
          <w:rFonts w:ascii="Verdana" w:hAnsi="Verdana"/>
          <w:b w:val="0"/>
          <w:sz w:val="24"/>
          <w:szCs w:val="24"/>
          <w:lang w:val="bg-BG"/>
        </w:rPr>
      </w:pPr>
      <w:r>
        <w:rPr>
          <w:rFonts w:ascii="Verdana" w:hAnsi="Verdana"/>
          <w:sz w:val="24"/>
          <w:szCs w:val="24"/>
          <w:lang w:val="bg-BG"/>
        </w:rPr>
        <w:t xml:space="preserve"> </w:t>
      </w:r>
      <w:r w:rsidRPr="003D3A2B">
        <w:rPr>
          <w:rFonts w:ascii="Verdana" w:hAnsi="Verdana"/>
          <w:sz w:val="24"/>
          <w:szCs w:val="24"/>
          <w:lang w:val="bg-BG"/>
        </w:rPr>
        <w:t>(5)</w:t>
      </w:r>
      <w:r w:rsidRPr="003D3A2B">
        <w:rPr>
          <w:rFonts w:ascii="Verdana" w:hAnsi="Verdana"/>
          <w:b w:val="0"/>
          <w:sz w:val="24"/>
          <w:szCs w:val="24"/>
        </w:rPr>
        <w:t xml:space="preserve"> </w:t>
      </w:r>
      <w:r>
        <w:rPr>
          <w:rFonts w:ascii="Verdana" w:hAnsi="Verdana"/>
          <w:b w:val="0"/>
          <w:sz w:val="24"/>
          <w:szCs w:val="24"/>
          <w:lang w:val="bg-BG"/>
        </w:rPr>
        <w:t xml:space="preserve">  </w:t>
      </w:r>
      <w:r w:rsidRPr="003D3A2B">
        <w:rPr>
          <w:rFonts w:ascii="Verdana" w:hAnsi="Verdana"/>
          <w:b w:val="0"/>
          <w:sz w:val="24"/>
          <w:szCs w:val="24"/>
        </w:rPr>
        <w:t>Поставянето на стрелбища, люлки, временни търговски обекти или извършването на търговия в терени и места без съответното разрешение от общината или извън местата, определени за таз</w:t>
      </w:r>
      <w:r w:rsidR="005572AD">
        <w:rPr>
          <w:rFonts w:ascii="Verdana" w:hAnsi="Verdana"/>
          <w:b w:val="0"/>
          <w:sz w:val="24"/>
          <w:szCs w:val="24"/>
        </w:rPr>
        <w:t>и цел</w:t>
      </w:r>
      <w:r w:rsidR="005572AD">
        <w:rPr>
          <w:rFonts w:ascii="Verdana" w:hAnsi="Verdana"/>
          <w:b w:val="0"/>
          <w:sz w:val="24"/>
          <w:szCs w:val="24"/>
          <w:lang w:val="bg-BG"/>
        </w:rPr>
        <w:t>;</w:t>
      </w:r>
      <w:r w:rsidRPr="003D3A2B">
        <w:rPr>
          <w:rFonts w:ascii="Verdana" w:hAnsi="Verdana"/>
          <w:b w:val="0"/>
          <w:sz w:val="24"/>
          <w:szCs w:val="24"/>
        </w:rPr>
        <w:br/>
      </w:r>
      <w:r>
        <w:rPr>
          <w:rFonts w:ascii="Verdana" w:hAnsi="Verdana"/>
          <w:sz w:val="24"/>
          <w:szCs w:val="24"/>
          <w:lang w:val="bg-BG"/>
        </w:rPr>
        <w:t xml:space="preserve">         </w:t>
      </w:r>
      <w:r w:rsidRPr="003D3A2B">
        <w:rPr>
          <w:rFonts w:ascii="Verdana" w:hAnsi="Verdana"/>
          <w:sz w:val="24"/>
          <w:szCs w:val="24"/>
          <w:lang w:val="bg-BG"/>
        </w:rPr>
        <w:t>(6)</w:t>
      </w:r>
      <w:r w:rsidRPr="003D3A2B">
        <w:rPr>
          <w:rFonts w:ascii="Verdana" w:hAnsi="Verdana"/>
          <w:b w:val="0"/>
          <w:sz w:val="24"/>
          <w:szCs w:val="24"/>
        </w:rPr>
        <w:t xml:space="preserve"> </w:t>
      </w:r>
      <w:r>
        <w:rPr>
          <w:rFonts w:ascii="Verdana" w:hAnsi="Verdana"/>
          <w:b w:val="0"/>
          <w:sz w:val="24"/>
          <w:szCs w:val="24"/>
          <w:lang w:val="bg-BG"/>
        </w:rPr>
        <w:t xml:space="preserve"> </w:t>
      </w:r>
      <w:r w:rsidRPr="003D3A2B">
        <w:rPr>
          <w:rFonts w:ascii="Verdana" w:hAnsi="Verdana"/>
          <w:b w:val="0"/>
          <w:sz w:val="24"/>
          <w:szCs w:val="24"/>
        </w:rPr>
        <w:t xml:space="preserve">Забранява се на деца, ученици и граждани ползването на </w:t>
      </w:r>
      <w:r w:rsidRPr="003D3A2B">
        <w:rPr>
          <w:rFonts w:ascii="Verdana" w:hAnsi="Verdana"/>
          <w:b w:val="0"/>
          <w:sz w:val="24"/>
          <w:szCs w:val="24"/>
        </w:rPr>
        <w:lastRenderedPageBreak/>
        <w:t>взривни вещества, стрелба с въздушни пушки, играта с прашки за хвърляне на камъни, гвоздеи и други, които нарушават спокойствието или създават опасност за живота и  здравето на гра</w:t>
      </w:r>
      <w:r w:rsidR="005572AD">
        <w:rPr>
          <w:rFonts w:ascii="Verdana" w:hAnsi="Verdana"/>
          <w:b w:val="0"/>
          <w:sz w:val="24"/>
          <w:szCs w:val="24"/>
        </w:rPr>
        <w:t>жданите</w:t>
      </w:r>
      <w:r w:rsidR="005572AD">
        <w:rPr>
          <w:rFonts w:ascii="Verdana" w:hAnsi="Verdana"/>
          <w:b w:val="0"/>
          <w:sz w:val="24"/>
          <w:szCs w:val="24"/>
          <w:lang w:val="bg-BG"/>
        </w:rPr>
        <w:t>;</w:t>
      </w:r>
    </w:p>
    <w:p w:rsidR="003D3A2B" w:rsidRDefault="003D3A2B" w:rsidP="003D3A2B">
      <w:pPr>
        <w:ind w:firstLine="708"/>
        <w:jc w:val="both"/>
        <w:rPr>
          <w:rFonts w:ascii="Verdana" w:hAnsi="Verdana"/>
          <w:b w:val="0"/>
          <w:sz w:val="24"/>
          <w:szCs w:val="24"/>
          <w:lang w:val="bg-BG"/>
        </w:rPr>
      </w:pPr>
      <w:r w:rsidRPr="003D3A2B">
        <w:rPr>
          <w:rFonts w:ascii="Verdana" w:hAnsi="Verdana"/>
          <w:sz w:val="24"/>
          <w:szCs w:val="24"/>
          <w:lang w:val="bg-BG"/>
        </w:rPr>
        <w:t>(7)</w:t>
      </w:r>
      <w:r w:rsidRPr="003D3A2B">
        <w:rPr>
          <w:rFonts w:ascii="Verdana" w:hAnsi="Verdana"/>
          <w:b w:val="0"/>
          <w:sz w:val="24"/>
          <w:szCs w:val="24"/>
        </w:rPr>
        <w:t xml:space="preserve"> Експлоатацията на игрални апарати на разстояние 200 метра  от учебни заведения, като разстоянието се определя от централния вход на учебното заведение до централния вход на търговския обект, мерено по оста на най-близкия пешеходен път.</w:t>
      </w:r>
    </w:p>
    <w:p w:rsidR="008A63B4" w:rsidRPr="00BC628C" w:rsidRDefault="008A63B4" w:rsidP="008A63B4">
      <w:pPr>
        <w:jc w:val="both"/>
        <w:rPr>
          <w:rFonts w:ascii="Verdana" w:hAnsi="Verdana"/>
          <w:b w:val="0"/>
          <w:sz w:val="24"/>
          <w:szCs w:val="24"/>
        </w:rPr>
      </w:pPr>
      <w:r w:rsidRPr="006B7AF5">
        <w:rPr>
          <w:rFonts w:ascii="Verdana" w:hAnsi="Verdana" w:cs="Tahoma"/>
          <w:color w:val="000000"/>
          <w:sz w:val="24"/>
          <w:szCs w:val="24"/>
          <w:lang w:val="ru-RU"/>
        </w:rPr>
        <w:t>Чл.</w:t>
      </w:r>
      <w:r>
        <w:rPr>
          <w:rFonts w:ascii="Verdana" w:hAnsi="Verdana" w:cs="Tahoma"/>
          <w:color w:val="000000"/>
          <w:sz w:val="24"/>
          <w:szCs w:val="24"/>
          <w:lang w:val="ru-RU"/>
        </w:rPr>
        <w:t>3</w:t>
      </w:r>
      <w:r w:rsidRPr="006B7AF5">
        <w:rPr>
          <w:rFonts w:ascii="Verdana" w:hAnsi="Verdana" w:cs="Tahoma"/>
          <w:color w:val="000000"/>
          <w:sz w:val="24"/>
          <w:szCs w:val="24"/>
          <w:lang w:val="ru-RU"/>
        </w:rPr>
        <w:t>.</w:t>
      </w:r>
      <w:r w:rsidRPr="000C071C">
        <w:rPr>
          <w:rFonts w:ascii="Verdana" w:hAnsi="Verdana" w:cs="Tahoma"/>
          <w:color w:val="000000"/>
          <w:sz w:val="24"/>
          <w:szCs w:val="24"/>
          <w:lang w:val="ru-RU"/>
        </w:rPr>
        <w:t xml:space="preserve"> (1) </w:t>
      </w:r>
      <w:r w:rsidRPr="00BC628C">
        <w:rPr>
          <w:rFonts w:ascii="Verdana" w:hAnsi="Verdana"/>
          <w:b w:val="0"/>
          <w:sz w:val="24"/>
          <w:szCs w:val="24"/>
        </w:rPr>
        <w:t xml:space="preserve">Забранява се допускането на деца без родител, настойник, попечител </w:t>
      </w:r>
      <w:r w:rsidRPr="00BC628C">
        <w:rPr>
          <w:rStyle w:val="ala2"/>
          <w:rFonts w:ascii="Verdana" w:hAnsi="Verdana"/>
          <w:b w:val="0"/>
          <w:sz w:val="24"/>
          <w:szCs w:val="24"/>
        </w:rPr>
        <w:t xml:space="preserve">или други лица, които полагат грижи за дете, на обществени места </w:t>
      </w:r>
      <w:r w:rsidRPr="00BC628C">
        <w:rPr>
          <w:rFonts w:ascii="Verdana" w:hAnsi="Verdana"/>
          <w:b w:val="0"/>
          <w:sz w:val="24"/>
          <w:szCs w:val="24"/>
        </w:rPr>
        <w:t>в т.ч. заведения за хранене и развлечение, след 20.00 часа до 6.00 часа</w:t>
      </w:r>
      <w:proofErr w:type="gramStart"/>
      <w:r w:rsidRPr="00BC628C">
        <w:rPr>
          <w:rFonts w:ascii="Verdana" w:hAnsi="Verdana"/>
          <w:b w:val="0"/>
          <w:sz w:val="24"/>
          <w:szCs w:val="24"/>
        </w:rPr>
        <w:t> ,</w:t>
      </w:r>
      <w:proofErr w:type="gramEnd"/>
      <w:r w:rsidRPr="00BC628C">
        <w:rPr>
          <w:rFonts w:ascii="Verdana" w:hAnsi="Verdana"/>
          <w:b w:val="0"/>
          <w:sz w:val="24"/>
          <w:szCs w:val="24"/>
        </w:rPr>
        <w:t xml:space="preserve"> ако детето не е навършило 14-годишна възраст, съответно след  22.00 часа, ако детето е навършило </w:t>
      </w:r>
      <w:smartTag w:uri="urn:schemas-microsoft-com:office:smarttags" w:element="metricconverter">
        <w:smartTagPr>
          <w:attr w:name="ProductID" w:val="14 г"/>
        </w:smartTagPr>
        <w:r w:rsidRPr="00BC628C">
          <w:rPr>
            <w:rFonts w:ascii="Verdana" w:hAnsi="Verdana"/>
            <w:b w:val="0"/>
            <w:sz w:val="24"/>
            <w:szCs w:val="24"/>
          </w:rPr>
          <w:t>14 г</w:t>
        </w:r>
      </w:smartTag>
      <w:r w:rsidRPr="00BC628C">
        <w:rPr>
          <w:rFonts w:ascii="Verdana" w:hAnsi="Verdana"/>
          <w:b w:val="0"/>
          <w:sz w:val="24"/>
          <w:szCs w:val="24"/>
        </w:rPr>
        <w:t xml:space="preserve">., но не е навършило 18- годишна </w:t>
      </w:r>
      <w:proofErr w:type="gramStart"/>
      <w:r w:rsidRPr="00BC628C">
        <w:rPr>
          <w:rFonts w:ascii="Verdana" w:hAnsi="Verdana"/>
          <w:b w:val="0"/>
          <w:sz w:val="24"/>
          <w:szCs w:val="24"/>
        </w:rPr>
        <w:t>възраст</w:t>
      </w:r>
      <w:proofErr w:type="gramEnd"/>
      <w:r w:rsidRPr="00BC628C">
        <w:rPr>
          <w:rFonts w:ascii="Verdana" w:hAnsi="Verdana"/>
          <w:b w:val="0"/>
          <w:sz w:val="24"/>
          <w:szCs w:val="24"/>
        </w:rPr>
        <w:t>;</w:t>
      </w:r>
    </w:p>
    <w:p w:rsidR="008A63B4" w:rsidRDefault="008A63B4" w:rsidP="008A63B4">
      <w:pPr>
        <w:pStyle w:val="ad"/>
        <w:tabs>
          <w:tab w:val="left" w:pos="993"/>
        </w:tabs>
        <w:autoSpaceDE w:val="0"/>
        <w:autoSpaceDN w:val="0"/>
        <w:adjustRightInd w:val="0"/>
        <w:spacing w:line="240" w:lineRule="auto"/>
        <w:ind w:left="0"/>
        <w:jc w:val="both"/>
        <w:rPr>
          <w:rFonts w:ascii="Verdana" w:hAnsi="Verdana"/>
          <w:b/>
          <w:sz w:val="24"/>
          <w:szCs w:val="24"/>
          <w:lang w:val="ru-RU"/>
        </w:rPr>
      </w:pPr>
      <w:r>
        <w:rPr>
          <w:rFonts w:ascii="Verdana" w:hAnsi="Verdana"/>
          <w:b/>
          <w:sz w:val="24"/>
          <w:szCs w:val="24"/>
        </w:rPr>
        <w:t xml:space="preserve">           </w:t>
      </w:r>
      <w:r w:rsidRPr="000C071C">
        <w:rPr>
          <w:rFonts w:ascii="Verdana" w:hAnsi="Verdana"/>
          <w:b/>
          <w:sz w:val="24"/>
          <w:szCs w:val="24"/>
        </w:rPr>
        <w:t>(</w:t>
      </w:r>
      <w:r w:rsidRPr="000C071C">
        <w:rPr>
          <w:rFonts w:ascii="Verdana" w:hAnsi="Verdana"/>
          <w:b/>
          <w:sz w:val="24"/>
          <w:szCs w:val="24"/>
          <w:lang w:val="ru-RU"/>
        </w:rPr>
        <w:t xml:space="preserve">2) </w:t>
      </w:r>
      <w:r w:rsidRPr="00BC628C">
        <w:rPr>
          <w:rFonts w:ascii="Verdana" w:hAnsi="Verdana"/>
          <w:sz w:val="24"/>
          <w:szCs w:val="24"/>
          <w:lang w:val="ru-RU"/>
        </w:rPr>
        <w:t>Ако родителите, попечителите или другите лица, които</w:t>
      </w:r>
      <w:r w:rsidRPr="000C071C">
        <w:rPr>
          <w:rFonts w:ascii="Verdana" w:hAnsi="Verdana"/>
          <w:b/>
          <w:sz w:val="24"/>
          <w:szCs w:val="24"/>
          <w:lang w:val="ru-RU"/>
        </w:rPr>
        <w:t xml:space="preserve"> </w:t>
      </w:r>
    </w:p>
    <w:p w:rsidR="008A63B4" w:rsidRDefault="008A63B4" w:rsidP="008A63B4">
      <w:pPr>
        <w:jc w:val="both"/>
        <w:rPr>
          <w:rStyle w:val="ala2"/>
          <w:rFonts w:ascii="Verdana" w:hAnsi="Verdana"/>
          <w:b w:val="0"/>
          <w:sz w:val="24"/>
          <w:szCs w:val="24"/>
          <w:lang w:val="ru-RU"/>
        </w:rPr>
      </w:pPr>
      <w:r w:rsidRPr="000C071C">
        <w:rPr>
          <w:rFonts w:ascii="Verdana" w:hAnsi="Verdana"/>
          <w:b w:val="0"/>
          <w:sz w:val="24"/>
          <w:szCs w:val="24"/>
          <w:lang w:val="ru-RU"/>
        </w:rPr>
        <w:t>полагат грижи за дете, не могат да го придружат, те са длъжни да осигурят пълнолетно дееспособно лице за негов придружител на обществени места след 22,00 ч., ако детето е навършило 14-, но</w:t>
      </w:r>
      <w:r w:rsidRPr="000C071C">
        <w:rPr>
          <w:rStyle w:val="ala2"/>
          <w:rFonts w:ascii="Verdana" w:hAnsi="Verdana"/>
          <w:b w:val="0"/>
          <w:sz w:val="24"/>
          <w:szCs w:val="24"/>
          <w:lang w:val="ru-RU"/>
        </w:rPr>
        <w:t xml:space="preserve"> не</w:t>
      </w:r>
      <w:r w:rsidR="005572AD">
        <w:rPr>
          <w:rStyle w:val="ala2"/>
          <w:rFonts w:ascii="Verdana" w:hAnsi="Verdana"/>
          <w:b w:val="0"/>
          <w:sz w:val="24"/>
          <w:szCs w:val="24"/>
          <w:lang w:val="ru-RU"/>
        </w:rPr>
        <w:t xml:space="preserve"> е навършило 18-годишна възраст;</w:t>
      </w:r>
    </w:p>
    <w:p w:rsidR="008A63B4" w:rsidRPr="00C81851" w:rsidRDefault="008A63B4" w:rsidP="008A63B4">
      <w:pPr>
        <w:ind w:firstLine="708"/>
        <w:jc w:val="both"/>
        <w:rPr>
          <w:rStyle w:val="ala2"/>
          <w:rFonts w:ascii="Verdana" w:hAnsi="Verdana"/>
          <w:b w:val="0"/>
          <w:sz w:val="24"/>
          <w:szCs w:val="24"/>
          <w:lang w:val="bg-BG"/>
        </w:rPr>
      </w:pPr>
      <w:r w:rsidRPr="009327C6">
        <w:rPr>
          <w:rStyle w:val="ala2"/>
          <w:rFonts w:ascii="Verdana" w:hAnsi="Verdana"/>
          <w:b w:val="0"/>
          <w:sz w:val="24"/>
          <w:szCs w:val="24"/>
          <w:lang w:val="bg-BG"/>
        </w:rPr>
        <w:t xml:space="preserve">  </w:t>
      </w:r>
      <w:r w:rsidRPr="007E6887">
        <w:rPr>
          <w:rStyle w:val="ala2"/>
          <w:rFonts w:ascii="Verdana" w:hAnsi="Verdana"/>
          <w:sz w:val="24"/>
          <w:szCs w:val="24"/>
          <w:lang w:val="bg-BG"/>
        </w:rPr>
        <w:t>(3)</w:t>
      </w:r>
      <w:r w:rsidRPr="007E6887">
        <w:rPr>
          <w:rStyle w:val="ala2"/>
          <w:rFonts w:ascii="Verdana" w:hAnsi="Verdana"/>
          <w:b w:val="0"/>
          <w:sz w:val="24"/>
          <w:szCs w:val="24"/>
          <w:lang w:val="bg-BG"/>
        </w:rPr>
        <w:t xml:space="preserve"> </w:t>
      </w:r>
      <w:r w:rsidRPr="007E6887">
        <w:rPr>
          <w:rStyle w:val="ala2"/>
          <w:rFonts w:ascii="Verdana" w:hAnsi="Verdana"/>
          <w:b w:val="0"/>
          <w:sz w:val="24"/>
          <w:szCs w:val="24"/>
        </w:rPr>
        <w:t xml:space="preserve">Родителят, настойникът, попечителят или лицето, което полага грижи за дете, удостоверява качеството на придружителя на детето по </w:t>
      </w:r>
      <w:hyperlink r:id="rId8" w:history="1">
        <w:r w:rsidRPr="007E6887">
          <w:rPr>
            <w:rStyle w:val="af"/>
            <w:rFonts w:ascii="Verdana" w:hAnsi="Verdana"/>
            <w:b w:val="0"/>
            <w:color w:val="auto"/>
            <w:sz w:val="24"/>
            <w:szCs w:val="24"/>
          </w:rPr>
          <w:t xml:space="preserve">ал. </w:t>
        </w:r>
        <w:r w:rsidRPr="007E6887">
          <w:rPr>
            <w:rStyle w:val="af"/>
            <w:rFonts w:ascii="Verdana" w:hAnsi="Verdana"/>
            <w:b w:val="0"/>
            <w:color w:val="auto"/>
            <w:sz w:val="24"/>
            <w:szCs w:val="24"/>
            <w:lang w:val="bg-BG"/>
          </w:rPr>
          <w:t>2</w:t>
        </w:r>
      </w:hyperlink>
      <w:r w:rsidRPr="007E6887">
        <w:rPr>
          <w:rStyle w:val="ala2"/>
          <w:rFonts w:ascii="Verdana" w:hAnsi="Verdana"/>
          <w:b w:val="0"/>
          <w:sz w:val="24"/>
          <w:szCs w:val="24"/>
        </w:rPr>
        <w:t xml:space="preserve"> по ред, определен с </w:t>
      </w:r>
      <w:r w:rsidRPr="007E6887">
        <w:rPr>
          <w:rStyle w:val="ala2"/>
          <w:rFonts w:ascii="Verdana" w:hAnsi="Verdana"/>
          <w:b w:val="0"/>
          <w:sz w:val="24"/>
          <w:szCs w:val="24"/>
          <w:lang w:val="bg-BG"/>
        </w:rPr>
        <w:t>н</w:t>
      </w:r>
      <w:r w:rsidRPr="007E6887">
        <w:rPr>
          <w:rStyle w:val="ala2"/>
          <w:rFonts w:ascii="Verdana" w:hAnsi="Verdana"/>
          <w:b w:val="0"/>
          <w:sz w:val="24"/>
          <w:szCs w:val="24"/>
        </w:rPr>
        <w:t xml:space="preserve">аредбата по </w:t>
      </w:r>
      <w:hyperlink r:id="rId9" w:history="1">
        <w:r w:rsidRPr="005572AD">
          <w:rPr>
            <w:rStyle w:val="af"/>
            <w:rFonts w:ascii="Verdana" w:hAnsi="Verdana"/>
            <w:b w:val="0"/>
            <w:color w:val="auto"/>
            <w:sz w:val="24"/>
            <w:szCs w:val="24"/>
            <w:u w:val="none"/>
          </w:rPr>
          <w:t xml:space="preserve">чл. </w:t>
        </w:r>
        <w:proofErr w:type="gramStart"/>
        <w:r w:rsidRPr="005572AD">
          <w:rPr>
            <w:rStyle w:val="af"/>
            <w:rFonts w:ascii="Verdana" w:hAnsi="Verdana"/>
            <w:b w:val="0"/>
            <w:color w:val="auto"/>
            <w:sz w:val="24"/>
            <w:szCs w:val="24"/>
            <w:u w:val="none"/>
          </w:rPr>
          <w:t>5б, ал.</w:t>
        </w:r>
        <w:proofErr w:type="gramEnd"/>
        <w:r w:rsidRPr="005572AD">
          <w:rPr>
            <w:rStyle w:val="af"/>
            <w:rFonts w:ascii="Verdana" w:hAnsi="Verdana"/>
            <w:b w:val="0"/>
            <w:color w:val="auto"/>
            <w:sz w:val="24"/>
            <w:szCs w:val="24"/>
            <w:u w:val="none"/>
          </w:rPr>
          <w:t xml:space="preserve"> 2</w:t>
        </w:r>
      </w:hyperlink>
      <w:r w:rsidRPr="005572AD">
        <w:rPr>
          <w:rStyle w:val="ala2"/>
          <w:rFonts w:ascii="Verdana" w:hAnsi="Verdana"/>
          <w:b w:val="0"/>
          <w:sz w:val="24"/>
          <w:szCs w:val="24"/>
        </w:rPr>
        <w:t>.</w:t>
      </w:r>
      <w:r w:rsidRPr="007E6887">
        <w:rPr>
          <w:rStyle w:val="ala2"/>
          <w:rFonts w:ascii="Verdana" w:hAnsi="Verdana"/>
          <w:b w:val="0"/>
          <w:sz w:val="24"/>
          <w:szCs w:val="24"/>
          <w:lang w:val="bg-BG"/>
        </w:rPr>
        <w:t xml:space="preserve"> от Закона за закрила на детето;</w:t>
      </w:r>
    </w:p>
    <w:p w:rsidR="008A63B4" w:rsidRPr="009327C6" w:rsidRDefault="008A63B4" w:rsidP="008A63B4">
      <w:pPr>
        <w:ind w:firstLine="708"/>
        <w:jc w:val="both"/>
        <w:rPr>
          <w:rStyle w:val="ala2"/>
          <w:rFonts w:ascii="Verdana" w:hAnsi="Verdana"/>
          <w:b w:val="0"/>
          <w:sz w:val="24"/>
          <w:szCs w:val="24"/>
          <w:lang w:val="ru-RU"/>
        </w:rPr>
      </w:pPr>
      <w:r w:rsidRPr="009327C6">
        <w:rPr>
          <w:rStyle w:val="ala2"/>
          <w:rFonts w:ascii="Verdana" w:hAnsi="Verdana"/>
          <w:sz w:val="24"/>
          <w:szCs w:val="24"/>
          <w:lang w:val="bg-BG"/>
        </w:rPr>
        <w:t xml:space="preserve">  (4)</w:t>
      </w:r>
      <w:r>
        <w:rPr>
          <w:rStyle w:val="ala2"/>
          <w:rFonts w:ascii="Verdana" w:hAnsi="Verdana"/>
          <w:b w:val="0"/>
          <w:sz w:val="24"/>
          <w:szCs w:val="24"/>
          <w:lang w:val="bg-BG"/>
        </w:rPr>
        <w:t xml:space="preserve"> </w:t>
      </w:r>
      <w:r w:rsidRPr="009327C6">
        <w:rPr>
          <w:rStyle w:val="ala2"/>
          <w:rFonts w:ascii="Verdana" w:hAnsi="Verdana"/>
          <w:b w:val="0"/>
          <w:sz w:val="24"/>
          <w:szCs w:val="24"/>
        </w:rPr>
        <w:t>Родителите, настойниците, попечителите или другите лица, които полагат грижи за дете, са длъжни да не оставят без надзор и грижа децата до 12-годишна възраст, ако с това се създава опасност за тяхното физическо, психическо и нравствено развитие.</w:t>
      </w:r>
    </w:p>
    <w:p w:rsidR="00ED6F98" w:rsidRPr="002A0E77" w:rsidRDefault="0047582C" w:rsidP="008647A4">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4</w:t>
      </w:r>
      <w:r w:rsidRPr="002A0E77">
        <w:rPr>
          <w:rFonts w:ascii="Verdana" w:hAnsi="Verdana" w:cs="Tahoma"/>
          <w:color w:val="000000"/>
          <w:sz w:val="24"/>
          <w:szCs w:val="24"/>
          <w:lang w:val="bg-BG"/>
        </w:rPr>
        <w:t>.</w:t>
      </w:r>
      <w:r w:rsidR="001F058B" w:rsidRPr="002A0E77">
        <w:rPr>
          <w:rFonts w:ascii="Verdana" w:hAnsi="Verdana" w:cs="Tahoma"/>
          <w:color w:val="000000"/>
          <w:sz w:val="24"/>
          <w:szCs w:val="24"/>
          <w:lang w:val="bg-BG"/>
        </w:rPr>
        <w:t xml:space="preserve"> </w:t>
      </w:r>
      <w:r w:rsidR="00ED6F98" w:rsidRPr="002A0E77">
        <w:rPr>
          <w:rFonts w:ascii="Verdana" w:hAnsi="Verdana" w:cs="Tahoma"/>
          <w:b w:val="0"/>
          <w:color w:val="000000"/>
          <w:sz w:val="24"/>
          <w:szCs w:val="24"/>
          <w:lang w:val="bg-BG"/>
        </w:rPr>
        <w:t xml:space="preserve">Забранява се разливането на </w:t>
      </w:r>
      <w:r w:rsidR="00E25EF8" w:rsidRPr="002A0E77">
        <w:rPr>
          <w:rFonts w:ascii="Verdana" w:hAnsi="Verdana" w:cs="Tahoma"/>
          <w:b w:val="0"/>
          <w:color w:val="000000"/>
          <w:sz w:val="24"/>
          <w:szCs w:val="24"/>
          <w:lang w:val="bg-BG"/>
        </w:rPr>
        <w:t xml:space="preserve">отпадни </w:t>
      </w:r>
      <w:r w:rsidR="00ED6F98" w:rsidRPr="002A0E77">
        <w:rPr>
          <w:rFonts w:ascii="Verdana" w:hAnsi="Verdana" w:cs="Tahoma"/>
          <w:b w:val="0"/>
          <w:color w:val="000000"/>
          <w:sz w:val="24"/>
          <w:szCs w:val="24"/>
          <w:lang w:val="bg-BG"/>
        </w:rPr>
        <w:t>вод</w:t>
      </w:r>
      <w:r w:rsidR="00E25EF8" w:rsidRPr="002A0E77">
        <w:rPr>
          <w:rFonts w:ascii="Verdana" w:hAnsi="Verdana" w:cs="Tahoma"/>
          <w:b w:val="0"/>
          <w:color w:val="000000"/>
          <w:sz w:val="24"/>
          <w:szCs w:val="24"/>
          <w:lang w:val="bg-BG"/>
        </w:rPr>
        <w:t>и по дворове, тротоари и улични</w:t>
      </w:r>
      <w:r w:rsidR="00ED6F98" w:rsidRPr="002A0E77">
        <w:rPr>
          <w:rFonts w:ascii="Verdana" w:hAnsi="Verdana" w:cs="Tahoma"/>
          <w:b w:val="0"/>
          <w:color w:val="000000"/>
          <w:sz w:val="24"/>
          <w:szCs w:val="24"/>
          <w:lang w:val="bg-BG"/>
        </w:rPr>
        <w:t xml:space="preserve"> платна.</w:t>
      </w:r>
      <w:r w:rsidR="00E25EF8" w:rsidRPr="002A0E77">
        <w:rPr>
          <w:rFonts w:ascii="Verdana" w:hAnsi="Verdana" w:cs="Tahoma"/>
          <w:b w:val="0"/>
          <w:color w:val="000000"/>
          <w:sz w:val="24"/>
          <w:szCs w:val="24"/>
          <w:lang w:val="bg-BG"/>
        </w:rPr>
        <w:t xml:space="preserve"> </w:t>
      </w:r>
    </w:p>
    <w:p w:rsidR="008A5C2E" w:rsidRPr="0002323A" w:rsidRDefault="00FC1A2C" w:rsidP="008A5C2E">
      <w:pPr>
        <w:jc w:val="both"/>
        <w:rPr>
          <w:rFonts w:ascii="Verdana" w:hAnsi="Verdana" w:cs="Tahoma"/>
          <w:b w:val="0"/>
          <w:color w:val="000000"/>
          <w:sz w:val="24"/>
          <w:szCs w:val="24"/>
          <w:lang w:val="ru-RU"/>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5</w:t>
      </w:r>
      <w:r w:rsidR="0047582C"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Забранява се организирането и провеждането на масови хазартни игри и залагания, както и участието в такива мероприятия, освен в специално предназначените за целта заведения.</w:t>
      </w:r>
    </w:p>
    <w:p w:rsidR="00FC1A2C" w:rsidRPr="002A0E77" w:rsidRDefault="00FC1A2C" w:rsidP="00FC1A2C">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6</w:t>
      </w:r>
      <w:r w:rsidR="0047582C"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Забранява се миенето, ремонтирането и гресирането на моторни превозни средства по улиците, булевардите, площадите, тротоарите, парковете, междублоковите пространства и други обществени места</w:t>
      </w:r>
      <w:r w:rsidR="00433CB3" w:rsidRPr="002A0E77">
        <w:rPr>
          <w:rFonts w:ascii="Verdana" w:hAnsi="Verdana" w:cs="Tahoma"/>
          <w:b w:val="0"/>
          <w:color w:val="000000"/>
          <w:sz w:val="24"/>
          <w:szCs w:val="24"/>
          <w:lang w:val="bg-BG"/>
        </w:rPr>
        <w:t xml:space="preserve"> по начин, по който се замърсява околната среда</w:t>
      </w:r>
      <w:r w:rsidRPr="002A0E77">
        <w:rPr>
          <w:rFonts w:ascii="Verdana" w:hAnsi="Verdana" w:cs="Tahoma"/>
          <w:b w:val="0"/>
          <w:color w:val="000000"/>
          <w:sz w:val="24"/>
          <w:szCs w:val="24"/>
          <w:lang w:val="bg-BG"/>
        </w:rPr>
        <w:t>.</w:t>
      </w:r>
    </w:p>
    <w:p w:rsidR="00FC1A2C" w:rsidRPr="002A0E77" w:rsidRDefault="00722294" w:rsidP="00FC1A2C">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7</w:t>
      </w:r>
      <w:r w:rsidR="00FC1A2C" w:rsidRPr="002A0E77">
        <w:rPr>
          <w:rFonts w:ascii="Verdana" w:hAnsi="Verdana" w:cs="Tahoma"/>
          <w:color w:val="000000"/>
          <w:sz w:val="24"/>
          <w:szCs w:val="24"/>
          <w:lang w:val="bg-BG"/>
        </w:rPr>
        <w:t>.</w:t>
      </w:r>
      <w:r w:rsidR="003A0CF1" w:rsidRPr="002A0E77">
        <w:rPr>
          <w:rFonts w:ascii="Verdana" w:hAnsi="Verdana" w:cs="Tahoma"/>
          <w:color w:val="000000"/>
          <w:sz w:val="24"/>
          <w:szCs w:val="24"/>
          <w:lang w:val="bg-BG"/>
        </w:rPr>
        <w:t xml:space="preserve"> </w:t>
      </w:r>
      <w:r w:rsidR="00C215B1">
        <w:rPr>
          <w:rFonts w:ascii="Verdana" w:hAnsi="Verdana" w:cs="Tahoma"/>
          <w:color w:val="000000"/>
          <w:sz w:val="24"/>
          <w:szCs w:val="24"/>
          <w:lang w:val="en-US"/>
        </w:rPr>
        <w:t xml:space="preserve"> </w:t>
      </w:r>
      <w:r w:rsidR="00FC1A2C" w:rsidRPr="002A0E77">
        <w:rPr>
          <w:rFonts w:ascii="Verdana" w:hAnsi="Verdana" w:cs="Tahoma"/>
          <w:b w:val="0"/>
          <w:color w:val="000000"/>
          <w:sz w:val="24"/>
          <w:szCs w:val="24"/>
          <w:lang w:val="bg-BG"/>
        </w:rPr>
        <w:t>Забранява се организирането и провеждането на траурни шествия, политически, синдикални, религиозни, спортни и други мероприятия на обществени места без уведомяване на Общината по установения ред.</w:t>
      </w:r>
    </w:p>
    <w:p w:rsidR="008A5C2E" w:rsidRPr="0002323A" w:rsidRDefault="00B03C8D" w:rsidP="008A5C2E">
      <w:pPr>
        <w:jc w:val="both"/>
        <w:rPr>
          <w:rFonts w:ascii="Verdana" w:hAnsi="Verdana" w:cs="Tahoma"/>
          <w:b w:val="0"/>
          <w:color w:val="000000"/>
          <w:sz w:val="24"/>
          <w:szCs w:val="24"/>
          <w:lang w:val="ru-RU"/>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8</w:t>
      </w:r>
      <w:r w:rsidR="00FC1A2C" w:rsidRPr="002A0E77">
        <w:rPr>
          <w:rFonts w:ascii="Verdana" w:hAnsi="Verdana" w:cs="Tahoma"/>
          <w:color w:val="000000"/>
          <w:sz w:val="24"/>
          <w:szCs w:val="24"/>
          <w:lang w:val="bg-BG"/>
        </w:rPr>
        <w:t>.</w:t>
      </w:r>
      <w:r w:rsidR="003A0CF1" w:rsidRPr="002A0E77">
        <w:rPr>
          <w:rFonts w:ascii="Verdana" w:hAnsi="Verdana" w:cs="Tahoma"/>
          <w:color w:val="000000"/>
          <w:sz w:val="24"/>
          <w:szCs w:val="24"/>
          <w:lang w:val="bg-BG"/>
        </w:rPr>
        <w:t xml:space="preserve"> </w:t>
      </w:r>
      <w:r w:rsidR="00FC1A2C" w:rsidRPr="002A0E77">
        <w:rPr>
          <w:rFonts w:ascii="Verdana" w:hAnsi="Verdana" w:cs="Tahoma"/>
          <w:b w:val="0"/>
          <w:color w:val="000000"/>
          <w:sz w:val="24"/>
          <w:szCs w:val="24"/>
          <w:lang w:val="bg-BG"/>
        </w:rPr>
        <w:t xml:space="preserve"> Забранява се просията. </w:t>
      </w:r>
    </w:p>
    <w:p w:rsidR="00A170CA" w:rsidRDefault="00476614" w:rsidP="008A5C2E">
      <w:pPr>
        <w:jc w:val="both"/>
        <w:rPr>
          <w:rFonts w:ascii="Verdana" w:hAnsi="Verdana" w:cs="Tahoma"/>
          <w:b w:val="0"/>
          <w:color w:val="000000"/>
          <w:sz w:val="24"/>
          <w:szCs w:val="24"/>
          <w:lang w:val="bg-BG"/>
        </w:rPr>
      </w:pPr>
      <w:r>
        <w:rPr>
          <w:rFonts w:ascii="Verdana" w:hAnsi="Verdana" w:cs="Tahoma"/>
          <w:color w:val="000000"/>
          <w:sz w:val="24"/>
          <w:szCs w:val="24"/>
          <w:lang w:val="bg-BG"/>
        </w:rPr>
        <w:t>Чл.</w:t>
      </w:r>
      <w:r w:rsidR="00CA50CA">
        <w:rPr>
          <w:rFonts w:ascii="Verdana" w:hAnsi="Verdana" w:cs="Tahoma"/>
          <w:color w:val="000000"/>
          <w:sz w:val="24"/>
          <w:szCs w:val="24"/>
          <w:lang w:val="bg-BG"/>
        </w:rPr>
        <w:t>9</w:t>
      </w:r>
      <w:r w:rsidR="00A170CA" w:rsidRPr="002A0E77">
        <w:rPr>
          <w:rFonts w:ascii="Verdana" w:hAnsi="Verdana" w:cs="Tahoma"/>
          <w:color w:val="000000"/>
          <w:sz w:val="24"/>
          <w:szCs w:val="24"/>
          <w:lang w:val="bg-BG"/>
        </w:rPr>
        <w:t>.</w:t>
      </w:r>
      <w:r w:rsidR="00C215B1">
        <w:rPr>
          <w:rFonts w:ascii="Verdana" w:hAnsi="Verdana" w:cs="Tahoma"/>
          <w:color w:val="000000"/>
          <w:sz w:val="24"/>
          <w:szCs w:val="24"/>
          <w:lang w:val="en-US"/>
        </w:rPr>
        <w:t xml:space="preserve"> </w:t>
      </w:r>
      <w:r w:rsidR="00A170CA" w:rsidRPr="002A0E77">
        <w:rPr>
          <w:rFonts w:ascii="Verdana" w:hAnsi="Verdana" w:cs="Tahoma"/>
          <w:b w:val="0"/>
          <w:color w:val="000000"/>
          <w:sz w:val="24"/>
          <w:szCs w:val="24"/>
          <w:lang w:val="bg-BG"/>
        </w:rPr>
        <w:t xml:space="preserve">На открити обществени места се допуска употреба на пиротехнически изделия при условията на </w:t>
      </w:r>
      <w:r w:rsidR="00703641" w:rsidRPr="0002323A">
        <w:rPr>
          <w:rFonts w:ascii="Verdana" w:hAnsi="Verdana" w:cs="Tahoma"/>
          <w:b w:val="0"/>
          <w:color w:val="000000"/>
          <w:sz w:val="24"/>
          <w:szCs w:val="24"/>
          <w:lang w:val="ru-RU"/>
        </w:rPr>
        <w:t xml:space="preserve">Закона за оръжията, боеприпасите, взривните вещества и пиротехническите изделия </w:t>
      </w:r>
      <w:r w:rsidR="00CE37E0" w:rsidRPr="002A0E77">
        <w:rPr>
          <w:rFonts w:ascii="Verdana" w:hAnsi="Verdana" w:cs="Tahoma"/>
          <w:b w:val="0"/>
          <w:color w:val="000000"/>
          <w:sz w:val="24"/>
          <w:szCs w:val="24"/>
          <w:lang w:val="bg-BG"/>
        </w:rPr>
        <w:t xml:space="preserve">и при спазване изискванията на чл. 2, ал. 2 от настоящата наредба, </w:t>
      </w:r>
      <w:r w:rsidR="00A170CA" w:rsidRPr="002A0E77">
        <w:rPr>
          <w:rFonts w:ascii="Verdana" w:hAnsi="Verdana" w:cs="Tahoma"/>
          <w:b w:val="0"/>
          <w:color w:val="000000"/>
          <w:sz w:val="24"/>
          <w:szCs w:val="24"/>
          <w:lang w:val="bg-BG"/>
        </w:rPr>
        <w:t xml:space="preserve">след съгласуване </w:t>
      </w:r>
      <w:r w:rsidR="008647A4">
        <w:rPr>
          <w:rFonts w:ascii="Verdana" w:hAnsi="Verdana" w:cs="Tahoma"/>
          <w:b w:val="0"/>
          <w:color w:val="000000"/>
          <w:sz w:val="24"/>
          <w:szCs w:val="24"/>
          <w:lang w:val="bg-BG"/>
        </w:rPr>
        <w:t xml:space="preserve">на действията с </w:t>
      </w:r>
      <w:r w:rsidR="00CE37E0" w:rsidRPr="002A0E77">
        <w:rPr>
          <w:rFonts w:ascii="Verdana" w:hAnsi="Verdana" w:cs="Tahoma"/>
          <w:b w:val="0"/>
          <w:color w:val="000000"/>
          <w:sz w:val="24"/>
          <w:szCs w:val="24"/>
          <w:lang w:val="bg-BG"/>
        </w:rPr>
        <w:t xml:space="preserve">Районно управление „Полиция” </w:t>
      </w:r>
      <w:r w:rsidR="008647A4">
        <w:rPr>
          <w:rFonts w:ascii="Verdana" w:hAnsi="Verdana" w:cs="Tahoma"/>
          <w:b w:val="0"/>
          <w:color w:val="000000"/>
          <w:sz w:val="24"/>
          <w:szCs w:val="24"/>
          <w:lang w:val="bg-BG"/>
        </w:rPr>
        <w:t>Елин Пелин</w:t>
      </w:r>
      <w:r w:rsidR="00877BED" w:rsidRPr="002A0E77">
        <w:rPr>
          <w:rFonts w:ascii="Verdana" w:hAnsi="Verdana" w:cs="Tahoma"/>
          <w:b w:val="0"/>
          <w:color w:val="000000"/>
          <w:sz w:val="24"/>
          <w:szCs w:val="24"/>
          <w:lang w:val="bg-BG"/>
        </w:rPr>
        <w:t xml:space="preserve"> </w:t>
      </w:r>
      <w:r w:rsidR="00A170CA" w:rsidRPr="002A0E77">
        <w:rPr>
          <w:rFonts w:ascii="Verdana" w:hAnsi="Verdana" w:cs="Tahoma"/>
          <w:b w:val="0"/>
          <w:color w:val="000000"/>
          <w:sz w:val="24"/>
          <w:szCs w:val="24"/>
          <w:lang w:val="bg-BG"/>
        </w:rPr>
        <w:t>и уведомление</w:t>
      </w:r>
      <w:r w:rsidR="00CE37E0" w:rsidRPr="002A0E77">
        <w:rPr>
          <w:rFonts w:ascii="Verdana" w:hAnsi="Verdana" w:cs="Tahoma"/>
          <w:b w:val="0"/>
          <w:color w:val="000000"/>
          <w:sz w:val="24"/>
          <w:szCs w:val="24"/>
          <w:lang w:val="bg-BG"/>
        </w:rPr>
        <w:t xml:space="preserve">, отправено </w:t>
      </w:r>
      <w:r w:rsidR="00A170CA" w:rsidRPr="002A0E77">
        <w:rPr>
          <w:rFonts w:ascii="Verdana" w:hAnsi="Verdana" w:cs="Tahoma"/>
          <w:b w:val="0"/>
          <w:color w:val="000000"/>
          <w:sz w:val="24"/>
          <w:szCs w:val="24"/>
          <w:lang w:val="bg-BG"/>
        </w:rPr>
        <w:t xml:space="preserve">до Кмета на Община </w:t>
      </w:r>
      <w:r w:rsidR="008647A4">
        <w:rPr>
          <w:rFonts w:ascii="Verdana" w:hAnsi="Verdana" w:cs="Tahoma"/>
          <w:b w:val="0"/>
          <w:color w:val="000000"/>
          <w:sz w:val="24"/>
          <w:szCs w:val="24"/>
          <w:lang w:val="bg-BG"/>
        </w:rPr>
        <w:t>Горна Малина</w:t>
      </w:r>
      <w:r w:rsidR="00CE37E0" w:rsidRPr="002A0E77">
        <w:rPr>
          <w:rFonts w:ascii="Verdana" w:hAnsi="Verdana" w:cs="Tahoma"/>
          <w:b w:val="0"/>
          <w:color w:val="000000"/>
          <w:sz w:val="24"/>
          <w:szCs w:val="24"/>
          <w:lang w:val="bg-BG"/>
        </w:rPr>
        <w:t xml:space="preserve"> най-малко 7 дни преди мероприятието.</w:t>
      </w:r>
    </w:p>
    <w:p w:rsidR="009E6520" w:rsidRPr="002A0E77" w:rsidRDefault="008A5C2E" w:rsidP="00E37DF1">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10</w:t>
      </w:r>
      <w:r w:rsidR="00FC1A2C" w:rsidRPr="002A0E77">
        <w:rPr>
          <w:rFonts w:ascii="Verdana" w:hAnsi="Verdana" w:cs="Tahoma"/>
          <w:color w:val="000000"/>
          <w:sz w:val="24"/>
          <w:szCs w:val="24"/>
          <w:lang w:val="bg-BG"/>
        </w:rPr>
        <w:t>.</w:t>
      </w:r>
      <w:r w:rsidR="004F4BCF" w:rsidRPr="002A0E77">
        <w:rPr>
          <w:rFonts w:ascii="Verdana" w:hAnsi="Verdana" w:cs="Tahoma"/>
          <w:color w:val="000000"/>
          <w:sz w:val="24"/>
          <w:szCs w:val="24"/>
          <w:lang w:val="bg-BG"/>
        </w:rPr>
        <w:t xml:space="preserve">  (</w:t>
      </w:r>
      <w:r w:rsidR="00FC1A2C" w:rsidRPr="002A0E77">
        <w:rPr>
          <w:rFonts w:ascii="Verdana" w:hAnsi="Verdana" w:cs="Tahoma"/>
          <w:color w:val="000000"/>
          <w:sz w:val="24"/>
          <w:szCs w:val="24"/>
          <w:lang w:val="bg-BG"/>
        </w:rPr>
        <w:t>1</w:t>
      </w:r>
      <w:r w:rsidR="004F4BCF" w:rsidRPr="002A0E77">
        <w:rPr>
          <w:rFonts w:ascii="Verdana" w:hAnsi="Verdana" w:cs="Tahoma"/>
          <w:color w:val="000000"/>
          <w:sz w:val="24"/>
          <w:szCs w:val="24"/>
          <w:lang w:val="bg-BG"/>
        </w:rPr>
        <w:t>)</w:t>
      </w:r>
      <w:r w:rsidR="004F4BCF" w:rsidRPr="002A0E77">
        <w:rPr>
          <w:rFonts w:ascii="Verdana" w:hAnsi="Verdana" w:cs="Tahoma"/>
          <w:b w:val="0"/>
          <w:color w:val="000000"/>
          <w:sz w:val="24"/>
          <w:szCs w:val="24"/>
          <w:lang w:val="bg-BG"/>
        </w:rPr>
        <w:t xml:space="preserve"> </w:t>
      </w:r>
      <w:r w:rsidR="00FC1A2C" w:rsidRPr="002A0E77">
        <w:rPr>
          <w:rFonts w:ascii="Verdana" w:hAnsi="Verdana" w:cs="Tahoma"/>
          <w:b w:val="0"/>
          <w:color w:val="000000"/>
          <w:sz w:val="24"/>
          <w:szCs w:val="24"/>
          <w:lang w:val="bg-BG"/>
        </w:rPr>
        <w:t xml:space="preserve">При провеждане на спортни, културни, политически, синдикални, религиозни и развлекателни  мероприятия на стадиони, в спортни зали и закрити обществени места се забранява внасянето на </w:t>
      </w:r>
      <w:r w:rsidR="00FC1A2C" w:rsidRPr="002A0E77">
        <w:rPr>
          <w:rFonts w:ascii="Verdana" w:hAnsi="Verdana" w:cs="Tahoma"/>
          <w:b w:val="0"/>
          <w:color w:val="000000"/>
          <w:sz w:val="24"/>
          <w:szCs w:val="24"/>
          <w:lang w:val="bg-BG"/>
        </w:rPr>
        <w:lastRenderedPageBreak/>
        <w:t>всякакви предмети като боксове, вериги, стъклени бутилки, метални и дървени предмети и други подобни, които при употреба биха застрашили живо</w:t>
      </w:r>
      <w:r w:rsidR="00EE2D6C" w:rsidRPr="002A0E77">
        <w:rPr>
          <w:rFonts w:ascii="Verdana" w:hAnsi="Verdana" w:cs="Tahoma"/>
          <w:b w:val="0"/>
          <w:color w:val="000000"/>
          <w:sz w:val="24"/>
          <w:szCs w:val="24"/>
          <w:lang w:val="bg-BG"/>
        </w:rPr>
        <w:t xml:space="preserve">та и здравето на присъстващите, както и влизането и пребиваването на лица в явно нетрезво състояние </w:t>
      </w:r>
      <w:r w:rsidR="00B95F30" w:rsidRPr="002A0E77">
        <w:rPr>
          <w:rFonts w:ascii="Verdana" w:hAnsi="Verdana" w:cs="Tahoma"/>
          <w:b w:val="0"/>
          <w:color w:val="000000"/>
          <w:sz w:val="24"/>
          <w:szCs w:val="24"/>
          <w:lang w:val="bg-BG"/>
        </w:rPr>
        <w:t>или под въз</w:t>
      </w:r>
      <w:r w:rsidR="005572AD">
        <w:rPr>
          <w:rFonts w:ascii="Verdana" w:hAnsi="Verdana" w:cs="Tahoma"/>
          <w:b w:val="0"/>
          <w:color w:val="000000"/>
          <w:sz w:val="24"/>
          <w:szCs w:val="24"/>
          <w:lang w:val="bg-BG"/>
        </w:rPr>
        <w:t>действието на упойващи вещества;</w:t>
      </w:r>
    </w:p>
    <w:p w:rsidR="00B95F30" w:rsidRPr="002A0E77" w:rsidRDefault="00B95F30" w:rsidP="00B95F30">
      <w:pPr>
        <w:tabs>
          <w:tab w:val="left" w:pos="993"/>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009A453C"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(2)</w:t>
      </w:r>
      <w:r w:rsidRPr="002A0E77">
        <w:rPr>
          <w:rFonts w:ascii="Verdana" w:hAnsi="Verdana" w:cs="Tahoma"/>
          <w:b w:val="0"/>
          <w:color w:val="000000"/>
          <w:sz w:val="24"/>
          <w:szCs w:val="24"/>
          <w:lang w:val="bg-BG"/>
        </w:rPr>
        <w:t xml:space="preserve"> </w:t>
      </w:r>
      <w:r w:rsidR="00904ACE" w:rsidRPr="002A0E77">
        <w:rPr>
          <w:rFonts w:ascii="Verdana" w:hAnsi="Verdana" w:cs="Tahoma"/>
          <w:b w:val="0"/>
          <w:color w:val="000000"/>
          <w:sz w:val="24"/>
          <w:szCs w:val="24"/>
          <w:lang w:val="bg-BG"/>
        </w:rPr>
        <w:t>Административно - н</w:t>
      </w:r>
      <w:r w:rsidRPr="002A0E77">
        <w:rPr>
          <w:rFonts w:ascii="Verdana" w:hAnsi="Verdana" w:cs="Tahoma"/>
          <w:b w:val="0"/>
          <w:color w:val="000000"/>
          <w:sz w:val="24"/>
          <w:szCs w:val="24"/>
          <w:lang w:val="bg-BG"/>
        </w:rPr>
        <w:t>аказателна отговорност носят и лицата, извършващи дейност по охрана, контрол, пропуск или събиране на такси за вход.</w:t>
      </w:r>
    </w:p>
    <w:p w:rsidR="00167413" w:rsidRPr="00850D31" w:rsidRDefault="00167413" w:rsidP="00167413">
      <w:pPr>
        <w:jc w:val="both"/>
        <w:rPr>
          <w:rFonts w:ascii="Verdana" w:hAnsi="Verdana"/>
          <w:b w:val="0"/>
          <w:sz w:val="24"/>
          <w:szCs w:val="24"/>
          <w:lang w:val="ru-RU"/>
        </w:rPr>
      </w:pPr>
      <w:r w:rsidRPr="00850D31">
        <w:rPr>
          <w:rStyle w:val="ac"/>
          <w:rFonts w:ascii="Verdana" w:hAnsi="Verdana"/>
          <w:b/>
          <w:sz w:val="24"/>
          <w:szCs w:val="24"/>
          <w:lang w:val="ru-RU"/>
        </w:rPr>
        <w:t xml:space="preserve">Чл. </w:t>
      </w:r>
      <w:r w:rsidR="00AF4882">
        <w:rPr>
          <w:rStyle w:val="ac"/>
          <w:rFonts w:ascii="Verdana" w:hAnsi="Verdana"/>
          <w:b/>
          <w:sz w:val="24"/>
          <w:szCs w:val="24"/>
          <w:lang w:val="ru-RU"/>
        </w:rPr>
        <w:t>1</w:t>
      </w:r>
      <w:r w:rsidR="00CA50CA">
        <w:rPr>
          <w:rStyle w:val="ac"/>
          <w:rFonts w:ascii="Verdana" w:hAnsi="Verdana"/>
          <w:b/>
          <w:sz w:val="24"/>
          <w:szCs w:val="24"/>
          <w:lang w:val="ru-RU"/>
        </w:rPr>
        <w:t>1</w:t>
      </w:r>
      <w:r w:rsidRPr="00850D31">
        <w:rPr>
          <w:rStyle w:val="ac"/>
          <w:rFonts w:ascii="Verdana" w:hAnsi="Verdana"/>
          <w:b/>
          <w:sz w:val="24"/>
          <w:szCs w:val="24"/>
          <w:lang w:val="ru-RU"/>
        </w:rPr>
        <w:t>.</w:t>
      </w:r>
      <w:r w:rsidRPr="00850D31">
        <w:rPr>
          <w:rFonts w:ascii="Verdana" w:hAnsi="Verdana"/>
          <w:b w:val="0"/>
          <w:sz w:val="24"/>
          <w:szCs w:val="24"/>
          <w:lang w:val="ru-RU"/>
        </w:rPr>
        <w:t xml:space="preserve"> Забранява се воденето на кучета и други животни без ремък и намордник с изключение на селскостопанските животни на обществени места, както и въвеждането им в обществения транспорт, в обществени заведения, пускането им </w:t>
      </w:r>
      <w:proofErr w:type="gramStart"/>
      <w:r w:rsidRPr="00850D31">
        <w:rPr>
          <w:rFonts w:ascii="Verdana" w:hAnsi="Verdana"/>
          <w:b w:val="0"/>
          <w:sz w:val="24"/>
          <w:szCs w:val="24"/>
          <w:lang w:val="ru-RU"/>
        </w:rPr>
        <w:t>без</w:t>
      </w:r>
      <w:proofErr w:type="gramEnd"/>
      <w:r w:rsidRPr="00850D31">
        <w:rPr>
          <w:rFonts w:ascii="Verdana" w:hAnsi="Verdana"/>
          <w:b w:val="0"/>
          <w:sz w:val="24"/>
          <w:szCs w:val="24"/>
          <w:lang w:val="ru-RU"/>
        </w:rPr>
        <w:t xml:space="preserve"> надзор, с изключение на специалните кучета – водачи. Допуска се воденето </w:t>
      </w:r>
      <w:proofErr w:type="gramStart"/>
      <w:r w:rsidRPr="00850D31">
        <w:rPr>
          <w:rFonts w:ascii="Verdana" w:hAnsi="Verdana"/>
          <w:b w:val="0"/>
          <w:sz w:val="24"/>
          <w:szCs w:val="24"/>
          <w:lang w:val="ru-RU"/>
        </w:rPr>
        <w:t>без</w:t>
      </w:r>
      <w:proofErr w:type="gramEnd"/>
      <w:r w:rsidRPr="00850D31">
        <w:rPr>
          <w:rFonts w:ascii="Verdana" w:hAnsi="Verdana"/>
          <w:b w:val="0"/>
          <w:sz w:val="24"/>
          <w:szCs w:val="24"/>
          <w:lang w:val="ru-RU"/>
        </w:rPr>
        <w:t xml:space="preserve"> намордник на дребни кучета само с къс ремък (дължина </w:t>
      </w:r>
      <w:smartTag w:uri="urn:schemas-microsoft-com:office:smarttags" w:element="metricconverter">
        <w:smartTagPr>
          <w:attr w:name="ProductID" w:val="1,5 м"/>
        </w:smartTagPr>
        <w:r w:rsidRPr="00850D31">
          <w:rPr>
            <w:rFonts w:ascii="Verdana" w:hAnsi="Verdana"/>
            <w:b w:val="0"/>
            <w:sz w:val="24"/>
            <w:szCs w:val="24"/>
            <w:lang w:val="ru-RU"/>
          </w:rPr>
          <w:t>1,5 м</w:t>
        </w:r>
      </w:smartTag>
      <w:r w:rsidRPr="00850D31">
        <w:rPr>
          <w:rFonts w:ascii="Verdana" w:hAnsi="Verdana"/>
          <w:b w:val="0"/>
          <w:sz w:val="24"/>
          <w:szCs w:val="24"/>
          <w:lang w:val="ru-RU"/>
        </w:rPr>
        <w:t>).</w:t>
      </w:r>
    </w:p>
    <w:p w:rsidR="00167413" w:rsidRPr="00850D31" w:rsidRDefault="00167413" w:rsidP="00167413">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sz w:val="24"/>
          <w:szCs w:val="24"/>
          <w:lang w:val="ru-RU"/>
        </w:rPr>
        <w:t>Чл.</w:t>
      </w:r>
      <w:r w:rsidR="00AF4882">
        <w:rPr>
          <w:rFonts w:ascii="Verdana" w:hAnsi="Verdana"/>
          <w:sz w:val="24"/>
          <w:szCs w:val="24"/>
          <w:lang w:val="ru-RU"/>
        </w:rPr>
        <w:t>1</w:t>
      </w:r>
      <w:r w:rsidR="00CA50CA">
        <w:rPr>
          <w:rFonts w:ascii="Verdana" w:hAnsi="Verdana"/>
          <w:sz w:val="24"/>
          <w:szCs w:val="24"/>
          <w:lang w:val="ru-RU"/>
        </w:rPr>
        <w:t>2</w:t>
      </w:r>
      <w:r w:rsidRPr="00850D31">
        <w:rPr>
          <w:rFonts w:ascii="Verdana" w:hAnsi="Verdana"/>
          <w:sz w:val="24"/>
          <w:szCs w:val="24"/>
          <w:lang w:val="ru-RU"/>
        </w:rPr>
        <w:t>. (1)</w:t>
      </w:r>
      <w:r w:rsidRPr="00850D31">
        <w:rPr>
          <w:rFonts w:ascii="Verdana" w:hAnsi="Verdana"/>
          <w:b w:val="0"/>
          <w:sz w:val="24"/>
          <w:szCs w:val="24"/>
          <w:lang w:val="ru-RU"/>
        </w:rPr>
        <w:t xml:space="preserve"> Забранява се публичното изразяване на верски убеждения от представители на вероизповедания, които не са регистрирани по </w:t>
      </w:r>
      <w:proofErr w:type="gramStart"/>
      <w:r w:rsidRPr="00850D31">
        <w:rPr>
          <w:rFonts w:ascii="Verdana" w:hAnsi="Verdana"/>
          <w:b w:val="0"/>
          <w:sz w:val="24"/>
          <w:szCs w:val="24"/>
          <w:lang w:val="ru-RU"/>
        </w:rPr>
        <w:t>реда на</w:t>
      </w:r>
      <w:proofErr w:type="gramEnd"/>
      <w:r w:rsidRPr="00850D31">
        <w:rPr>
          <w:rFonts w:ascii="Verdana" w:hAnsi="Verdana"/>
          <w:b w:val="0"/>
          <w:sz w:val="24"/>
          <w:szCs w:val="24"/>
          <w:lang w:val="ru-RU"/>
        </w:rPr>
        <w:t xml:space="preserve"> Закона за ве</w:t>
      </w:r>
      <w:r w:rsidR="005572AD">
        <w:rPr>
          <w:rFonts w:ascii="Verdana" w:hAnsi="Verdana"/>
          <w:b w:val="0"/>
          <w:sz w:val="24"/>
          <w:szCs w:val="24"/>
          <w:lang w:val="ru-RU"/>
        </w:rPr>
        <w:t>роизповеданията;</w:t>
      </w:r>
    </w:p>
    <w:p w:rsidR="00167413" w:rsidRPr="00850D31" w:rsidRDefault="00167413" w:rsidP="00167413">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ab/>
      </w:r>
      <w:r w:rsidR="00850D31">
        <w:rPr>
          <w:rFonts w:ascii="Verdana" w:hAnsi="Verdana"/>
          <w:b w:val="0"/>
          <w:sz w:val="24"/>
          <w:szCs w:val="24"/>
          <w:lang w:val="ru-RU"/>
        </w:rPr>
        <w:t xml:space="preserve">    </w:t>
      </w:r>
      <w:r w:rsidRPr="00850D31">
        <w:rPr>
          <w:rFonts w:ascii="Verdana" w:hAnsi="Verdana"/>
          <w:sz w:val="24"/>
          <w:szCs w:val="24"/>
          <w:lang w:val="ru-RU"/>
        </w:rPr>
        <w:t>(2)</w:t>
      </w:r>
      <w:r w:rsidRPr="00850D31">
        <w:rPr>
          <w:rFonts w:ascii="Verdana" w:hAnsi="Verdana"/>
          <w:b w:val="0"/>
          <w:sz w:val="24"/>
          <w:szCs w:val="24"/>
          <w:lang w:val="ru-RU"/>
        </w:rPr>
        <w:t xml:space="preserve"> Свободата на вероизповеданието не може да бъде насочена срещу националната сигурност, обществения </w:t>
      </w:r>
      <w:proofErr w:type="gramStart"/>
      <w:r w:rsidRPr="00850D31">
        <w:rPr>
          <w:rFonts w:ascii="Verdana" w:hAnsi="Verdana"/>
          <w:b w:val="0"/>
          <w:sz w:val="24"/>
          <w:szCs w:val="24"/>
          <w:lang w:val="ru-RU"/>
        </w:rPr>
        <w:t>ред</w:t>
      </w:r>
      <w:proofErr w:type="gramEnd"/>
      <w:r w:rsidRPr="00850D31">
        <w:rPr>
          <w:rFonts w:ascii="Verdana" w:hAnsi="Verdana"/>
          <w:b w:val="0"/>
          <w:sz w:val="24"/>
          <w:szCs w:val="24"/>
          <w:lang w:val="ru-RU"/>
        </w:rPr>
        <w:t>, народното здраве и морала или срещу прават</w:t>
      </w:r>
      <w:r w:rsidR="005572AD">
        <w:rPr>
          <w:rFonts w:ascii="Verdana" w:hAnsi="Verdana"/>
          <w:b w:val="0"/>
          <w:sz w:val="24"/>
          <w:szCs w:val="24"/>
          <w:lang w:val="ru-RU"/>
        </w:rPr>
        <w:t>а и свободите на други граждани;</w:t>
      </w:r>
    </w:p>
    <w:p w:rsidR="00167413" w:rsidRPr="00850D31" w:rsidRDefault="00167413" w:rsidP="00167413">
      <w:pPr>
        <w:tabs>
          <w:tab w:val="left" w:pos="0"/>
          <w:tab w:val="left" w:pos="567"/>
          <w:tab w:val="left" w:pos="993"/>
          <w:tab w:val="left" w:pos="1276"/>
          <w:tab w:val="left" w:pos="1418"/>
        </w:tabs>
        <w:autoSpaceDE w:val="0"/>
        <w:autoSpaceDN w:val="0"/>
        <w:adjustRightInd w:val="0"/>
        <w:ind w:right="-141"/>
        <w:jc w:val="both"/>
        <w:rPr>
          <w:rFonts w:ascii="Verdana" w:hAnsi="Verdana"/>
          <w:b w:val="0"/>
          <w:sz w:val="24"/>
          <w:szCs w:val="24"/>
          <w:lang w:val="ru-RU"/>
        </w:rPr>
      </w:pPr>
      <w:r w:rsidRPr="00850D31">
        <w:rPr>
          <w:rFonts w:ascii="Verdana" w:hAnsi="Verdana"/>
          <w:sz w:val="24"/>
          <w:szCs w:val="24"/>
          <w:shd w:val="clear" w:color="auto" w:fill="FFFFFF"/>
          <w:lang w:val="ru-RU"/>
        </w:rPr>
        <w:t xml:space="preserve">         </w:t>
      </w:r>
      <w:r w:rsidR="00850D31" w:rsidRPr="00850D31">
        <w:rPr>
          <w:rFonts w:ascii="Verdana" w:hAnsi="Verdana"/>
          <w:sz w:val="24"/>
          <w:szCs w:val="24"/>
          <w:shd w:val="clear" w:color="auto" w:fill="FFFFFF"/>
          <w:lang w:val="ru-RU"/>
        </w:rPr>
        <w:t xml:space="preserve">  </w:t>
      </w:r>
      <w:r w:rsidRPr="00850D31">
        <w:rPr>
          <w:rFonts w:ascii="Verdana" w:hAnsi="Verdana"/>
          <w:sz w:val="24"/>
          <w:szCs w:val="24"/>
          <w:shd w:val="clear" w:color="auto" w:fill="FFFFFF"/>
          <w:lang w:val="ru-RU"/>
        </w:rPr>
        <w:t>(3)</w:t>
      </w:r>
      <w:r w:rsidRPr="00850D31">
        <w:rPr>
          <w:rFonts w:ascii="Verdana" w:hAnsi="Verdana"/>
          <w:b w:val="0"/>
          <w:sz w:val="24"/>
          <w:szCs w:val="24"/>
          <w:shd w:val="clear" w:color="auto" w:fill="FFFFFF"/>
          <w:lang w:val="ru-RU"/>
        </w:rPr>
        <w:t xml:space="preserve"> Религиозните общности и институции, както и верските убеждения, не могат да се използват за политически цели</w:t>
      </w:r>
      <w:r w:rsidR="005572AD">
        <w:rPr>
          <w:rFonts w:ascii="Verdana" w:hAnsi="Verdana"/>
          <w:b w:val="0"/>
          <w:sz w:val="24"/>
          <w:szCs w:val="24"/>
          <w:shd w:val="clear" w:color="auto" w:fill="FFFFFF"/>
          <w:lang w:val="ru-RU"/>
        </w:rPr>
        <w:t>;</w:t>
      </w:r>
    </w:p>
    <w:p w:rsidR="00167413" w:rsidRPr="00850D31" w:rsidRDefault="00167413" w:rsidP="00167413">
      <w:pPr>
        <w:tabs>
          <w:tab w:val="left" w:pos="0"/>
          <w:tab w:val="left" w:pos="567"/>
          <w:tab w:val="left" w:pos="993"/>
          <w:tab w:val="left" w:pos="1276"/>
          <w:tab w:val="left" w:pos="1418"/>
        </w:tabs>
        <w:autoSpaceDE w:val="0"/>
        <w:autoSpaceDN w:val="0"/>
        <w:adjustRightInd w:val="0"/>
        <w:ind w:right="-141"/>
        <w:jc w:val="both"/>
        <w:rPr>
          <w:rFonts w:ascii="Verdana" w:hAnsi="Verdana"/>
          <w:b w:val="0"/>
          <w:sz w:val="24"/>
          <w:szCs w:val="24"/>
          <w:shd w:val="clear" w:color="auto" w:fill="FFFFFF"/>
          <w:lang w:val="ru-RU"/>
        </w:rPr>
      </w:pPr>
      <w:r w:rsidRPr="00850D31">
        <w:rPr>
          <w:rFonts w:ascii="Verdana" w:hAnsi="Verdana"/>
          <w:b w:val="0"/>
          <w:sz w:val="24"/>
          <w:szCs w:val="24"/>
          <w:shd w:val="clear" w:color="auto" w:fill="FFFFFF"/>
          <w:lang w:val="ru-RU"/>
        </w:rPr>
        <w:tab/>
      </w:r>
      <w:r w:rsidR="00850D31" w:rsidRPr="00850D31">
        <w:rPr>
          <w:rFonts w:ascii="Verdana" w:hAnsi="Verdana"/>
          <w:sz w:val="24"/>
          <w:szCs w:val="24"/>
          <w:shd w:val="clear" w:color="auto" w:fill="FFFFFF"/>
          <w:lang w:val="ru-RU"/>
        </w:rPr>
        <w:t xml:space="preserve">    </w:t>
      </w:r>
      <w:r w:rsidRPr="00850D31">
        <w:rPr>
          <w:rFonts w:ascii="Verdana" w:hAnsi="Verdana"/>
          <w:sz w:val="24"/>
          <w:szCs w:val="24"/>
          <w:shd w:val="clear" w:color="auto" w:fill="FFFFFF"/>
          <w:lang w:val="ru-RU"/>
        </w:rPr>
        <w:t>(4)</w:t>
      </w:r>
      <w:r w:rsidRPr="00850D31">
        <w:rPr>
          <w:rFonts w:ascii="Verdana" w:hAnsi="Verdana"/>
          <w:b w:val="0"/>
          <w:sz w:val="24"/>
          <w:szCs w:val="24"/>
          <w:shd w:val="clear" w:color="auto" w:fill="FFFFFF"/>
          <w:lang w:val="ru-RU"/>
        </w:rPr>
        <w:t xml:space="preserve">  Правото на вероизповедание не може да бъде ограничавано, освен в случаите по ал. 2 и ал. 3.</w:t>
      </w:r>
    </w:p>
    <w:p w:rsidR="00FC1A2C" w:rsidRPr="002A0E77" w:rsidRDefault="00FC1A2C" w:rsidP="00A304B9">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1</w:t>
      </w:r>
      <w:r w:rsidR="00CA50CA">
        <w:rPr>
          <w:rFonts w:ascii="Verdana" w:hAnsi="Verdana" w:cs="Tahoma"/>
          <w:color w:val="000000"/>
          <w:sz w:val="24"/>
          <w:szCs w:val="24"/>
          <w:lang w:val="bg-BG"/>
        </w:rPr>
        <w:t>3</w:t>
      </w:r>
      <w:r w:rsidR="00761925" w:rsidRPr="002A0E77">
        <w:rPr>
          <w:rFonts w:ascii="Verdana" w:hAnsi="Verdana" w:cs="Tahoma"/>
          <w:color w:val="000000"/>
          <w:sz w:val="24"/>
          <w:szCs w:val="24"/>
          <w:lang w:val="bg-BG"/>
        </w:rPr>
        <w:t>.</w:t>
      </w:r>
      <w:r w:rsidR="00992D6F" w:rsidRPr="002A0E77">
        <w:rPr>
          <w:rFonts w:ascii="Verdana" w:hAnsi="Verdana" w:cs="Tahoma"/>
          <w:color w:val="000000"/>
          <w:sz w:val="24"/>
          <w:szCs w:val="24"/>
          <w:lang w:val="bg-BG"/>
        </w:rPr>
        <w:t xml:space="preserve"> (</w:t>
      </w:r>
      <w:r w:rsidRPr="002A0E77">
        <w:rPr>
          <w:rFonts w:ascii="Verdana" w:hAnsi="Verdana" w:cs="Tahoma"/>
          <w:color w:val="000000"/>
          <w:sz w:val="24"/>
          <w:szCs w:val="24"/>
          <w:lang w:val="bg-BG"/>
        </w:rPr>
        <w:t>1</w:t>
      </w:r>
      <w:r w:rsidR="00992D6F"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w:t>
      </w:r>
      <w:r w:rsidRPr="005572AD">
        <w:rPr>
          <w:rFonts w:ascii="Verdana" w:hAnsi="Verdana" w:cs="Tahoma"/>
          <w:b w:val="0"/>
          <w:color w:val="000000"/>
          <w:sz w:val="24"/>
          <w:szCs w:val="24"/>
          <w:lang w:val="bg-BG"/>
        </w:rPr>
        <w:t>Забранява се:</w:t>
      </w:r>
      <w:r w:rsidRPr="002A0E77">
        <w:rPr>
          <w:rFonts w:ascii="Verdana" w:hAnsi="Verdana" w:cs="Tahoma"/>
          <w:b w:val="0"/>
          <w:color w:val="000000"/>
          <w:sz w:val="24"/>
          <w:szCs w:val="24"/>
          <w:lang w:val="bg-BG"/>
        </w:rPr>
        <w:t xml:space="preserve"> </w:t>
      </w:r>
    </w:p>
    <w:p w:rsidR="00947692" w:rsidRPr="002A0E77" w:rsidRDefault="00371AD3" w:rsidP="00371AD3">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00947692" w:rsidRPr="002A0E77">
        <w:rPr>
          <w:rFonts w:ascii="Verdana" w:hAnsi="Verdana" w:cs="Tahoma"/>
          <w:b w:val="0"/>
          <w:color w:val="000000"/>
          <w:sz w:val="24"/>
          <w:szCs w:val="24"/>
          <w:lang w:val="bg-BG"/>
        </w:rPr>
        <w:t xml:space="preserve"> </w:t>
      </w:r>
      <w:r w:rsidRPr="002A0E77">
        <w:rPr>
          <w:rFonts w:ascii="Verdana" w:hAnsi="Verdana" w:cs="Tahoma"/>
          <w:b w:val="0"/>
          <w:color w:val="000000"/>
          <w:sz w:val="24"/>
          <w:szCs w:val="24"/>
          <w:lang w:val="bg-BG"/>
        </w:rPr>
        <w:t xml:space="preserve">  </w:t>
      </w:r>
      <w:r w:rsidR="00947692" w:rsidRPr="002A0E77">
        <w:rPr>
          <w:rFonts w:ascii="Verdana" w:hAnsi="Verdana" w:cs="Tahoma"/>
          <w:b w:val="0"/>
          <w:color w:val="000000"/>
          <w:sz w:val="24"/>
          <w:szCs w:val="24"/>
          <w:lang w:val="bg-BG"/>
        </w:rPr>
        <w:t xml:space="preserve"> </w:t>
      </w:r>
      <w:r w:rsidRPr="002A0E77">
        <w:rPr>
          <w:rFonts w:ascii="Verdana" w:hAnsi="Verdana" w:cs="Tahoma"/>
          <w:b w:val="0"/>
          <w:color w:val="000000"/>
          <w:sz w:val="24"/>
          <w:szCs w:val="24"/>
          <w:lang w:val="bg-BG"/>
        </w:rPr>
        <w:t xml:space="preserve">  </w:t>
      </w:r>
      <w:r w:rsidR="001C2C41">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1.</w:t>
      </w:r>
      <w:r w:rsidRPr="002A0E77">
        <w:rPr>
          <w:rFonts w:ascii="Verdana" w:hAnsi="Verdana" w:cs="Tahoma"/>
          <w:b w:val="0"/>
          <w:color w:val="000000"/>
          <w:sz w:val="24"/>
          <w:szCs w:val="24"/>
          <w:lang w:val="bg-BG"/>
        </w:rPr>
        <w:t xml:space="preserve"> </w:t>
      </w:r>
      <w:r w:rsidR="00FC1A2C" w:rsidRPr="002A0E77">
        <w:rPr>
          <w:rFonts w:ascii="Verdana" w:hAnsi="Verdana" w:cs="Tahoma"/>
          <w:b w:val="0"/>
          <w:color w:val="000000"/>
          <w:sz w:val="24"/>
          <w:szCs w:val="24"/>
          <w:lang w:val="bg-BG"/>
        </w:rPr>
        <w:t>Отглеждането на</w:t>
      </w:r>
      <w:r w:rsidR="00947692" w:rsidRPr="002A0E77">
        <w:rPr>
          <w:rFonts w:ascii="Verdana" w:hAnsi="Verdana" w:cs="Tahoma"/>
          <w:b w:val="0"/>
          <w:color w:val="000000"/>
          <w:sz w:val="24"/>
          <w:szCs w:val="24"/>
          <w:lang w:val="bg-BG"/>
        </w:rPr>
        <w:t xml:space="preserve"> декоративни животни в мазета, тавани, гаражи и дворове на територията на Община </w:t>
      </w:r>
      <w:r w:rsidR="004A5A0F">
        <w:rPr>
          <w:rFonts w:ascii="Verdana" w:hAnsi="Verdana" w:cs="Tahoma"/>
          <w:b w:val="0"/>
          <w:color w:val="000000"/>
          <w:sz w:val="24"/>
          <w:szCs w:val="24"/>
          <w:lang w:val="bg-BG"/>
        </w:rPr>
        <w:t>Горна Малина</w:t>
      </w:r>
      <w:r w:rsidR="005572AD">
        <w:rPr>
          <w:rFonts w:ascii="Verdana" w:hAnsi="Verdana" w:cs="Tahoma"/>
          <w:b w:val="0"/>
          <w:color w:val="000000"/>
          <w:sz w:val="24"/>
          <w:szCs w:val="24"/>
          <w:lang w:val="bg-BG"/>
        </w:rPr>
        <w:t>;</w:t>
      </w:r>
    </w:p>
    <w:p w:rsidR="00371AD3" w:rsidRPr="002A0E77" w:rsidRDefault="00947692" w:rsidP="00371AD3">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2.</w:t>
      </w:r>
      <w:r w:rsidRPr="002A0E77">
        <w:rPr>
          <w:rFonts w:ascii="Verdana" w:hAnsi="Verdana" w:cs="Tahoma"/>
          <w:b w:val="0"/>
          <w:color w:val="000000"/>
          <w:sz w:val="24"/>
          <w:szCs w:val="24"/>
          <w:lang w:val="bg-BG"/>
        </w:rPr>
        <w:t xml:space="preserve"> Отглеждането на </w:t>
      </w:r>
      <w:r w:rsidR="00FC1A2C" w:rsidRPr="002A0E77">
        <w:rPr>
          <w:rFonts w:ascii="Verdana" w:hAnsi="Verdana" w:cs="Tahoma"/>
          <w:b w:val="0"/>
          <w:color w:val="000000"/>
          <w:sz w:val="24"/>
          <w:szCs w:val="24"/>
          <w:lang w:val="bg-BG"/>
        </w:rPr>
        <w:t>селскостопански</w:t>
      </w:r>
      <w:r w:rsidRPr="002A0E77">
        <w:rPr>
          <w:rFonts w:ascii="Verdana" w:hAnsi="Verdana" w:cs="Tahoma"/>
          <w:b w:val="0"/>
          <w:color w:val="000000"/>
          <w:sz w:val="24"/>
          <w:szCs w:val="24"/>
          <w:lang w:val="bg-BG"/>
        </w:rPr>
        <w:t xml:space="preserve"> и </w:t>
      </w:r>
      <w:r w:rsidR="00442094" w:rsidRPr="002A0E77">
        <w:rPr>
          <w:rFonts w:ascii="Verdana" w:hAnsi="Verdana" w:cs="Tahoma"/>
          <w:b w:val="0"/>
          <w:color w:val="000000"/>
          <w:sz w:val="24"/>
          <w:szCs w:val="24"/>
          <w:lang w:val="bg-BG"/>
        </w:rPr>
        <w:t>продуктивни</w:t>
      </w:r>
      <w:r w:rsidR="00FC1A2C" w:rsidRPr="002A0E77">
        <w:rPr>
          <w:rFonts w:ascii="Verdana" w:hAnsi="Verdana" w:cs="Tahoma"/>
          <w:b w:val="0"/>
          <w:color w:val="000000"/>
          <w:sz w:val="24"/>
          <w:szCs w:val="24"/>
          <w:lang w:val="bg-BG"/>
        </w:rPr>
        <w:t xml:space="preserve"> животни в апартаменти, тераси, мазета, тавани, гаражи и дворове на територията  на Община </w:t>
      </w:r>
      <w:r w:rsidR="00167413">
        <w:rPr>
          <w:rFonts w:ascii="Verdana" w:hAnsi="Verdana" w:cs="Tahoma"/>
          <w:b w:val="0"/>
          <w:color w:val="000000"/>
          <w:sz w:val="24"/>
          <w:szCs w:val="24"/>
          <w:lang w:val="bg-BG"/>
        </w:rPr>
        <w:t>Горна Малина</w:t>
      </w:r>
      <w:r w:rsidR="005572AD">
        <w:rPr>
          <w:rFonts w:ascii="Verdana" w:hAnsi="Verdana" w:cs="Tahoma"/>
          <w:b w:val="0"/>
          <w:color w:val="000000"/>
          <w:sz w:val="24"/>
          <w:szCs w:val="24"/>
          <w:lang w:val="bg-BG"/>
        </w:rPr>
        <w:t>;</w:t>
      </w:r>
    </w:p>
    <w:p w:rsidR="009213C9" w:rsidRDefault="00371AD3" w:rsidP="00371AD3">
      <w:pPr>
        <w:tabs>
          <w:tab w:val="left" w:pos="993"/>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947692" w:rsidRPr="002A0E77">
        <w:rPr>
          <w:rFonts w:ascii="Verdana" w:hAnsi="Verdana" w:cs="Tahoma"/>
          <w:color w:val="000000"/>
          <w:sz w:val="24"/>
          <w:szCs w:val="24"/>
          <w:lang w:val="bg-BG"/>
        </w:rPr>
        <w:t xml:space="preserve">   </w:t>
      </w:r>
      <w:r w:rsidRPr="002A0E77">
        <w:rPr>
          <w:rFonts w:ascii="Verdana" w:hAnsi="Verdana" w:cs="Tahoma"/>
          <w:color w:val="000000"/>
          <w:sz w:val="24"/>
          <w:szCs w:val="24"/>
          <w:lang w:val="bg-BG"/>
        </w:rPr>
        <w:t xml:space="preserve"> </w:t>
      </w:r>
      <w:r w:rsidR="00947692" w:rsidRPr="002A0E77">
        <w:rPr>
          <w:rFonts w:ascii="Verdana" w:hAnsi="Verdana" w:cs="Tahoma"/>
          <w:color w:val="000000"/>
          <w:sz w:val="24"/>
          <w:szCs w:val="24"/>
          <w:lang w:val="bg-BG"/>
        </w:rPr>
        <w:t xml:space="preserve"> 3</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w:t>
      </w:r>
      <w:r w:rsidR="009213C9" w:rsidRPr="002A0E77">
        <w:rPr>
          <w:rFonts w:ascii="Verdana" w:hAnsi="Verdana" w:cs="Tahoma"/>
          <w:b w:val="0"/>
          <w:color w:val="000000"/>
          <w:sz w:val="24"/>
          <w:szCs w:val="24"/>
          <w:lang w:val="bg-BG"/>
        </w:rPr>
        <w:t>П</w:t>
      </w:r>
      <w:r w:rsidR="00FC1A2C" w:rsidRPr="002A0E77">
        <w:rPr>
          <w:rFonts w:ascii="Verdana" w:hAnsi="Verdana" w:cs="Tahoma"/>
          <w:b w:val="0"/>
          <w:color w:val="000000"/>
          <w:sz w:val="24"/>
          <w:szCs w:val="24"/>
          <w:lang w:val="bg-BG"/>
        </w:rPr>
        <w:t>ашата на селскостопански</w:t>
      </w:r>
      <w:r w:rsidR="0069105E" w:rsidRPr="002A0E77">
        <w:rPr>
          <w:rFonts w:ascii="Verdana" w:hAnsi="Verdana" w:cs="Tahoma"/>
          <w:b w:val="0"/>
          <w:color w:val="000000"/>
          <w:sz w:val="24"/>
          <w:szCs w:val="24"/>
          <w:lang w:val="bg-BG"/>
        </w:rPr>
        <w:t xml:space="preserve"> </w:t>
      </w:r>
      <w:r w:rsidR="00442094" w:rsidRPr="002A0E77">
        <w:rPr>
          <w:rFonts w:ascii="Verdana" w:hAnsi="Verdana" w:cs="Tahoma"/>
          <w:b w:val="0"/>
          <w:color w:val="000000"/>
          <w:sz w:val="24"/>
          <w:szCs w:val="24"/>
          <w:lang w:val="bg-BG"/>
        </w:rPr>
        <w:t xml:space="preserve">и продуктивни </w:t>
      </w:r>
      <w:r w:rsidR="00FC1A2C" w:rsidRPr="002A0E77">
        <w:rPr>
          <w:rFonts w:ascii="Verdana" w:hAnsi="Verdana" w:cs="Tahoma"/>
          <w:b w:val="0"/>
          <w:color w:val="000000"/>
          <w:sz w:val="24"/>
          <w:szCs w:val="24"/>
          <w:lang w:val="bg-BG"/>
        </w:rPr>
        <w:t>животни на територията на паркове, градини, територията на депата за отпадъци, в дворовете на училищата, културните и здравни заведения, както и на местата, забранени за паша по силата на закон, подзаконов нормативен акт или акт на органите на местната власт</w:t>
      </w:r>
      <w:r w:rsidR="00850F71" w:rsidRPr="002A0E77">
        <w:rPr>
          <w:rFonts w:ascii="Verdana" w:hAnsi="Verdana" w:cs="Tahoma"/>
          <w:b w:val="0"/>
          <w:color w:val="000000"/>
          <w:sz w:val="24"/>
          <w:szCs w:val="24"/>
          <w:lang w:val="bg-BG"/>
        </w:rPr>
        <w:t>.</w:t>
      </w:r>
      <w:r w:rsidR="001E511D" w:rsidRPr="002A0E77">
        <w:rPr>
          <w:rFonts w:ascii="Verdana" w:hAnsi="Verdana" w:cs="Tahoma"/>
          <w:b w:val="0"/>
          <w:color w:val="000000"/>
          <w:sz w:val="24"/>
          <w:szCs w:val="24"/>
          <w:lang w:val="bg-BG"/>
        </w:rPr>
        <w:t xml:space="preserve"> </w:t>
      </w:r>
    </w:p>
    <w:p w:rsidR="00947692" w:rsidRPr="002A0E77" w:rsidRDefault="008A5C2E" w:rsidP="00947692">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1</w:t>
      </w:r>
      <w:r w:rsidR="00CA50CA">
        <w:rPr>
          <w:rFonts w:ascii="Verdana" w:hAnsi="Verdana" w:cs="Tahoma"/>
          <w:color w:val="000000"/>
          <w:sz w:val="24"/>
          <w:szCs w:val="24"/>
          <w:lang w:val="bg-BG"/>
        </w:rPr>
        <w:t>4</w:t>
      </w:r>
      <w:r w:rsidR="00947692" w:rsidRPr="002A0E77">
        <w:rPr>
          <w:rFonts w:ascii="Verdana" w:hAnsi="Verdana" w:cs="Tahoma"/>
          <w:color w:val="000000"/>
          <w:sz w:val="24"/>
          <w:szCs w:val="24"/>
          <w:lang w:val="bg-BG"/>
        </w:rPr>
        <w:t xml:space="preserve">. </w:t>
      </w:r>
      <w:r w:rsidR="00947692" w:rsidRPr="002A0E77">
        <w:rPr>
          <w:rFonts w:ascii="Verdana" w:hAnsi="Verdana" w:cs="Tahoma"/>
          <w:b w:val="0"/>
          <w:color w:val="000000"/>
          <w:sz w:val="24"/>
          <w:szCs w:val="24"/>
          <w:lang w:val="bg-BG"/>
        </w:rPr>
        <w:t>Кметът на общината със заповед определя маршрутите за придвижване на селскостопански животни.</w:t>
      </w:r>
    </w:p>
    <w:p w:rsidR="00947692" w:rsidRPr="002A0E77" w:rsidRDefault="00947692" w:rsidP="009017CA">
      <w:pPr>
        <w:jc w:val="center"/>
        <w:rPr>
          <w:rFonts w:ascii="Verdana" w:hAnsi="Verdana" w:cs="Tahoma"/>
          <w:color w:val="000000"/>
          <w:sz w:val="24"/>
          <w:szCs w:val="24"/>
          <w:lang w:val="bg-BG"/>
        </w:rPr>
      </w:pPr>
    </w:p>
    <w:p w:rsidR="000F3591" w:rsidRPr="00905869" w:rsidRDefault="000F3591" w:rsidP="000F3591">
      <w:pPr>
        <w:pBdr>
          <w:bottom w:val="thinThickSmallGap" w:sz="24" w:space="1" w:color="auto"/>
        </w:pBdr>
        <w:jc w:val="center"/>
        <w:rPr>
          <w:rFonts w:ascii="Verdana" w:hAnsi="Verdana" w:cs="Tahoma"/>
          <w:sz w:val="24"/>
          <w:szCs w:val="24"/>
          <w:lang w:val="bg-BG"/>
        </w:rPr>
      </w:pPr>
      <w:r w:rsidRPr="00905869">
        <w:rPr>
          <w:rFonts w:ascii="Verdana" w:hAnsi="Verdana" w:cs="Tahoma"/>
          <w:sz w:val="24"/>
          <w:szCs w:val="24"/>
          <w:lang w:val="bg-BG"/>
        </w:rPr>
        <w:t xml:space="preserve">ГЛАВА </w:t>
      </w:r>
      <w:r>
        <w:rPr>
          <w:rFonts w:ascii="Verdana" w:hAnsi="Verdana" w:cs="Tahoma"/>
          <w:sz w:val="24"/>
          <w:szCs w:val="24"/>
          <w:lang w:val="bg-BG"/>
        </w:rPr>
        <w:t>ТРЕТА</w:t>
      </w:r>
    </w:p>
    <w:p w:rsidR="000F3591" w:rsidRPr="00905869" w:rsidRDefault="000F3591" w:rsidP="000F3591">
      <w:pPr>
        <w:pBdr>
          <w:bottom w:val="thinThickSmallGap" w:sz="24" w:space="1" w:color="auto"/>
        </w:pBdr>
        <w:jc w:val="center"/>
        <w:rPr>
          <w:rFonts w:ascii="Verdana" w:hAnsi="Verdana" w:cs="Tahoma"/>
          <w:sz w:val="24"/>
          <w:szCs w:val="24"/>
          <w:lang w:val="bg-BG"/>
        </w:rPr>
      </w:pPr>
      <w:r>
        <w:rPr>
          <w:rFonts w:ascii="Verdana" w:hAnsi="Verdana" w:cs="Tahoma"/>
          <w:sz w:val="24"/>
          <w:szCs w:val="24"/>
          <w:lang w:val="bg-BG"/>
        </w:rPr>
        <w:t>ТЪРГОВСКА ДЕЙНОСТ</w:t>
      </w:r>
    </w:p>
    <w:p w:rsidR="000F3591" w:rsidRDefault="000F3591" w:rsidP="00234B1A">
      <w:pPr>
        <w:jc w:val="both"/>
        <w:rPr>
          <w:rFonts w:ascii="Verdana" w:hAnsi="Verdana" w:cs="Tahoma"/>
          <w:color w:val="000000"/>
          <w:sz w:val="24"/>
          <w:szCs w:val="24"/>
          <w:lang w:val="bg-BG"/>
        </w:rPr>
      </w:pPr>
    </w:p>
    <w:p w:rsidR="00234B1A" w:rsidRPr="002A0E77" w:rsidRDefault="00234B1A" w:rsidP="00234B1A">
      <w:pPr>
        <w:jc w:val="both"/>
        <w:rPr>
          <w:rFonts w:ascii="Verdana" w:hAnsi="Verdana" w:cs="Tahoma"/>
          <w:b w:val="0"/>
          <w:color w:val="000000"/>
          <w:sz w:val="24"/>
          <w:szCs w:val="24"/>
          <w:lang w:val="bg-BG" w:eastAsia="bg-BG"/>
        </w:rPr>
      </w:pPr>
      <w:r>
        <w:rPr>
          <w:rFonts w:ascii="Verdana" w:hAnsi="Verdana" w:cs="Tahoma"/>
          <w:color w:val="000000"/>
          <w:sz w:val="24"/>
          <w:szCs w:val="24"/>
          <w:lang w:val="bg-BG"/>
        </w:rPr>
        <w:t>Чл.</w:t>
      </w:r>
      <w:r w:rsidR="00AF4882">
        <w:rPr>
          <w:rFonts w:ascii="Verdana" w:hAnsi="Verdana" w:cs="Tahoma"/>
          <w:color w:val="000000"/>
          <w:sz w:val="24"/>
          <w:szCs w:val="24"/>
          <w:lang w:val="bg-BG"/>
        </w:rPr>
        <w:t>1</w:t>
      </w:r>
      <w:r w:rsidR="00CA50CA">
        <w:rPr>
          <w:rFonts w:ascii="Verdana" w:hAnsi="Verdana" w:cs="Tahoma"/>
          <w:color w:val="000000"/>
          <w:sz w:val="24"/>
          <w:szCs w:val="24"/>
          <w:lang w:val="bg-BG"/>
        </w:rPr>
        <w:t>5</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w:t>
      </w:r>
      <w:r w:rsidRPr="0002323A">
        <w:rPr>
          <w:rFonts w:ascii="Verdana" w:hAnsi="Verdana" w:cs="Tahoma"/>
          <w:b w:val="0"/>
          <w:color w:val="000000"/>
          <w:sz w:val="24"/>
          <w:szCs w:val="24"/>
          <w:lang w:val="ru-RU" w:eastAsia="bg-BG"/>
        </w:rPr>
        <w:t>Забранява се</w:t>
      </w:r>
      <w:r w:rsidRPr="002A0E77">
        <w:rPr>
          <w:rFonts w:ascii="Verdana" w:hAnsi="Verdana" w:cs="Tahoma"/>
          <w:b w:val="0"/>
          <w:color w:val="000000"/>
          <w:sz w:val="24"/>
          <w:szCs w:val="24"/>
          <w:lang w:val="bg-BG" w:eastAsia="bg-BG"/>
        </w:rPr>
        <w:t xml:space="preserve"> </w:t>
      </w:r>
      <w:r w:rsidRPr="0002323A">
        <w:rPr>
          <w:rFonts w:ascii="Verdana" w:hAnsi="Verdana" w:cs="Tahoma"/>
          <w:b w:val="0"/>
          <w:color w:val="000000"/>
          <w:sz w:val="24"/>
          <w:szCs w:val="24"/>
          <w:lang w:val="ru-RU" w:eastAsia="bg-BG"/>
        </w:rPr>
        <w:t>продажбата на фойерверки от категория 1 на лица под 12 години, от категория 2 - на лица под 16 години, и от категория 3 - на лица под 18 години</w:t>
      </w:r>
      <w:r w:rsidR="005572AD">
        <w:rPr>
          <w:rFonts w:ascii="Verdana" w:hAnsi="Verdana" w:cs="Tahoma"/>
          <w:b w:val="0"/>
          <w:color w:val="000000"/>
          <w:sz w:val="24"/>
          <w:szCs w:val="24"/>
          <w:lang w:val="bg-BG" w:eastAsia="bg-BG"/>
        </w:rPr>
        <w:t>;</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eastAsia="bg-BG"/>
        </w:rPr>
        <w:t xml:space="preserve">         </w:t>
      </w:r>
      <w:r>
        <w:rPr>
          <w:rFonts w:ascii="Verdana" w:hAnsi="Verdana" w:cs="Tahoma"/>
          <w:b w:val="0"/>
          <w:color w:val="000000"/>
          <w:sz w:val="24"/>
          <w:szCs w:val="24"/>
          <w:lang w:val="en-US" w:eastAsia="bg-BG"/>
        </w:rPr>
        <w:t xml:space="preserve"> </w:t>
      </w:r>
      <w:r w:rsidRPr="002A0E77">
        <w:rPr>
          <w:rFonts w:ascii="Verdana" w:hAnsi="Verdana" w:cs="Tahoma"/>
          <w:color w:val="000000"/>
          <w:sz w:val="24"/>
          <w:szCs w:val="24"/>
          <w:lang w:val="bg-BG"/>
        </w:rPr>
        <w:t xml:space="preserve">(2) </w:t>
      </w:r>
      <w:r w:rsidRPr="002A0E77">
        <w:rPr>
          <w:rFonts w:ascii="Verdana" w:hAnsi="Verdana" w:cs="Tahoma"/>
          <w:b w:val="0"/>
          <w:color w:val="000000"/>
          <w:sz w:val="24"/>
          <w:szCs w:val="24"/>
          <w:lang w:val="bg-BG"/>
        </w:rPr>
        <w:t>Забранява се хвърлянето, възпламеняването, изстрелването или задействането по какъвто и да е начин на пиротехнически изделия, както и но</w:t>
      </w:r>
      <w:r w:rsidR="007E6887">
        <w:rPr>
          <w:rFonts w:ascii="Verdana" w:hAnsi="Verdana" w:cs="Tahoma"/>
          <w:b w:val="0"/>
          <w:color w:val="000000"/>
          <w:sz w:val="24"/>
          <w:szCs w:val="24"/>
          <w:lang w:val="bg-BG"/>
        </w:rPr>
        <w:t>сенето и употребата на оръжие</w:t>
      </w:r>
      <w:r w:rsidRPr="002A0E77">
        <w:rPr>
          <w:rFonts w:ascii="Verdana" w:hAnsi="Verdana" w:cs="Tahoma"/>
          <w:b w:val="0"/>
          <w:color w:val="000000"/>
          <w:sz w:val="24"/>
          <w:szCs w:val="24"/>
          <w:lang w:val="bg-BG"/>
        </w:rPr>
        <w:t>:</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lastRenderedPageBreak/>
        <w:t xml:space="preserve">             </w:t>
      </w:r>
      <w:r w:rsidRPr="002A0E77">
        <w:rPr>
          <w:rFonts w:ascii="Verdana" w:hAnsi="Verdana" w:cs="Tahoma"/>
          <w:color w:val="000000"/>
          <w:sz w:val="24"/>
          <w:szCs w:val="24"/>
          <w:lang w:val="bg-BG"/>
        </w:rPr>
        <w:t>1.</w:t>
      </w:r>
      <w:r w:rsidRPr="0002323A">
        <w:rPr>
          <w:rFonts w:ascii="Verdana" w:hAnsi="Verdana" w:cs="Tahoma"/>
          <w:b w:val="0"/>
          <w:color w:val="000000"/>
          <w:sz w:val="24"/>
          <w:szCs w:val="24"/>
          <w:lang w:val="ru-RU" w:eastAsia="bg-BG"/>
        </w:rPr>
        <w:t xml:space="preserve"> </w:t>
      </w:r>
      <w:r w:rsidR="007E6887">
        <w:rPr>
          <w:rFonts w:ascii="Verdana" w:hAnsi="Verdana" w:cs="Tahoma"/>
          <w:b w:val="0"/>
          <w:color w:val="000000"/>
          <w:sz w:val="24"/>
          <w:szCs w:val="24"/>
          <w:lang w:val="bg-BG" w:eastAsia="bg-BG"/>
        </w:rPr>
        <w:t xml:space="preserve">на </w:t>
      </w:r>
      <w:r w:rsidRPr="0002323A">
        <w:rPr>
          <w:rFonts w:ascii="Verdana" w:hAnsi="Verdana" w:cs="Tahoma"/>
          <w:b w:val="0"/>
          <w:color w:val="000000"/>
          <w:sz w:val="24"/>
          <w:szCs w:val="24"/>
          <w:lang w:val="ru-RU" w:eastAsia="bg-BG"/>
        </w:rPr>
        <w:t>политически, синдикални и културни мероприятия, освен ако е необходимо за културното мероприятие</w:t>
      </w:r>
      <w:r w:rsidRPr="002A0E77">
        <w:rPr>
          <w:rFonts w:ascii="Verdana" w:hAnsi="Verdana" w:cs="Tahoma"/>
          <w:b w:val="0"/>
          <w:color w:val="000000"/>
          <w:sz w:val="24"/>
          <w:szCs w:val="24"/>
          <w:lang w:val="bg-BG" w:eastAsia="bg-BG"/>
        </w:rPr>
        <w:t xml:space="preserve">; </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eastAsia="bg-BG"/>
        </w:rPr>
        <w:t>2.</w:t>
      </w:r>
      <w:r w:rsidRPr="002A0E77">
        <w:rPr>
          <w:rFonts w:ascii="Verdana" w:hAnsi="Verdana" w:cs="Tahoma"/>
          <w:b w:val="0"/>
          <w:color w:val="000000"/>
          <w:sz w:val="24"/>
          <w:szCs w:val="24"/>
          <w:lang w:val="bg-BG" w:eastAsia="bg-BG"/>
        </w:rPr>
        <w:t xml:space="preserve"> </w:t>
      </w:r>
      <w:r w:rsidRPr="0002323A">
        <w:rPr>
          <w:rFonts w:ascii="Verdana" w:hAnsi="Verdana" w:cs="Tahoma"/>
          <w:b w:val="0"/>
          <w:color w:val="000000"/>
          <w:sz w:val="24"/>
          <w:szCs w:val="24"/>
          <w:lang w:val="ru-RU" w:eastAsia="bg-BG"/>
        </w:rPr>
        <w:t>на спортни мероприятия, освен ако е необходимо за самото мероприятие;</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eastAsia="bg-BG"/>
        </w:rPr>
        <w:t>3.</w:t>
      </w:r>
      <w:r w:rsidRPr="0002323A">
        <w:rPr>
          <w:rFonts w:ascii="Verdana" w:hAnsi="Verdana" w:cs="Tahoma"/>
          <w:b w:val="0"/>
          <w:color w:val="000000"/>
          <w:sz w:val="24"/>
          <w:szCs w:val="24"/>
          <w:lang w:val="ru-RU" w:eastAsia="bg-BG"/>
        </w:rPr>
        <w:t xml:space="preserve"> в обществени заведения за хранене и увеселение;</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eastAsia="bg-BG"/>
        </w:rPr>
        <w:t>4.</w:t>
      </w:r>
      <w:r w:rsidRPr="0002323A">
        <w:rPr>
          <w:rFonts w:ascii="Verdana" w:hAnsi="Verdana" w:cs="Tahoma"/>
          <w:b w:val="0"/>
          <w:color w:val="000000"/>
          <w:sz w:val="24"/>
          <w:szCs w:val="24"/>
          <w:lang w:val="ru-RU" w:eastAsia="bg-BG"/>
        </w:rPr>
        <w:t xml:space="preserve"> в </w:t>
      </w:r>
      <w:r w:rsidRPr="002A0E77">
        <w:rPr>
          <w:rFonts w:ascii="Verdana" w:hAnsi="Verdana" w:cs="Tahoma"/>
          <w:b w:val="0"/>
          <w:color w:val="000000"/>
          <w:sz w:val="24"/>
          <w:szCs w:val="24"/>
          <w:lang w:val="bg-BG" w:eastAsia="bg-BG"/>
        </w:rPr>
        <w:t xml:space="preserve">или в непосредствена близост до </w:t>
      </w:r>
      <w:r w:rsidRPr="0002323A">
        <w:rPr>
          <w:rFonts w:ascii="Verdana" w:hAnsi="Verdana" w:cs="Tahoma"/>
          <w:b w:val="0"/>
          <w:color w:val="000000"/>
          <w:sz w:val="24"/>
          <w:szCs w:val="24"/>
          <w:lang w:val="ru-RU" w:eastAsia="bg-BG"/>
        </w:rPr>
        <w:t xml:space="preserve">здравни и лечебни заведения, в </w:t>
      </w:r>
      <w:r w:rsidRPr="002A0E77">
        <w:rPr>
          <w:rFonts w:ascii="Verdana" w:hAnsi="Verdana" w:cs="Tahoma"/>
          <w:b w:val="0"/>
          <w:color w:val="000000"/>
          <w:sz w:val="24"/>
          <w:szCs w:val="24"/>
          <w:lang w:val="bg-BG" w:eastAsia="bg-BG"/>
        </w:rPr>
        <w:t xml:space="preserve">детски и </w:t>
      </w:r>
      <w:r w:rsidRPr="0002323A">
        <w:rPr>
          <w:rFonts w:ascii="Verdana" w:hAnsi="Verdana" w:cs="Tahoma"/>
          <w:b w:val="0"/>
          <w:color w:val="000000"/>
          <w:sz w:val="24"/>
          <w:szCs w:val="24"/>
          <w:lang w:val="ru-RU" w:eastAsia="bg-BG"/>
        </w:rPr>
        <w:t>учебни заведения</w:t>
      </w:r>
      <w:r w:rsidRPr="002A0E77">
        <w:rPr>
          <w:rFonts w:ascii="Verdana" w:hAnsi="Verdana" w:cs="Tahoma"/>
          <w:b w:val="0"/>
          <w:color w:val="000000"/>
          <w:sz w:val="24"/>
          <w:szCs w:val="24"/>
          <w:lang w:val="bg-BG" w:eastAsia="bg-BG"/>
        </w:rPr>
        <w:t>,</w:t>
      </w:r>
      <w:r w:rsidRPr="0002323A">
        <w:rPr>
          <w:rFonts w:ascii="Verdana" w:hAnsi="Verdana" w:cs="Tahoma"/>
          <w:b w:val="0"/>
          <w:color w:val="000000"/>
          <w:sz w:val="24"/>
          <w:szCs w:val="24"/>
          <w:lang w:val="ru-RU" w:eastAsia="bg-BG"/>
        </w:rPr>
        <w:t xml:space="preserve"> </w:t>
      </w:r>
      <w:r w:rsidR="005572AD">
        <w:rPr>
          <w:rFonts w:ascii="Verdana" w:hAnsi="Verdana" w:cs="Tahoma"/>
          <w:b w:val="0"/>
          <w:color w:val="000000"/>
          <w:sz w:val="24"/>
          <w:szCs w:val="24"/>
          <w:lang w:val="bg-BG" w:eastAsia="bg-BG"/>
        </w:rPr>
        <w:t>в социални домове;</w:t>
      </w:r>
    </w:p>
    <w:p w:rsidR="00234B1A" w:rsidRPr="002A0E77" w:rsidRDefault="00234B1A" w:rsidP="00234B1A">
      <w:pPr>
        <w:tabs>
          <w:tab w:val="left" w:pos="1134"/>
        </w:tabs>
        <w:ind w:firstLine="708"/>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Pr>
          <w:rFonts w:ascii="Verdana" w:hAnsi="Verdana" w:cs="Tahoma"/>
          <w:color w:val="000000"/>
          <w:sz w:val="24"/>
          <w:szCs w:val="24"/>
          <w:lang w:val="bg-BG"/>
        </w:rPr>
        <w:t>5</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в затворени помещения и </w:t>
      </w:r>
      <w:r>
        <w:rPr>
          <w:rFonts w:ascii="Verdana" w:hAnsi="Verdana" w:cs="Tahoma"/>
          <w:b w:val="0"/>
          <w:color w:val="000000"/>
          <w:sz w:val="24"/>
          <w:szCs w:val="24"/>
          <w:lang w:val="bg-BG"/>
        </w:rPr>
        <w:t>пътни превозни средства.</w:t>
      </w:r>
    </w:p>
    <w:p w:rsidR="00234B1A" w:rsidRPr="002A0E77" w:rsidRDefault="00234B1A" w:rsidP="00234B1A">
      <w:pPr>
        <w:jc w:val="both"/>
        <w:rPr>
          <w:rFonts w:ascii="Verdana" w:hAnsi="Verdana" w:cs="Tahoma"/>
          <w:b w:val="0"/>
          <w:color w:val="000000"/>
          <w:sz w:val="24"/>
          <w:szCs w:val="24"/>
          <w:lang w:val="bg-BG"/>
        </w:rPr>
      </w:pPr>
      <w:r>
        <w:rPr>
          <w:rFonts w:ascii="Verdana" w:hAnsi="Verdana" w:cs="Tahoma"/>
          <w:color w:val="000000"/>
          <w:sz w:val="24"/>
          <w:szCs w:val="24"/>
          <w:lang w:val="bg-BG"/>
        </w:rPr>
        <w:t>Чл.1</w:t>
      </w:r>
      <w:r w:rsidR="00CA50CA">
        <w:rPr>
          <w:rFonts w:ascii="Verdana" w:hAnsi="Verdana" w:cs="Tahoma"/>
          <w:color w:val="000000"/>
          <w:sz w:val="24"/>
          <w:szCs w:val="24"/>
          <w:lang w:val="bg-BG"/>
        </w:rPr>
        <w:t>6</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w:t>
      </w:r>
      <w:r w:rsidRPr="0002323A">
        <w:rPr>
          <w:rFonts w:ascii="Verdana" w:hAnsi="Verdana" w:cs="Tahoma"/>
          <w:b w:val="0"/>
          <w:color w:val="000000"/>
          <w:sz w:val="24"/>
          <w:szCs w:val="24"/>
          <w:lang w:val="ru-RU"/>
        </w:rPr>
        <w:t xml:space="preserve">Забранява се продажбата на </w:t>
      </w:r>
      <w:r w:rsidRPr="002A0E77">
        <w:rPr>
          <w:rFonts w:ascii="Verdana" w:hAnsi="Verdana" w:cs="Tahoma"/>
          <w:b w:val="0"/>
          <w:color w:val="000000"/>
          <w:sz w:val="24"/>
          <w:szCs w:val="24"/>
          <w:lang w:val="bg-BG"/>
        </w:rPr>
        <w:t xml:space="preserve">пиратки, </w:t>
      </w:r>
      <w:r w:rsidRPr="0002323A">
        <w:rPr>
          <w:rFonts w:ascii="Verdana" w:hAnsi="Verdana" w:cs="Tahoma"/>
          <w:b w:val="0"/>
          <w:color w:val="000000"/>
          <w:sz w:val="24"/>
          <w:szCs w:val="24"/>
          <w:lang w:val="ru-RU"/>
        </w:rPr>
        <w:t>бомбички и други пиротехнически изделия, които биха застрашили живота, здравето и спокойствието на гражданите, освен в специализираните магазини и от лица</w:t>
      </w:r>
      <w:r w:rsidRPr="002A0E77">
        <w:rPr>
          <w:rFonts w:ascii="Verdana" w:hAnsi="Verdana" w:cs="Tahoma"/>
          <w:b w:val="0"/>
          <w:color w:val="000000"/>
          <w:sz w:val="24"/>
          <w:szCs w:val="24"/>
          <w:lang w:val="bg-BG"/>
        </w:rPr>
        <w:t>,</w:t>
      </w:r>
      <w:r w:rsidRPr="0002323A">
        <w:rPr>
          <w:rFonts w:ascii="Verdana" w:hAnsi="Verdana" w:cs="Tahoma"/>
          <w:b w:val="0"/>
          <w:color w:val="000000"/>
          <w:sz w:val="24"/>
          <w:szCs w:val="24"/>
          <w:lang w:val="ru-RU"/>
        </w:rPr>
        <w:t xml:space="preserve"> притежаващи съответно разрешително</w:t>
      </w:r>
      <w:r w:rsidRPr="002A0E77">
        <w:rPr>
          <w:rFonts w:ascii="Verdana" w:hAnsi="Verdana" w:cs="Tahoma"/>
          <w:b w:val="0"/>
          <w:color w:val="000000"/>
          <w:sz w:val="24"/>
          <w:szCs w:val="24"/>
          <w:lang w:val="bg-BG"/>
        </w:rPr>
        <w:t xml:space="preserve">. </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Чл.1</w:t>
      </w:r>
      <w:r w:rsidR="00CA50CA">
        <w:rPr>
          <w:rFonts w:ascii="Verdana" w:hAnsi="Verdana" w:cs="Tahoma"/>
          <w:color w:val="000000"/>
          <w:sz w:val="24"/>
          <w:szCs w:val="24"/>
          <w:lang w:val="ru-RU"/>
        </w:rPr>
        <w:t>7</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 Забранява се продажбата, внасянето и употребата на алкохол в учебни, възпитателни, здравни и лечебни заведения, в открити или закрити спортни съоръжения, на открити обществени места и публични мероприятия. </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Чл.1</w:t>
      </w:r>
      <w:r w:rsidR="00CA50CA">
        <w:rPr>
          <w:rFonts w:ascii="Verdana" w:hAnsi="Verdana" w:cs="Tahoma"/>
          <w:color w:val="000000"/>
          <w:sz w:val="24"/>
          <w:szCs w:val="24"/>
          <w:lang w:val="ru-RU"/>
        </w:rPr>
        <w:t>8</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 Забранява се продажбата на тютюн и тютюневи изделия в учебни, възпитателни, здравни и лечебни заведения, в открити или закрити спортни съоръжения, на открити обществени места и публични мероприятия.</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Чл.1</w:t>
      </w:r>
      <w:r w:rsidR="00CA50CA">
        <w:rPr>
          <w:rFonts w:ascii="Verdana" w:hAnsi="Verdana" w:cs="Tahoma"/>
          <w:color w:val="000000"/>
          <w:sz w:val="24"/>
          <w:szCs w:val="24"/>
          <w:lang w:val="ru-RU"/>
        </w:rPr>
        <w:t>9</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Забранява се продажбата на вестници, списания, видео материали, оптични дискове и други носители с еротично и порнографско съдържание на лица под 18 години.</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CA50CA">
        <w:rPr>
          <w:rFonts w:ascii="Verdana" w:hAnsi="Verdana" w:cs="Tahoma"/>
          <w:color w:val="000000"/>
          <w:sz w:val="24"/>
          <w:szCs w:val="24"/>
          <w:lang w:val="bg-BG"/>
        </w:rPr>
        <w:t>20</w:t>
      </w:r>
      <w:r w:rsidRPr="002A0E77">
        <w:rPr>
          <w:rFonts w:ascii="Verdana" w:hAnsi="Verdana" w:cs="Tahoma"/>
          <w:color w:val="000000"/>
          <w:sz w:val="24"/>
          <w:szCs w:val="24"/>
          <w:lang w:val="bg-BG"/>
        </w:rPr>
        <w:t xml:space="preserve">. </w:t>
      </w:r>
      <w:r>
        <w:rPr>
          <w:rFonts w:ascii="Verdana" w:hAnsi="Verdana" w:cs="Tahoma"/>
          <w:color w:val="000000"/>
          <w:sz w:val="24"/>
          <w:szCs w:val="24"/>
          <w:lang w:val="en-US"/>
        </w:rPr>
        <w:t xml:space="preserve"> </w:t>
      </w:r>
      <w:r w:rsidRPr="002A0E77">
        <w:rPr>
          <w:rFonts w:ascii="Verdana" w:hAnsi="Verdana" w:cs="Tahoma"/>
          <w:b w:val="0"/>
          <w:color w:val="000000"/>
          <w:sz w:val="24"/>
          <w:szCs w:val="24"/>
          <w:lang w:val="bg-BG"/>
        </w:rPr>
        <w:t>Забранява се откритото излагане и рекламиране на порнографски материали.</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2</w:t>
      </w:r>
      <w:r w:rsidR="00CA50CA">
        <w:rPr>
          <w:rFonts w:ascii="Verdana" w:hAnsi="Verdana" w:cs="Tahoma"/>
          <w:color w:val="000000"/>
          <w:sz w:val="24"/>
          <w:szCs w:val="24"/>
          <w:lang w:val="bg-BG"/>
        </w:rPr>
        <w:t>1</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Забранява се поставянето, съхраняването и складирането на стоки и амбалаж по площади, тротоари</w:t>
      </w:r>
      <w:r w:rsidR="005572AD">
        <w:rPr>
          <w:rFonts w:ascii="Verdana" w:hAnsi="Verdana" w:cs="Tahoma"/>
          <w:b w:val="0"/>
          <w:color w:val="000000"/>
          <w:sz w:val="24"/>
          <w:szCs w:val="24"/>
          <w:lang w:val="bg-BG"/>
        </w:rPr>
        <w:t>, улици и декоративни настилки;</w:t>
      </w:r>
    </w:p>
    <w:p w:rsidR="00234B1A" w:rsidRPr="0002323A" w:rsidRDefault="00234B1A" w:rsidP="00234B1A">
      <w:pPr>
        <w:tabs>
          <w:tab w:val="left" w:pos="851"/>
        </w:tabs>
        <w:ind w:firstLine="708"/>
        <w:jc w:val="both"/>
        <w:rPr>
          <w:rFonts w:ascii="Verdana" w:hAnsi="Verdana" w:cs="Tahoma"/>
          <w:b w:val="0"/>
          <w:color w:val="000000"/>
          <w:sz w:val="24"/>
          <w:szCs w:val="24"/>
          <w:lang w:val="ru-RU"/>
        </w:rPr>
      </w:pPr>
      <w:r w:rsidRPr="002A0E77">
        <w:rPr>
          <w:rFonts w:ascii="Verdana" w:hAnsi="Verdana" w:cs="Tahoma"/>
          <w:color w:val="000000"/>
          <w:sz w:val="24"/>
          <w:szCs w:val="24"/>
          <w:lang w:val="bg-BG"/>
        </w:rPr>
        <w:t xml:space="preserve">      (2) </w:t>
      </w:r>
      <w:r w:rsidRPr="002A0E77">
        <w:rPr>
          <w:rFonts w:ascii="Verdana" w:hAnsi="Verdana" w:cs="Tahoma"/>
          <w:b w:val="0"/>
          <w:color w:val="000000"/>
          <w:sz w:val="24"/>
          <w:szCs w:val="24"/>
          <w:lang w:val="bg-BG"/>
        </w:rPr>
        <w:t>Забранява се изхвърлянето на битови, строителни и дребни отпадъци извън предназначените за целта места</w:t>
      </w:r>
      <w:r w:rsidRPr="0002323A">
        <w:rPr>
          <w:rFonts w:ascii="Verdana" w:hAnsi="Verdana" w:cs="Tahoma"/>
          <w:b w:val="0"/>
          <w:color w:val="000000"/>
          <w:sz w:val="24"/>
          <w:szCs w:val="24"/>
          <w:lang w:val="ru-RU"/>
        </w:rPr>
        <w:t>.</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2</w:t>
      </w:r>
      <w:r w:rsidR="00CA50CA">
        <w:rPr>
          <w:rFonts w:ascii="Verdana" w:hAnsi="Verdana" w:cs="Tahoma"/>
          <w:color w:val="000000"/>
          <w:sz w:val="24"/>
          <w:szCs w:val="24"/>
          <w:lang w:val="bg-BG"/>
        </w:rPr>
        <w:t>2</w:t>
      </w:r>
      <w:r w:rsidRPr="002A0E77">
        <w:rPr>
          <w:rFonts w:ascii="Verdana" w:hAnsi="Verdana" w:cs="Tahoma"/>
          <w:color w:val="000000"/>
          <w:sz w:val="24"/>
          <w:szCs w:val="24"/>
          <w:lang w:val="bg-BG"/>
        </w:rPr>
        <w:t>. (1)</w:t>
      </w:r>
      <w:r w:rsidRPr="002A0E77">
        <w:rPr>
          <w:rFonts w:ascii="Verdana" w:hAnsi="Verdana" w:cs="Tahoma"/>
          <w:b w:val="0"/>
          <w:i/>
          <w:color w:val="000000"/>
          <w:sz w:val="24"/>
          <w:szCs w:val="24"/>
          <w:lang w:val="bg-BG"/>
        </w:rPr>
        <w:t xml:space="preserve"> </w:t>
      </w:r>
      <w:r w:rsidRPr="002A0E77">
        <w:rPr>
          <w:rFonts w:ascii="Verdana" w:hAnsi="Verdana" w:cs="Tahoma"/>
          <w:b w:val="0"/>
          <w:color w:val="000000"/>
          <w:sz w:val="24"/>
          <w:szCs w:val="24"/>
          <w:lang w:val="bg-BG"/>
        </w:rPr>
        <w:t>Забранява се влизането, пребиваването или престоя в търговски обекти на въоръжени с хладно или огнестрелно оръжие лица в явно нетрезво състояние или под възд</w:t>
      </w:r>
      <w:r w:rsidR="005572AD">
        <w:rPr>
          <w:rFonts w:ascii="Verdana" w:hAnsi="Verdana" w:cs="Tahoma"/>
          <w:b w:val="0"/>
          <w:color w:val="000000"/>
          <w:sz w:val="24"/>
          <w:szCs w:val="24"/>
          <w:lang w:val="bg-BG"/>
        </w:rPr>
        <w:t>ействието на упойващи вещества;</w:t>
      </w:r>
    </w:p>
    <w:p w:rsidR="00234B1A" w:rsidRPr="002A0E77" w:rsidRDefault="00234B1A" w:rsidP="00234B1A">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(2)</w:t>
      </w:r>
      <w:r w:rsidRPr="002A0E77">
        <w:rPr>
          <w:rFonts w:ascii="Verdana" w:hAnsi="Verdana" w:cs="Tahoma"/>
          <w:b w:val="0"/>
          <w:color w:val="000000"/>
          <w:sz w:val="24"/>
          <w:szCs w:val="24"/>
          <w:lang w:val="bg-BG"/>
        </w:rPr>
        <w:t xml:space="preserve"> </w:t>
      </w:r>
      <w:r w:rsidR="007E6887">
        <w:rPr>
          <w:rFonts w:ascii="Verdana" w:hAnsi="Verdana" w:cs="Tahoma"/>
          <w:b w:val="0"/>
          <w:color w:val="000000"/>
          <w:sz w:val="24"/>
          <w:szCs w:val="24"/>
          <w:lang w:val="bg-BG"/>
        </w:rPr>
        <w:t>Административно - н</w:t>
      </w:r>
      <w:r w:rsidRPr="002A0E77">
        <w:rPr>
          <w:rFonts w:ascii="Verdana" w:hAnsi="Verdana" w:cs="Tahoma"/>
          <w:b w:val="0"/>
          <w:color w:val="000000"/>
          <w:sz w:val="24"/>
          <w:szCs w:val="24"/>
          <w:lang w:val="bg-BG"/>
        </w:rPr>
        <w:t>аказателна отговорност носят и лицата, извършващи дейност по охрана, контрол, пропуск или събиране на такси за вход в търговските обекти.</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2</w:t>
      </w:r>
      <w:r w:rsidR="00CA50CA">
        <w:rPr>
          <w:rFonts w:ascii="Verdana" w:hAnsi="Verdana" w:cs="Tahoma"/>
          <w:color w:val="000000"/>
          <w:sz w:val="24"/>
          <w:szCs w:val="24"/>
          <w:lang w:val="bg-BG"/>
        </w:rPr>
        <w:t>3</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Юридическите лица и едноличните търговци, стопанисващи обекти, които се посещават от деца, предприемат необходимите действия за осигуряване на безопасността на децата и недопускане на инциденти, като:</w:t>
      </w:r>
    </w:p>
    <w:p w:rsidR="00234B1A" w:rsidRPr="002A0E77" w:rsidRDefault="00234B1A" w:rsidP="00234B1A">
      <w:pPr>
        <w:numPr>
          <w:ilvl w:val="0"/>
          <w:numId w:val="6"/>
        </w:num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Не допускат превишаване на максималния капацитет от посетители (клиенти) на обекта;</w:t>
      </w:r>
    </w:p>
    <w:p w:rsidR="00234B1A" w:rsidRPr="002A0E77" w:rsidRDefault="00234B1A" w:rsidP="00234B1A">
      <w:pPr>
        <w:numPr>
          <w:ilvl w:val="0"/>
          <w:numId w:val="6"/>
        </w:num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Осигурят достатъчно на брой и с необходимата пропускателна способност аварийни изходи на обекта и безпрепятствен достъп до тях;</w:t>
      </w:r>
    </w:p>
    <w:p w:rsidR="00234B1A" w:rsidRPr="002A0E77" w:rsidRDefault="00234B1A" w:rsidP="00234B1A">
      <w:pPr>
        <w:numPr>
          <w:ilvl w:val="0"/>
          <w:numId w:val="6"/>
        </w:num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Организират и контролират пропускателния режим;</w:t>
      </w:r>
    </w:p>
    <w:p w:rsidR="00234B1A" w:rsidRPr="002A0E77" w:rsidRDefault="00234B1A" w:rsidP="00234B1A">
      <w:pPr>
        <w:numPr>
          <w:ilvl w:val="0"/>
          <w:numId w:val="6"/>
        </w:num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Предприемат и други необходими действия по осигуряване безопасността на децата и специализираната закрила;</w:t>
      </w:r>
    </w:p>
    <w:p w:rsidR="00234B1A" w:rsidRDefault="00234B1A" w:rsidP="00234B1A">
      <w:pPr>
        <w:numPr>
          <w:ilvl w:val="0"/>
          <w:numId w:val="6"/>
        </w:num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Взаимодействат при необходимост с органите на МВР и с други компетентни държавни и общински органи и организации.</w:t>
      </w:r>
    </w:p>
    <w:p w:rsidR="00234B1A" w:rsidRDefault="00234B1A" w:rsidP="00234B1A">
      <w:pPr>
        <w:ind w:left="720"/>
        <w:jc w:val="both"/>
        <w:rPr>
          <w:rFonts w:ascii="Verdana" w:hAnsi="Verdana"/>
          <w:b w:val="0"/>
          <w:sz w:val="24"/>
          <w:szCs w:val="24"/>
          <w:lang w:val="bg-BG"/>
        </w:rPr>
      </w:pPr>
      <w:r>
        <w:rPr>
          <w:rFonts w:ascii="Verdana" w:hAnsi="Verdana" w:cs="Tahoma"/>
          <w:color w:val="000000"/>
          <w:sz w:val="24"/>
          <w:szCs w:val="24"/>
          <w:lang w:val="bg-BG"/>
        </w:rPr>
        <w:lastRenderedPageBreak/>
        <w:t xml:space="preserve">    </w:t>
      </w:r>
      <w:r w:rsidRPr="00E02A7F">
        <w:rPr>
          <w:rFonts w:ascii="Verdana" w:hAnsi="Verdana" w:cs="Tahoma"/>
          <w:color w:val="000000"/>
          <w:sz w:val="24"/>
          <w:szCs w:val="24"/>
          <w:lang w:val="bg-BG"/>
        </w:rPr>
        <w:t>(2)</w:t>
      </w:r>
      <w:r w:rsidRPr="00E02A7F">
        <w:rPr>
          <w:rFonts w:ascii="Verdana" w:hAnsi="Verdana" w:cs="Tahoma"/>
          <w:b w:val="0"/>
          <w:color w:val="000000"/>
          <w:sz w:val="24"/>
          <w:szCs w:val="24"/>
          <w:lang w:val="bg-BG"/>
        </w:rPr>
        <w:t xml:space="preserve"> </w:t>
      </w:r>
      <w:r w:rsidRPr="00E02A7F">
        <w:rPr>
          <w:rFonts w:ascii="Verdana" w:hAnsi="Verdana"/>
          <w:b w:val="0"/>
          <w:sz w:val="24"/>
          <w:szCs w:val="24"/>
        </w:rPr>
        <w:t>Лицата, които провеждат организирани прояви</w:t>
      </w:r>
      <w:r>
        <w:rPr>
          <w:rFonts w:ascii="Verdana" w:hAnsi="Verdana"/>
          <w:b w:val="0"/>
          <w:sz w:val="24"/>
          <w:szCs w:val="24"/>
          <w:lang w:val="bg-BG"/>
        </w:rPr>
        <w:t xml:space="preserve"> за деца на </w:t>
      </w:r>
    </w:p>
    <w:p w:rsidR="00234B1A" w:rsidRPr="00E02A7F" w:rsidRDefault="00234B1A" w:rsidP="00234B1A">
      <w:pPr>
        <w:jc w:val="both"/>
        <w:rPr>
          <w:rFonts w:ascii="Verdana" w:hAnsi="Verdana"/>
          <w:b w:val="0"/>
          <w:sz w:val="24"/>
          <w:szCs w:val="24"/>
          <w:lang w:val="bg-BG"/>
        </w:rPr>
      </w:pPr>
      <w:r>
        <w:rPr>
          <w:rFonts w:ascii="Verdana" w:hAnsi="Verdana"/>
          <w:b w:val="0"/>
          <w:sz w:val="24"/>
          <w:szCs w:val="24"/>
          <w:lang w:val="bg-BG"/>
        </w:rPr>
        <w:t>обществени места</w:t>
      </w:r>
      <w:r w:rsidRPr="00E02A7F">
        <w:rPr>
          <w:rFonts w:ascii="Verdana" w:hAnsi="Verdana"/>
          <w:b w:val="0"/>
          <w:sz w:val="24"/>
          <w:szCs w:val="24"/>
        </w:rPr>
        <w:t xml:space="preserve">, осигуряват реда и безопасността преди, по време и след провеждането им, като: </w:t>
      </w:r>
    </w:p>
    <w:p w:rsidR="00234B1A" w:rsidRPr="00E02A7F" w:rsidRDefault="00234B1A" w:rsidP="00234B1A">
      <w:pPr>
        <w:jc w:val="both"/>
        <w:rPr>
          <w:rStyle w:val="alt2"/>
          <w:rFonts w:ascii="Verdana" w:hAnsi="Verdana"/>
          <w:b w:val="0"/>
          <w:sz w:val="24"/>
          <w:szCs w:val="24"/>
          <w:lang w:val="bg-BG"/>
        </w:rPr>
      </w:pPr>
      <w:r>
        <w:rPr>
          <w:rStyle w:val="alcapt2"/>
          <w:rFonts w:ascii="Verdana" w:hAnsi="Verdana"/>
          <w:i w:val="0"/>
          <w:sz w:val="24"/>
          <w:szCs w:val="24"/>
          <w:lang w:val="bg-BG"/>
        </w:rPr>
        <w:t xml:space="preserve">    </w:t>
      </w:r>
      <w:r w:rsidRPr="00E02A7F">
        <w:rPr>
          <w:rStyle w:val="alcapt2"/>
          <w:rFonts w:ascii="Verdana" w:hAnsi="Verdana"/>
          <w:i w:val="0"/>
          <w:sz w:val="24"/>
          <w:szCs w:val="24"/>
        </w:rPr>
        <w:t>1.</w:t>
      </w:r>
      <w:r w:rsidRPr="00E02A7F">
        <w:rPr>
          <w:rStyle w:val="alt2"/>
          <w:rFonts w:ascii="Verdana" w:hAnsi="Verdana"/>
          <w:b w:val="0"/>
          <w:sz w:val="24"/>
          <w:szCs w:val="24"/>
        </w:rPr>
        <w:t xml:space="preserve"> </w:t>
      </w:r>
      <w:proofErr w:type="gramStart"/>
      <w:r w:rsidRPr="00E02A7F">
        <w:rPr>
          <w:rStyle w:val="alt2"/>
          <w:rFonts w:ascii="Verdana" w:hAnsi="Verdana"/>
          <w:b w:val="0"/>
          <w:sz w:val="24"/>
          <w:szCs w:val="24"/>
        </w:rPr>
        <w:t>уведомяват</w:t>
      </w:r>
      <w:proofErr w:type="gramEnd"/>
      <w:r w:rsidRPr="00E02A7F">
        <w:rPr>
          <w:rStyle w:val="alt2"/>
          <w:rFonts w:ascii="Verdana" w:hAnsi="Verdana"/>
          <w:b w:val="0"/>
          <w:sz w:val="24"/>
          <w:szCs w:val="24"/>
        </w:rPr>
        <w:t xml:space="preserve"> </w:t>
      </w:r>
      <w:r w:rsidR="007E6887">
        <w:rPr>
          <w:rStyle w:val="alt2"/>
          <w:rFonts w:ascii="Verdana" w:hAnsi="Verdana"/>
          <w:b w:val="0"/>
          <w:sz w:val="24"/>
          <w:szCs w:val="24"/>
          <w:lang w:val="bg-BG"/>
        </w:rPr>
        <w:t>РУП Елин Пелин</w:t>
      </w:r>
      <w:r w:rsidRPr="00E02A7F">
        <w:rPr>
          <w:rStyle w:val="alt2"/>
          <w:rFonts w:ascii="Verdana" w:hAnsi="Verdana"/>
          <w:b w:val="0"/>
          <w:sz w:val="24"/>
          <w:szCs w:val="24"/>
        </w:rPr>
        <w:t xml:space="preserve"> не по-късно от 24 часа преди обявения начален час</w:t>
      </w:r>
      <w:r>
        <w:rPr>
          <w:rStyle w:val="alt2"/>
          <w:rFonts w:ascii="Verdana" w:hAnsi="Verdana"/>
          <w:b w:val="0"/>
          <w:sz w:val="24"/>
          <w:szCs w:val="24"/>
          <w:lang w:val="bg-BG"/>
        </w:rPr>
        <w:t xml:space="preserve"> на </w:t>
      </w:r>
      <w:r w:rsidRPr="00E02A7F">
        <w:rPr>
          <w:rStyle w:val="alt2"/>
          <w:rFonts w:ascii="Verdana" w:hAnsi="Verdana"/>
          <w:b w:val="0"/>
          <w:sz w:val="24"/>
          <w:szCs w:val="24"/>
        </w:rPr>
        <w:t>проявата, като посочват и времетраенето й;</w:t>
      </w:r>
    </w:p>
    <w:p w:rsidR="00234B1A" w:rsidRPr="00E02A7F" w:rsidRDefault="00234B1A" w:rsidP="00234B1A">
      <w:pPr>
        <w:jc w:val="both"/>
        <w:rPr>
          <w:rStyle w:val="alt2"/>
          <w:rFonts w:ascii="Verdana" w:hAnsi="Verdana"/>
          <w:b w:val="0"/>
          <w:sz w:val="24"/>
          <w:szCs w:val="24"/>
          <w:lang w:val="bg-BG"/>
        </w:rPr>
      </w:pPr>
      <w:r>
        <w:rPr>
          <w:rStyle w:val="alcapt2"/>
          <w:rFonts w:ascii="Verdana" w:hAnsi="Verdana"/>
          <w:i w:val="0"/>
          <w:sz w:val="24"/>
          <w:szCs w:val="24"/>
          <w:lang w:val="bg-BG"/>
        </w:rPr>
        <w:t xml:space="preserve">    </w:t>
      </w:r>
      <w:r w:rsidRPr="00E02A7F">
        <w:rPr>
          <w:rStyle w:val="alcapt2"/>
          <w:rFonts w:ascii="Verdana" w:hAnsi="Verdana"/>
          <w:i w:val="0"/>
          <w:sz w:val="24"/>
          <w:szCs w:val="24"/>
        </w:rPr>
        <w:t>2.</w:t>
      </w:r>
      <w:r w:rsidRPr="00E02A7F">
        <w:rPr>
          <w:rStyle w:val="alt2"/>
          <w:rFonts w:ascii="Verdana" w:hAnsi="Verdana"/>
          <w:b w:val="0"/>
          <w:sz w:val="24"/>
          <w:szCs w:val="24"/>
        </w:rPr>
        <w:t xml:space="preserve"> </w:t>
      </w:r>
      <w:proofErr w:type="gramStart"/>
      <w:r w:rsidRPr="00E02A7F">
        <w:rPr>
          <w:rStyle w:val="alt2"/>
          <w:rFonts w:ascii="Verdana" w:hAnsi="Verdana"/>
          <w:b w:val="0"/>
          <w:sz w:val="24"/>
          <w:szCs w:val="24"/>
        </w:rPr>
        <w:t>осигуряват</w:t>
      </w:r>
      <w:proofErr w:type="gramEnd"/>
      <w:r w:rsidRPr="00E02A7F">
        <w:rPr>
          <w:rStyle w:val="alt2"/>
          <w:rFonts w:ascii="Verdana" w:hAnsi="Verdana"/>
          <w:b w:val="0"/>
          <w:sz w:val="24"/>
          <w:szCs w:val="24"/>
        </w:rPr>
        <w:t xml:space="preserve"> охрана, медицинско обслужване, а при необходимост - и транспорт;</w:t>
      </w:r>
    </w:p>
    <w:p w:rsidR="00234B1A" w:rsidRPr="00E02A7F" w:rsidRDefault="00234B1A" w:rsidP="00234B1A">
      <w:pPr>
        <w:jc w:val="both"/>
        <w:rPr>
          <w:rFonts w:ascii="Verdana" w:hAnsi="Verdana" w:cs="Tahoma"/>
          <w:b w:val="0"/>
          <w:color w:val="000000"/>
          <w:sz w:val="24"/>
          <w:szCs w:val="24"/>
          <w:lang w:val="bg-BG"/>
        </w:rPr>
      </w:pPr>
      <w:r>
        <w:rPr>
          <w:rStyle w:val="alcapt2"/>
          <w:rFonts w:ascii="Verdana" w:hAnsi="Verdana"/>
          <w:i w:val="0"/>
          <w:sz w:val="24"/>
          <w:szCs w:val="24"/>
          <w:lang w:val="bg-BG"/>
        </w:rPr>
        <w:t xml:space="preserve">    </w:t>
      </w:r>
      <w:r w:rsidRPr="00E02A7F">
        <w:rPr>
          <w:rStyle w:val="alcapt2"/>
          <w:rFonts w:ascii="Verdana" w:hAnsi="Verdana"/>
          <w:i w:val="0"/>
          <w:sz w:val="24"/>
          <w:szCs w:val="24"/>
        </w:rPr>
        <w:t>3.</w:t>
      </w:r>
      <w:r w:rsidRPr="00E02A7F">
        <w:rPr>
          <w:rStyle w:val="alt2"/>
          <w:rFonts w:ascii="Verdana" w:hAnsi="Verdana"/>
          <w:b w:val="0"/>
          <w:sz w:val="24"/>
          <w:szCs w:val="24"/>
        </w:rPr>
        <w:t xml:space="preserve"> </w:t>
      </w:r>
      <w:proofErr w:type="gramStart"/>
      <w:r w:rsidRPr="00E02A7F">
        <w:rPr>
          <w:rStyle w:val="alt2"/>
          <w:rFonts w:ascii="Verdana" w:hAnsi="Verdana"/>
          <w:b w:val="0"/>
          <w:sz w:val="24"/>
          <w:szCs w:val="24"/>
        </w:rPr>
        <w:t>отлагат</w:t>
      </w:r>
      <w:proofErr w:type="gramEnd"/>
      <w:r w:rsidRPr="00E02A7F">
        <w:rPr>
          <w:rStyle w:val="alt2"/>
          <w:rFonts w:ascii="Verdana" w:hAnsi="Verdana"/>
          <w:b w:val="0"/>
          <w:sz w:val="24"/>
          <w:szCs w:val="24"/>
        </w:rPr>
        <w:t xml:space="preserve"> или прекратяват незабавно мероприятието при установяване </w:t>
      </w:r>
      <w:r>
        <w:rPr>
          <w:rStyle w:val="alt2"/>
          <w:rFonts w:ascii="Verdana" w:hAnsi="Verdana"/>
          <w:b w:val="0"/>
          <w:sz w:val="24"/>
          <w:szCs w:val="24"/>
          <w:lang w:val="bg-BG"/>
        </w:rPr>
        <w:t xml:space="preserve">на </w:t>
      </w:r>
      <w:r w:rsidRPr="00E02A7F">
        <w:rPr>
          <w:rStyle w:val="alt2"/>
          <w:rFonts w:ascii="Verdana" w:hAnsi="Verdana"/>
          <w:b w:val="0"/>
          <w:sz w:val="24"/>
          <w:szCs w:val="24"/>
        </w:rPr>
        <w:t>обстоятелства, застрашаващи непосредствено безопасността</w:t>
      </w:r>
      <w:r>
        <w:rPr>
          <w:rStyle w:val="alt2"/>
          <w:rFonts w:ascii="Verdana" w:hAnsi="Verdana"/>
          <w:b w:val="0"/>
          <w:sz w:val="24"/>
          <w:szCs w:val="24"/>
          <w:lang w:val="bg-BG"/>
        </w:rPr>
        <w:t xml:space="preserve"> на</w:t>
      </w:r>
      <w:r w:rsidRPr="00E02A7F">
        <w:rPr>
          <w:rStyle w:val="alt2"/>
          <w:rFonts w:ascii="Verdana" w:hAnsi="Verdana"/>
          <w:b w:val="0"/>
          <w:sz w:val="24"/>
          <w:szCs w:val="24"/>
        </w:rPr>
        <w:t xml:space="preserve"> децата, </w:t>
      </w:r>
      <w:r>
        <w:rPr>
          <w:rStyle w:val="alt2"/>
          <w:rFonts w:ascii="Verdana" w:hAnsi="Verdana"/>
          <w:b w:val="0"/>
          <w:sz w:val="24"/>
          <w:szCs w:val="24"/>
          <w:lang w:val="bg-BG"/>
        </w:rPr>
        <w:t xml:space="preserve">за </w:t>
      </w:r>
      <w:r w:rsidRPr="00E02A7F">
        <w:rPr>
          <w:rStyle w:val="alt2"/>
          <w:rFonts w:ascii="Verdana" w:hAnsi="Verdana"/>
          <w:b w:val="0"/>
          <w:sz w:val="24"/>
          <w:szCs w:val="24"/>
        </w:rPr>
        <w:t xml:space="preserve">което </w:t>
      </w:r>
      <w:r w:rsidR="007E6887">
        <w:rPr>
          <w:rStyle w:val="alt2"/>
          <w:rFonts w:ascii="Verdana" w:hAnsi="Verdana"/>
          <w:b w:val="0"/>
          <w:sz w:val="24"/>
          <w:szCs w:val="24"/>
          <w:lang w:val="bg-BG"/>
        </w:rPr>
        <w:t>РУП Елин Пелин</w:t>
      </w:r>
      <w:r w:rsidRPr="00E02A7F">
        <w:rPr>
          <w:rStyle w:val="alt2"/>
          <w:rFonts w:ascii="Verdana" w:hAnsi="Verdana"/>
          <w:b w:val="0"/>
          <w:sz w:val="24"/>
          <w:szCs w:val="24"/>
        </w:rPr>
        <w:t xml:space="preserve"> и другите компетентни държавни и общински органи.</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ru-RU"/>
        </w:rPr>
        <w:t>24</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 Управителите на търговските обекти са длъжни да съхраняват в обекта изправни уреди за първоначално пожарогасене и плановете за евакуация на помещенията при пожар.</w:t>
      </w:r>
    </w:p>
    <w:p w:rsidR="00234B1A" w:rsidRDefault="00234B1A" w:rsidP="00234B1A">
      <w:pPr>
        <w:jc w:val="both"/>
        <w:rPr>
          <w:rFonts w:ascii="Verdana" w:hAnsi="Verdana"/>
          <w:b w:val="0"/>
          <w:sz w:val="24"/>
          <w:szCs w:val="24"/>
          <w:lang w:val="ru-RU"/>
        </w:rPr>
      </w:pPr>
      <w:r w:rsidRPr="002A0E77">
        <w:rPr>
          <w:rFonts w:ascii="Verdana" w:hAnsi="Verdana" w:cs="Tahoma"/>
          <w:color w:val="000000"/>
          <w:sz w:val="24"/>
          <w:szCs w:val="24"/>
          <w:lang w:val="bg-BG"/>
        </w:rPr>
        <w:t>Чл.2</w:t>
      </w:r>
      <w:r w:rsidR="00AF4882">
        <w:rPr>
          <w:rFonts w:ascii="Verdana" w:hAnsi="Verdana" w:cs="Tahoma"/>
          <w:color w:val="000000"/>
          <w:sz w:val="24"/>
          <w:szCs w:val="24"/>
          <w:lang w:val="ru-RU"/>
        </w:rPr>
        <w:t>5</w:t>
      </w:r>
      <w:r w:rsidRPr="002A0E77">
        <w:rPr>
          <w:rFonts w:ascii="Verdana" w:hAnsi="Verdana" w:cs="Tahoma"/>
          <w:color w:val="000000"/>
          <w:sz w:val="24"/>
          <w:szCs w:val="24"/>
          <w:lang w:val="bg-BG"/>
        </w:rPr>
        <w:t>.</w:t>
      </w:r>
      <w:r w:rsidRPr="002A0E77">
        <w:rPr>
          <w:rFonts w:ascii="Verdana" w:hAnsi="Verdana" w:cs="Tahoma"/>
          <w:b w:val="0"/>
          <w:i/>
          <w:color w:val="000000"/>
          <w:sz w:val="24"/>
          <w:szCs w:val="24"/>
          <w:lang w:val="bg-BG"/>
        </w:rPr>
        <w:t xml:space="preserve"> </w:t>
      </w:r>
      <w:r w:rsidRPr="002507E1">
        <w:rPr>
          <w:rFonts w:ascii="Verdana" w:hAnsi="Verdana" w:cs="Tahoma"/>
          <w:color w:val="000000"/>
          <w:sz w:val="24"/>
          <w:szCs w:val="24"/>
          <w:lang w:val="bg-BG"/>
        </w:rPr>
        <w:t>(1)</w:t>
      </w:r>
      <w:r w:rsidRPr="002507E1">
        <w:rPr>
          <w:lang w:val="ru-RU"/>
        </w:rPr>
        <w:t xml:space="preserve"> </w:t>
      </w:r>
      <w:r w:rsidRPr="002507E1">
        <w:rPr>
          <w:rFonts w:ascii="Verdana" w:hAnsi="Verdana"/>
          <w:b w:val="0"/>
          <w:sz w:val="24"/>
          <w:szCs w:val="24"/>
          <w:lang w:val="ru-RU"/>
        </w:rPr>
        <w:t>Кметът на общината, съгласувано с Началника на Полицейския участък определя работното време на магазинната мрежа, ателиетата за услуги и заведенията за хранене и развлечения</w:t>
      </w:r>
      <w:r w:rsidRPr="002507E1">
        <w:rPr>
          <w:rFonts w:ascii="Verdana" w:hAnsi="Verdana"/>
          <w:b w:val="0"/>
          <w:sz w:val="24"/>
          <w:szCs w:val="24"/>
        </w:rPr>
        <w:t>  </w:t>
      </w:r>
      <w:r w:rsidRPr="002507E1">
        <w:rPr>
          <w:rFonts w:ascii="Verdana" w:hAnsi="Verdana"/>
          <w:b w:val="0"/>
          <w:sz w:val="24"/>
          <w:szCs w:val="24"/>
          <w:lang w:val="ru-RU"/>
        </w:rPr>
        <w:t xml:space="preserve"> на</w:t>
      </w:r>
      <w:r w:rsidRPr="002507E1">
        <w:rPr>
          <w:rFonts w:ascii="Verdana" w:hAnsi="Verdana"/>
          <w:b w:val="0"/>
          <w:sz w:val="24"/>
          <w:szCs w:val="24"/>
        </w:rPr>
        <w:t> </w:t>
      </w:r>
      <w:r w:rsidRPr="002507E1">
        <w:rPr>
          <w:rFonts w:ascii="Verdana" w:hAnsi="Verdana"/>
          <w:b w:val="0"/>
          <w:sz w:val="24"/>
          <w:szCs w:val="24"/>
          <w:lang w:val="ru-RU"/>
        </w:rPr>
        <w:t xml:space="preserve"> територията</w:t>
      </w:r>
      <w:r w:rsidRPr="002507E1">
        <w:rPr>
          <w:rFonts w:ascii="Verdana" w:hAnsi="Verdana"/>
          <w:b w:val="0"/>
          <w:sz w:val="24"/>
          <w:szCs w:val="24"/>
        </w:rPr>
        <w:t> </w:t>
      </w:r>
      <w:r w:rsidRPr="002507E1">
        <w:rPr>
          <w:rFonts w:ascii="Verdana" w:hAnsi="Verdana"/>
          <w:b w:val="0"/>
          <w:sz w:val="24"/>
          <w:szCs w:val="24"/>
          <w:lang w:val="ru-RU"/>
        </w:rPr>
        <w:t xml:space="preserve"> на</w:t>
      </w:r>
      <w:r w:rsidRPr="002507E1">
        <w:rPr>
          <w:rFonts w:ascii="Verdana" w:hAnsi="Verdana"/>
          <w:b w:val="0"/>
          <w:sz w:val="24"/>
          <w:szCs w:val="24"/>
        </w:rPr>
        <w:t> </w:t>
      </w:r>
      <w:r w:rsidRPr="002507E1">
        <w:rPr>
          <w:rFonts w:ascii="Verdana" w:hAnsi="Verdana"/>
          <w:b w:val="0"/>
          <w:sz w:val="24"/>
          <w:szCs w:val="24"/>
          <w:lang w:val="ru-RU"/>
        </w:rPr>
        <w:t xml:space="preserve"> Община Горна Малина, както следва:</w:t>
      </w:r>
      <w:r w:rsidRPr="002507E1">
        <w:rPr>
          <w:rFonts w:ascii="Verdana" w:hAnsi="Verdana"/>
          <w:b w:val="0"/>
          <w:sz w:val="24"/>
          <w:szCs w:val="24"/>
        </w:rPr>
        <w:t> </w:t>
      </w:r>
      <w:r w:rsidRPr="002507E1">
        <w:rPr>
          <w:rFonts w:ascii="Verdana" w:hAnsi="Verdana"/>
          <w:b w:val="0"/>
          <w:sz w:val="24"/>
          <w:szCs w:val="24"/>
          <w:lang w:val="ru-RU"/>
        </w:rPr>
        <w:t xml:space="preserve"> зимен период не по-рано от 07,00 часа и не по-късно от 22,00 часа</w:t>
      </w:r>
      <w:r w:rsidRPr="002507E1">
        <w:rPr>
          <w:rFonts w:ascii="Verdana" w:hAnsi="Verdana"/>
          <w:b w:val="0"/>
          <w:sz w:val="24"/>
          <w:szCs w:val="24"/>
        </w:rPr>
        <w:t> </w:t>
      </w:r>
      <w:r w:rsidRPr="002507E1">
        <w:rPr>
          <w:rFonts w:ascii="Verdana" w:hAnsi="Verdana"/>
          <w:b w:val="0"/>
          <w:sz w:val="24"/>
          <w:szCs w:val="24"/>
          <w:lang w:val="ru-RU"/>
        </w:rPr>
        <w:t xml:space="preserve"> и</w:t>
      </w:r>
      <w:r w:rsidRPr="002507E1">
        <w:rPr>
          <w:rFonts w:ascii="Verdana" w:hAnsi="Verdana"/>
          <w:b w:val="0"/>
          <w:sz w:val="24"/>
          <w:szCs w:val="24"/>
        </w:rPr>
        <w:t> </w:t>
      </w:r>
      <w:r w:rsidRPr="002507E1">
        <w:rPr>
          <w:rFonts w:ascii="Verdana" w:hAnsi="Verdana"/>
          <w:b w:val="0"/>
          <w:sz w:val="24"/>
          <w:szCs w:val="24"/>
          <w:lang w:val="ru-RU"/>
        </w:rPr>
        <w:t xml:space="preserve"> летен период не по-рано от 06,00 ч</w:t>
      </w:r>
      <w:r w:rsidR="005572AD">
        <w:rPr>
          <w:rFonts w:ascii="Verdana" w:hAnsi="Verdana"/>
          <w:b w:val="0"/>
          <w:sz w:val="24"/>
          <w:szCs w:val="24"/>
          <w:lang w:val="ru-RU"/>
        </w:rPr>
        <w:t>аса и не по-късно от 23,00 часа;</w:t>
      </w:r>
    </w:p>
    <w:p w:rsidR="00234B1A" w:rsidRDefault="00234B1A" w:rsidP="00234B1A">
      <w:pPr>
        <w:ind w:left="708"/>
        <w:jc w:val="both"/>
        <w:rPr>
          <w:rFonts w:ascii="Verdana" w:hAnsi="Verdana"/>
          <w:b w:val="0"/>
          <w:sz w:val="24"/>
          <w:szCs w:val="24"/>
          <w:lang w:val="ru-RU"/>
        </w:rPr>
      </w:pPr>
      <w:r>
        <w:rPr>
          <w:rFonts w:ascii="Verdana" w:hAnsi="Verdana"/>
          <w:b w:val="0"/>
          <w:sz w:val="24"/>
          <w:szCs w:val="24"/>
          <w:lang w:val="ru-RU"/>
        </w:rPr>
        <w:t xml:space="preserve">   </w:t>
      </w:r>
      <w:r w:rsidRPr="002507E1">
        <w:rPr>
          <w:rFonts w:ascii="Verdana" w:hAnsi="Verdana"/>
          <w:sz w:val="24"/>
          <w:szCs w:val="24"/>
          <w:lang w:val="ru-RU"/>
        </w:rPr>
        <w:t>(2)</w:t>
      </w:r>
      <w:r w:rsidRPr="002507E1">
        <w:rPr>
          <w:rFonts w:ascii="Verdana" w:hAnsi="Verdana"/>
          <w:b w:val="0"/>
          <w:sz w:val="24"/>
          <w:szCs w:val="24"/>
          <w:lang w:val="ru-RU"/>
        </w:rPr>
        <w:t xml:space="preserve"> Разпоредбите на </w:t>
      </w:r>
      <w:proofErr w:type="gramStart"/>
      <w:r w:rsidRPr="002507E1">
        <w:rPr>
          <w:rFonts w:ascii="Verdana" w:hAnsi="Verdana"/>
          <w:b w:val="0"/>
          <w:sz w:val="24"/>
          <w:szCs w:val="24"/>
          <w:lang w:val="ru-RU"/>
        </w:rPr>
        <w:t>ал</w:t>
      </w:r>
      <w:proofErr w:type="gramEnd"/>
      <w:r w:rsidRPr="002507E1">
        <w:rPr>
          <w:rFonts w:ascii="Verdana" w:hAnsi="Verdana"/>
          <w:b w:val="0"/>
          <w:sz w:val="24"/>
          <w:szCs w:val="24"/>
          <w:lang w:val="ru-RU"/>
        </w:rPr>
        <w:t xml:space="preserve">. 1 не се отнасят за заведения с нощен </w:t>
      </w:r>
    </w:p>
    <w:p w:rsidR="007E6887" w:rsidRDefault="00234B1A" w:rsidP="00234B1A">
      <w:pPr>
        <w:jc w:val="both"/>
        <w:rPr>
          <w:rFonts w:ascii="Verdana" w:hAnsi="Verdana"/>
          <w:b w:val="0"/>
          <w:sz w:val="24"/>
          <w:szCs w:val="24"/>
          <w:lang w:val="ru-RU"/>
        </w:rPr>
      </w:pPr>
      <w:r w:rsidRPr="002507E1">
        <w:rPr>
          <w:rFonts w:ascii="Verdana" w:hAnsi="Verdana"/>
          <w:b w:val="0"/>
          <w:sz w:val="24"/>
          <w:szCs w:val="24"/>
          <w:lang w:val="ru-RU"/>
        </w:rPr>
        <w:t>режим на работа, категоризирани к</w:t>
      </w:r>
      <w:r w:rsidR="005572AD">
        <w:rPr>
          <w:rFonts w:ascii="Verdana" w:hAnsi="Verdana"/>
          <w:b w:val="0"/>
          <w:sz w:val="24"/>
          <w:szCs w:val="24"/>
          <w:lang w:val="ru-RU"/>
        </w:rPr>
        <w:t>ато такива по Закона за туризма;</w:t>
      </w:r>
      <w:r w:rsidRPr="002507E1">
        <w:rPr>
          <w:rFonts w:ascii="Verdana" w:hAnsi="Verdana"/>
          <w:b w:val="0"/>
          <w:sz w:val="24"/>
          <w:szCs w:val="24"/>
          <w:lang w:val="ru-RU"/>
        </w:rPr>
        <w:br/>
      </w:r>
      <w:r>
        <w:rPr>
          <w:rFonts w:ascii="Verdana" w:hAnsi="Verdana"/>
          <w:sz w:val="24"/>
          <w:szCs w:val="24"/>
          <w:lang w:val="ru-RU"/>
        </w:rPr>
        <w:t xml:space="preserve">   </w:t>
      </w:r>
      <w:r>
        <w:rPr>
          <w:rFonts w:ascii="Verdana" w:hAnsi="Verdana"/>
          <w:sz w:val="24"/>
          <w:szCs w:val="24"/>
          <w:lang w:val="ru-RU"/>
        </w:rPr>
        <w:tab/>
        <w:t xml:space="preserve">   </w:t>
      </w:r>
      <w:r w:rsidRPr="002507E1">
        <w:rPr>
          <w:rFonts w:ascii="Verdana" w:hAnsi="Verdana"/>
          <w:sz w:val="24"/>
          <w:szCs w:val="24"/>
          <w:lang w:val="ru-RU"/>
        </w:rPr>
        <w:t>(</w:t>
      </w:r>
      <w:r>
        <w:rPr>
          <w:rFonts w:ascii="Verdana" w:hAnsi="Verdana"/>
          <w:sz w:val="24"/>
          <w:szCs w:val="24"/>
          <w:lang w:val="ru-RU"/>
        </w:rPr>
        <w:t>3</w:t>
      </w:r>
      <w:r w:rsidRPr="002507E1">
        <w:rPr>
          <w:rFonts w:ascii="Verdana" w:hAnsi="Verdana"/>
          <w:sz w:val="24"/>
          <w:szCs w:val="24"/>
          <w:lang w:val="ru-RU"/>
        </w:rPr>
        <w:t>)</w:t>
      </w:r>
      <w:r w:rsidRPr="002507E1">
        <w:rPr>
          <w:rFonts w:ascii="Verdana" w:hAnsi="Verdana"/>
          <w:b w:val="0"/>
          <w:sz w:val="24"/>
          <w:szCs w:val="24"/>
          <w:lang w:val="ru-RU"/>
        </w:rPr>
        <w:t xml:space="preserve"> Собствениците или наемателите на заведенията за хранене и развлечения,</w:t>
      </w:r>
      <w:r w:rsidRPr="002507E1">
        <w:rPr>
          <w:rFonts w:ascii="Verdana" w:hAnsi="Verdana"/>
          <w:b w:val="0"/>
          <w:sz w:val="24"/>
          <w:szCs w:val="24"/>
        </w:rPr>
        <w:t> </w:t>
      </w:r>
      <w:r w:rsidRPr="002507E1">
        <w:rPr>
          <w:rFonts w:ascii="Verdana" w:hAnsi="Verdana"/>
          <w:b w:val="0"/>
          <w:sz w:val="24"/>
          <w:szCs w:val="24"/>
          <w:lang w:val="ru-RU"/>
        </w:rPr>
        <w:t xml:space="preserve"> работещи след 22,00 часа</w:t>
      </w:r>
      <w:r w:rsidR="007E6887">
        <w:rPr>
          <w:rFonts w:ascii="Verdana" w:hAnsi="Verdana"/>
          <w:b w:val="0"/>
          <w:sz w:val="24"/>
          <w:szCs w:val="24"/>
          <w:lang w:val="ru-RU"/>
        </w:rPr>
        <w:t>,</w:t>
      </w:r>
      <w:r w:rsidRPr="002507E1">
        <w:rPr>
          <w:rFonts w:ascii="Verdana" w:hAnsi="Verdana"/>
          <w:b w:val="0"/>
          <w:sz w:val="24"/>
          <w:szCs w:val="24"/>
          <w:lang w:val="ru-RU"/>
        </w:rPr>
        <w:t xml:space="preserve"> представят в общинската администрация протокол от Регионална здравна инспекция Софийска област за замерване </w:t>
      </w:r>
      <w:proofErr w:type="gramStart"/>
      <w:r w:rsidRPr="002507E1">
        <w:rPr>
          <w:rFonts w:ascii="Verdana" w:hAnsi="Verdana"/>
          <w:b w:val="0"/>
          <w:sz w:val="24"/>
          <w:szCs w:val="24"/>
          <w:lang w:val="ru-RU"/>
        </w:rPr>
        <w:t>на</w:t>
      </w:r>
      <w:proofErr w:type="gramEnd"/>
      <w:r w:rsidRPr="002507E1">
        <w:rPr>
          <w:rFonts w:ascii="Verdana" w:hAnsi="Verdana"/>
          <w:b w:val="0"/>
          <w:sz w:val="24"/>
          <w:szCs w:val="24"/>
          <w:lang w:val="ru-RU"/>
        </w:rPr>
        <w:t xml:space="preserve"> шума,</w:t>
      </w:r>
      <w:r w:rsidRPr="002507E1">
        <w:rPr>
          <w:rFonts w:ascii="Verdana" w:hAnsi="Verdana"/>
          <w:b w:val="0"/>
          <w:sz w:val="24"/>
          <w:szCs w:val="24"/>
        </w:rPr>
        <w:t> </w:t>
      </w:r>
      <w:r w:rsidRPr="002507E1">
        <w:rPr>
          <w:rFonts w:ascii="Verdana" w:hAnsi="Verdana"/>
          <w:b w:val="0"/>
          <w:sz w:val="24"/>
          <w:szCs w:val="24"/>
          <w:lang w:val="ru-RU"/>
        </w:rPr>
        <w:t xml:space="preserve"> удостоверяващ, че не надвишава допустимите граници. При непредставяне на протокол от Регионална здравна инспекция Софийска област, Общинския</w:t>
      </w:r>
      <w:r w:rsidR="007E6887">
        <w:rPr>
          <w:rFonts w:ascii="Verdana" w:hAnsi="Verdana"/>
          <w:b w:val="0"/>
          <w:sz w:val="24"/>
          <w:szCs w:val="24"/>
          <w:lang w:val="ru-RU"/>
        </w:rPr>
        <w:t>т</w:t>
      </w:r>
      <w:r w:rsidRPr="002507E1">
        <w:rPr>
          <w:rFonts w:ascii="Verdana" w:hAnsi="Verdana"/>
          <w:b w:val="0"/>
          <w:sz w:val="24"/>
          <w:szCs w:val="24"/>
          <w:lang w:val="ru-RU"/>
        </w:rPr>
        <w:t xml:space="preserve"> съвет упълномощава </w:t>
      </w:r>
      <w:r w:rsidR="007E6887">
        <w:rPr>
          <w:rFonts w:ascii="Verdana" w:hAnsi="Verdana"/>
          <w:b w:val="0"/>
          <w:sz w:val="24"/>
          <w:szCs w:val="24"/>
          <w:lang w:val="ru-RU"/>
        </w:rPr>
        <w:t>кмета да намали работното време;</w:t>
      </w:r>
    </w:p>
    <w:p w:rsidR="00234B1A" w:rsidRDefault="00234B1A" w:rsidP="00234B1A">
      <w:pPr>
        <w:jc w:val="both"/>
        <w:rPr>
          <w:rFonts w:ascii="Verdana" w:hAnsi="Verdana"/>
          <w:b w:val="0"/>
          <w:sz w:val="24"/>
          <w:szCs w:val="24"/>
          <w:lang w:val="ru-RU"/>
        </w:rPr>
      </w:pPr>
      <w:r w:rsidRPr="002507E1">
        <w:rPr>
          <w:rFonts w:ascii="Verdana" w:hAnsi="Verdana"/>
          <w:b w:val="0"/>
          <w:sz w:val="24"/>
          <w:szCs w:val="24"/>
          <w:lang w:val="ru-RU"/>
        </w:rPr>
        <w:t xml:space="preserve">         </w:t>
      </w:r>
      <w:r>
        <w:rPr>
          <w:rFonts w:ascii="Verdana" w:hAnsi="Verdana"/>
          <w:b w:val="0"/>
          <w:sz w:val="24"/>
          <w:szCs w:val="24"/>
          <w:lang w:val="ru-RU"/>
        </w:rPr>
        <w:t xml:space="preserve"> </w:t>
      </w:r>
      <w:r w:rsidRPr="002507E1">
        <w:rPr>
          <w:rFonts w:ascii="Verdana" w:hAnsi="Verdana"/>
          <w:sz w:val="24"/>
          <w:szCs w:val="24"/>
          <w:lang w:val="ru-RU"/>
        </w:rPr>
        <w:t>(4)</w:t>
      </w:r>
      <w:r w:rsidRPr="002507E1">
        <w:rPr>
          <w:rFonts w:ascii="Verdana" w:hAnsi="Verdana"/>
          <w:b w:val="0"/>
          <w:sz w:val="24"/>
          <w:szCs w:val="24"/>
          <w:lang w:val="ru-RU"/>
        </w:rPr>
        <w:t xml:space="preserve"> Търговските и туристическите обекти могат да</w:t>
      </w:r>
      <w:r w:rsidRPr="002507E1">
        <w:rPr>
          <w:rFonts w:ascii="Verdana" w:hAnsi="Verdana"/>
          <w:b w:val="0"/>
          <w:sz w:val="24"/>
          <w:szCs w:val="24"/>
        </w:rPr>
        <w:t> </w:t>
      </w:r>
      <w:r w:rsidRPr="002507E1">
        <w:rPr>
          <w:rFonts w:ascii="Verdana" w:hAnsi="Verdana"/>
          <w:b w:val="0"/>
          <w:sz w:val="24"/>
          <w:szCs w:val="24"/>
          <w:lang w:val="ru-RU"/>
        </w:rPr>
        <w:t xml:space="preserve"> получат разрешително за удължено раб</w:t>
      </w:r>
      <w:r>
        <w:rPr>
          <w:rFonts w:ascii="Verdana" w:hAnsi="Verdana"/>
          <w:b w:val="0"/>
          <w:sz w:val="24"/>
          <w:szCs w:val="24"/>
          <w:lang w:val="ru-RU"/>
        </w:rPr>
        <w:t>отно време, над определеното в а</w:t>
      </w:r>
      <w:r w:rsidRPr="002507E1">
        <w:rPr>
          <w:rFonts w:ascii="Verdana" w:hAnsi="Verdana"/>
          <w:b w:val="0"/>
          <w:sz w:val="24"/>
          <w:szCs w:val="24"/>
          <w:lang w:val="ru-RU"/>
        </w:rPr>
        <w:t>л.</w:t>
      </w:r>
      <w:r>
        <w:rPr>
          <w:rFonts w:ascii="Verdana" w:hAnsi="Verdana"/>
          <w:b w:val="0"/>
          <w:sz w:val="24"/>
          <w:szCs w:val="24"/>
          <w:lang w:val="ru-RU"/>
        </w:rPr>
        <w:t>1</w:t>
      </w:r>
      <w:r w:rsidRPr="002507E1">
        <w:rPr>
          <w:rFonts w:ascii="Verdana" w:hAnsi="Verdana"/>
          <w:b w:val="0"/>
          <w:sz w:val="24"/>
          <w:szCs w:val="24"/>
        </w:rPr>
        <w:t> </w:t>
      </w:r>
      <w:r w:rsidRPr="002507E1">
        <w:rPr>
          <w:rFonts w:ascii="Verdana" w:hAnsi="Verdana"/>
          <w:b w:val="0"/>
          <w:sz w:val="24"/>
          <w:szCs w:val="24"/>
          <w:lang w:val="ru-RU"/>
        </w:rPr>
        <w:t xml:space="preserve"> за всеки конкретен случай, седмично, месечно или тримесечно – след подаване на молба 24 часа преди събитието до Общинска администрация. Разрешението се издава от кмета на общината,</w:t>
      </w:r>
      <w:r w:rsidRPr="002507E1">
        <w:rPr>
          <w:rFonts w:ascii="Verdana" w:hAnsi="Verdana"/>
          <w:b w:val="0"/>
          <w:sz w:val="24"/>
          <w:szCs w:val="24"/>
        </w:rPr>
        <w:t> </w:t>
      </w:r>
      <w:r w:rsidRPr="002507E1">
        <w:rPr>
          <w:rFonts w:ascii="Verdana" w:hAnsi="Verdana"/>
          <w:b w:val="0"/>
          <w:sz w:val="24"/>
          <w:szCs w:val="24"/>
          <w:lang w:val="ru-RU"/>
        </w:rPr>
        <w:t xml:space="preserve"> съгласувано с началника на ПУ и писмено с</w:t>
      </w:r>
      <w:r w:rsidR="005572AD">
        <w:rPr>
          <w:rFonts w:ascii="Verdana" w:hAnsi="Verdana"/>
          <w:b w:val="0"/>
          <w:sz w:val="24"/>
          <w:szCs w:val="24"/>
          <w:lang w:val="ru-RU"/>
        </w:rPr>
        <w:t xml:space="preserve">тановище от кмета </w:t>
      </w:r>
      <w:proofErr w:type="gramStart"/>
      <w:r w:rsidR="005572AD">
        <w:rPr>
          <w:rFonts w:ascii="Verdana" w:hAnsi="Verdana"/>
          <w:b w:val="0"/>
          <w:sz w:val="24"/>
          <w:szCs w:val="24"/>
          <w:lang w:val="ru-RU"/>
        </w:rPr>
        <w:t>на</w:t>
      </w:r>
      <w:proofErr w:type="gramEnd"/>
      <w:r w:rsidR="005572AD">
        <w:rPr>
          <w:rFonts w:ascii="Verdana" w:hAnsi="Verdana"/>
          <w:b w:val="0"/>
          <w:sz w:val="24"/>
          <w:szCs w:val="24"/>
          <w:lang w:val="ru-RU"/>
        </w:rPr>
        <w:t xml:space="preserve"> кметството;</w:t>
      </w:r>
    </w:p>
    <w:p w:rsidR="00234B1A" w:rsidRDefault="00234B1A" w:rsidP="00234B1A">
      <w:pPr>
        <w:ind w:firstLine="708"/>
        <w:jc w:val="both"/>
        <w:rPr>
          <w:rFonts w:ascii="Verdana" w:hAnsi="Verdana"/>
          <w:b w:val="0"/>
          <w:sz w:val="24"/>
          <w:szCs w:val="24"/>
          <w:lang w:val="ru-RU"/>
        </w:rPr>
      </w:pPr>
      <w:r>
        <w:rPr>
          <w:rFonts w:ascii="Verdana" w:hAnsi="Verdana"/>
          <w:sz w:val="24"/>
          <w:szCs w:val="24"/>
          <w:lang w:val="ru-RU"/>
        </w:rPr>
        <w:t xml:space="preserve"> </w:t>
      </w:r>
      <w:r w:rsidRPr="004A5A0F">
        <w:rPr>
          <w:rFonts w:ascii="Verdana" w:hAnsi="Verdana"/>
          <w:sz w:val="24"/>
          <w:szCs w:val="24"/>
          <w:lang w:val="ru-RU"/>
        </w:rPr>
        <w:t>(5)</w:t>
      </w:r>
      <w:r w:rsidRPr="004A5A0F">
        <w:rPr>
          <w:rFonts w:ascii="Verdana" w:hAnsi="Verdana"/>
          <w:b w:val="0"/>
          <w:sz w:val="24"/>
          <w:szCs w:val="24"/>
          <w:lang w:val="ru-RU"/>
        </w:rPr>
        <w:t xml:space="preserve"> Издаденото разрешение за удължено работно време се отнема със </w:t>
      </w:r>
      <w:proofErr w:type="gramStart"/>
      <w:r w:rsidRPr="004A5A0F">
        <w:rPr>
          <w:rFonts w:ascii="Verdana" w:hAnsi="Verdana"/>
          <w:b w:val="0"/>
          <w:sz w:val="24"/>
          <w:szCs w:val="24"/>
          <w:lang w:val="ru-RU"/>
        </w:rPr>
        <w:t>заповед на</w:t>
      </w:r>
      <w:proofErr w:type="gramEnd"/>
      <w:r w:rsidRPr="004A5A0F">
        <w:rPr>
          <w:rFonts w:ascii="Verdana" w:hAnsi="Verdana"/>
          <w:b w:val="0"/>
          <w:sz w:val="24"/>
          <w:szCs w:val="24"/>
          <w:lang w:val="ru-RU"/>
        </w:rPr>
        <w:t xml:space="preserve"> кмета на общината на</w:t>
      </w:r>
      <w:r>
        <w:rPr>
          <w:rFonts w:ascii="Verdana" w:hAnsi="Verdana"/>
          <w:b w:val="0"/>
          <w:sz w:val="24"/>
          <w:szCs w:val="24"/>
          <w:lang w:val="ru-RU"/>
        </w:rPr>
        <w:t xml:space="preserve"> едно от следните основания: </w:t>
      </w:r>
    </w:p>
    <w:p w:rsidR="00234B1A" w:rsidRDefault="00234B1A" w:rsidP="00234B1A">
      <w:pPr>
        <w:jc w:val="both"/>
        <w:rPr>
          <w:rFonts w:ascii="Verdana" w:hAnsi="Verdana"/>
          <w:b w:val="0"/>
          <w:sz w:val="24"/>
          <w:szCs w:val="24"/>
          <w:lang w:val="en-US"/>
        </w:rPr>
      </w:pPr>
      <w:r w:rsidRPr="00C215B1">
        <w:rPr>
          <w:rFonts w:ascii="Verdana" w:hAnsi="Verdana"/>
          <w:sz w:val="24"/>
          <w:szCs w:val="24"/>
          <w:lang w:val="ru-RU"/>
        </w:rPr>
        <w:t>1</w:t>
      </w:r>
      <w:r w:rsidRPr="004A5A0F">
        <w:rPr>
          <w:rFonts w:ascii="Verdana" w:hAnsi="Verdana"/>
          <w:b w:val="0"/>
          <w:sz w:val="24"/>
          <w:szCs w:val="24"/>
          <w:lang w:val="ru-RU"/>
        </w:rPr>
        <w:t>.</w:t>
      </w:r>
      <w:r>
        <w:rPr>
          <w:rFonts w:ascii="Verdana" w:hAnsi="Verdana"/>
          <w:b w:val="0"/>
          <w:sz w:val="24"/>
          <w:szCs w:val="24"/>
          <w:lang w:val="ru-RU"/>
        </w:rPr>
        <w:t xml:space="preserve"> </w:t>
      </w:r>
      <w:r w:rsidRPr="004A5A0F">
        <w:rPr>
          <w:rFonts w:ascii="Verdana" w:hAnsi="Verdana"/>
          <w:b w:val="0"/>
          <w:sz w:val="24"/>
          <w:szCs w:val="24"/>
          <w:lang w:val="ru-RU"/>
        </w:rPr>
        <w:t>При неспазван</w:t>
      </w:r>
      <w:r w:rsidR="007E6887">
        <w:rPr>
          <w:rFonts w:ascii="Verdana" w:hAnsi="Verdana"/>
          <w:b w:val="0"/>
          <w:sz w:val="24"/>
          <w:szCs w:val="24"/>
          <w:lang w:val="ru-RU"/>
        </w:rPr>
        <w:t>е на определеното работно време;</w:t>
      </w:r>
    </w:p>
    <w:p w:rsidR="00234B1A" w:rsidRDefault="00234B1A" w:rsidP="00234B1A">
      <w:pPr>
        <w:jc w:val="both"/>
        <w:rPr>
          <w:rFonts w:ascii="Verdana" w:hAnsi="Verdana"/>
          <w:b w:val="0"/>
          <w:sz w:val="24"/>
          <w:szCs w:val="24"/>
          <w:lang w:val="en-US"/>
        </w:rPr>
      </w:pPr>
      <w:r w:rsidRPr="00C215B1">
        <w:rPr>
          <w:rFonts w:ascii="Verdana" w:hAnsi="Verdana"/>
          <w:sz w:val="24"/>
          <w:szCs w:val="24"/>
          <w:lang w:val="ru-RU"/>
        </w:rPr>
        <w:t>2.</w:t>
      </w:r>
      <w:r>
        <w:rPr>
          <w:rFonts w:ascii="Verdana" w:hAnsi="Verdana"/>
          <w:b w:val="0"/>
          <w:sz w:val="24"/>
          <w:szCs w:val="24"/>
          <w:lang w:val="ru-RU"/>
        </w:rPr>
        <w:t xml:space="preserve"> </w:t>
      </w:r>
      <w:r w:rsidRPr="004A5A0F">
        <w:rPr>
          <w:rFonts w:ascii="Verdana" w:hAnsi="Verdana"/>
          <w:b w:val="0"/>
          <w:sz w:val="24"/>
          <w:szCs w:val="24"/>
          <w:lang w:val="ru-RU"/>
        </w:rPr>
        <w:t xml:space="preserve">По искане на органите на ПУ, свързани с нарушения на обществения </w:t>
      </w:r>
      <w:proofErr w:type="gramStart"/>
      <w:r w:rsidRPr="004A5A0F">
        <w:rPr>
          <w:rFonts w:ascii="Verdana" w:hAnsi="Verdana"/>
          <w:b w:val="0"/>
          <w:sz w:val="24"/>
          <w:szCs w:val="24"/>
          <w:lang w:val="ru-RU"/>
        </w:rPr>
        <w:t>ред</w:t>
      </w:r>
      <w:proofErr w:type="gramEnd"/>
      <w:r w:rsidRPr="004A5A0F">
        <w:rPr>
          <w:rFonts w:ascii="Verdana" w:hAnsi="Verdana"/>
          <w:b w:val="0"/>
          <w:sz w:val="24"/>
          <w:szCs w:val="24"/>
          <w:lang w:val="ru-RU"/>
        </w:rPr>
        <w:t xml:space="preserve"> на терит</w:t>
      </w:r>
      <w:r w:rsidR="007E6887">
        <w:rPr>
          <w:rFonts w:ascii="Verdana" w:hAnsi="Verdana"/>
          <w:b w:val="0"/>
          <w:sz w:val="24"/>
          <w:szCs w:val="24"/>
          <w:lang w:val="ru-RU"/>
        </w:rPr>
        <w:t>орията на общината;</w:t>
      </w:r>
    </w:p>
    <w:p w:rsidR="00234B1A" w:rsidRDefault="00234B1A" w:rsidP="00234B1A">
      <w:pPr>
        <w:jc w:val="both"/>
        <w:rPr>
          <w:rFonts w:ascii="Verdana" w:hAnsi="Verdana"/>
          <w:b w:val="0"/>
          <w:sz w:val="24"/>
          <w:szCs w:val="24"/>
          <w:lang w:val="ru-RU"/>
        </w:rPr>
      </w:pPr>
      <w:r w:rsidRPr="00C215B1">
        <w:rPr>
          <w:rFonts w:ascii="Verdana" w:hAnsi="Verdana"/>
          <w:sz w:val="24"/>
          <w:szCs w:val="24"/>
          <w:lang w:val="ru-RU"/>
        </w:rPr>
        <w:t>3.</w:t>
      </w:r>
      <w:r>
        <w:rPr>
          <w:rFonts w:ascii="Verdana" w:hAnsi="Verdana"/>
          <w:b w:val="0"/>
          <w:sz w:val="24"/>
          <w:szCs w:val="24"/>
          <w:lang w:val="ru-RU"/>
        </w:rPr>
        <w:t xml:space="preserve"> </w:t>
      </w:r>
      <w:r w:rsidRPr="004A5A0F">
        <w:rPr>
          <w:rFonts w:ascii="Verdana" w:hAnsi="Verdana"/>
          <w:b w:val="0"/>
          <w:sz w:val="24"/>
          <w:szCs w:val="24"/>
          <w:lang w:val="ru-RU"/>
        </w:rPr>
        <w:t xml:space="preserve">При постъпила основателна жалба от съседи на обекта. </w:t>
      </w:r>
      <w:r w:rsidRPr="004A5A0F">
        <w:rPr>
          <w:rFonts w:ascii="Verdana" w:hAnsi="Verdana"/>
          <w:b w:val="0"/>
          <w:sz w:val="24"/>
          <w:szCs w:val="24"/>
          <w:lang w:val="ru-RU"/>
        </w:rPr>
        <w:br/>
      </w:r>
      <w:r>
        <w:rPr>
          <w:rFonts w:ascii="Verdana" w:hAnsi="Verdana"/>
          <w:b w:val="0"/>
          <w:sz w:val="24"/>
          <w:szCs w:val="24"/>
          <w:lang w:val="ru-RU"/>
        </w:rPr>
        <w:t xml:space="preserve">          </w:t>
      </w:r>
      <w:r w:rsidRPr="004A5A0F">
        <w:rPr>
          <w:rFonts w:ascii="Verdana" w:hAnsi="Verdana"/>
          <w:sz w:val="24"/>
          <w:szCs w:val="24"/>
          <w:lang w:val="ru-RU"/>
        </w:rPr>
        <w:t>(6)</w:t>
      </w:r>
      <w:r w:rsidRPr="004A5A0F">
        <w:rPr>
          <w:rFonts w:ascii="Verdana" w:hAnsi="Verdana"/>
          <w:b w:val="0"/>
          <w:sz w:val="24"/>
          <w:szCs w:val="24"/>
          <w:lang w:val="ru-RU"/>
        </w:rPr>
        <w:t xml:space="preserve"> При отнемане на разрешение за удължено работно време при условията на</w:t>
      </w:r>
      <w:r w:rsidRPr="004A5A0F">
        <w:rPr>
          <w:rFonts w:ascii="Verdana" w:hAnsi="Verdana"/>
          <w:b w:val="0"/>
          <w:sz w:val="24"/>
          <w:szCs w:val="24"/>
        </w:rPr>
        <w:t> </w:t>
      </w:r>
      <w:r w:rsidRPr="004A5A0F">
        <w:rPr>
          <w:rFonts w:ascii="Verdana" w:hAnsi="Verdana"/>
          <w:b w:val="0"/>
          <w:sz w:val="24"/>
          <w:szCs w:val="24"/>
          <w:lang w:val="ru-RU"/>
        </w:rPr>
        <w:t xml:space="preserve"> ал. 4</w:t>
      </w:r>
      <w:r w:rsidRPr="004A5A0F">
        <w:rPr>
          <w:rFonts w:ascii="Verdana" w:hAnsi="Verdana"/>
          <w:b w:val="0"/>
          <w:sz w:val="24"/>
          <w:szCs w:val="24"/>
        </w:rPr>
        <w:t> </w:t>
      </w:r>
      <w:r w:rsidRPr="004A5A0F">
        <w:rPr>
          <w:rFonts w:ascii="Verdana" w:hAnsi="Verdana"/>
          <w:b w:val="0"/>
          <w:sz w:val="24"/>
          <w:szCs w:val="24"/>
          <w:lang w:val="ru-RU"/>
        </w:rPr>
        <w:t xml:space="preserve"> не се издава ново разрешение за удължено работно </w:t>
      </w:r>
      <w:proofErr w:type="gramStart"/>
      <w:r w:rsidRPr="004A5A0F">
        <w:rPr>
          <w:rFonts w:ascii="Verdana" w:hAnsi="Verdana"/>
          <w:b w:val="0"/>
          <w:sz w:val="24"/>
          <w:szCs w:val="24"/>
          <w:lang w:val="ru-RU"/>
        </w:rPr>
        <w:t>време на</w:t>
      </w:r>
      <w:proofErr w:type="gramEnd"/>
      <w:r w:rsidRPr="004A5A0F">
        <w:rPr>
          <w:rFonts w:ascii="Verdana" w:hAnsi="Verdana"/>
          <w:b w:val="0"/>
          <w:sz w:val="24"/>
          <w:szCs w:val="24"/>
          <w:lang w:val="ru-RU"/>
        </w:rPr>
        <w:t xml:space="preserve"> същия обект</w:t>
      </w:r>
      <w:r w:rsidRPr="004A5A0F">
        <w:rPr>
          <w:rFonts w:ascii="Verdana" w:hAnsi="Verdana"/>
          <w:b w:val="0"/>
          <w:sz w:val="24"/>
          <w:szCs w:val="24"/>
        </w:rPr>
        <w:t> </w:t>
      </w:r>
      <w:r w:rsidRPr="004A5A0F">
        <w:rPr>
          <w:rFonts w:ascii="Verdana" w:hAnsi="Verdana"/>
          <w:b w:val="0"/>
          <w:sz w:val="24"/>
          <w:szCs w:val="24"/>
          <w:lang w:val="ru-RU"/>
        </w:rPr>
        <w:t xml:space="preserve"> за срок от 1 месец от момента на отнема</w:t>
      </w:r>
      <w:r w:rsidR="005572AD">
        <w:rPr>
          <w:rFonts w:ascii="Verdana" w:hAnsi="Verdana"/>
          <w:b w:val="0"/>
          <w:sz w:val="24"/>
          <w:szCs w:val="24"/>
          <w:lang w:val="ru-RU"/>
        </w:rPr>
        <w:t>нето;</w:t>
      </w:r>
      <w:r w:rsidRPr="004A5A0F">
        <w:rPr>
          <w:rFonts w:ascii="Verdana" w:hAnsi="Verdana"/>
          <w:b w:val="0"/>
          <w:sz w:val="24"/>
          <w:szCs w:val="24"/>
          <w:lang w:val="ru-RU"/>
        </w:rPr>
        <w:t xml:space="preserve"> </w:t>
      </w:r>
      <w:r w:rsidRPr="004A5A0F">
        <w:rPr>
          <w:rFonts w:ascii="Verdana" w:hAnsi="Verdana"/>
          <w:b w:val="0"/>
          <w:sz w:val="24"/>
          <w:szCs w:val="24"/>
        </w:rPr>
        <w:t> </w:t>
      </w:r>
      <w:r w:rsidRPr="004A5A0F">
        <w:rPr>
          <w:rFonts w:ascii="Verdana" w:hAnsi="Verdana"/>
          <w:b w:val="0"/>
          <w:sz w:val="24"/>
          <w:szCs w:val="24"/>
          <w:lang w:val="ru-RU"/>
        </w:rPr>
        <w:br/>
      </w:r>
      <w:r>
        <w:rPr>
          <w:rFonts w:ascii="Verdana" w:hAnsi="Verdana"/>
          <w:b w:val="0"/>
          <w:sz w:val="24"/>
          <w:szCs w:val="24"/>
          <w:lang w:val="ru-RU"/>
        </w:rPr>
        <w:t xml:space="preserve">          </w:t>
      </w:r>
      <w:r w:rsidRPr="004A5A0F">
        <w:rPr>
          <w:rFonts w:ascii="Verdana" w:hAnsi="Verdana"/>
          <w:sz w:val="24"/>
          <w:szCs w:val="24"/>
          <w:lang w:val="ru-RU"/>
        </w:rPr>
        <w:t>(7)</w:t>
      </w:r>
      <w:r w:rsidRPr="004A5A0F">
        <w:rPr>
          <w:rFonts w:ascii="Verdana" w:hAnsi="Verdana"/>
          <w:b w:val="0"/>
          <w:sz w:val="24"/>
          <w:szCs w:val="24"/>
          <w:lang w:val="ru-RU"/>
        </w:rPr>
        <w:t xml:space="preserve"> Собствениците или наемателите на обектите задължително поставят на видно място указателна табелка с информация за удълженото ра</w:t>
      </w:r>
      <w:r w:rsidR="005572AD">
        <w:rPr>
          <w:rFonts w:ascii="Verdana" w:hAnsi="Verdana"/>
          <w:b w:val="0"/>
          <w:sz w:val="24"/>
          <w:szCs w:val="24"/>
          <w:lang w:val="ru-RU"/>
        </w:rPr>
        <w:t xml:space="preserve">ботно </w:t>
      </w:r>
      <w:proofErr w:type="gramStart"/>
      <w:r w:rsidR="005572AD">
        <w:rPr>
          <w:rFonts w:ascii="Verdana" w:hAnsi="Verdana"/>
          <w:b w:val="0"/>
          <w:sz w:val="24"/>
          <w:szCs w:val="24"/>
          <w:lang w:val="ru-RU"/>
        </w:rPr>
        <w:t>време на</w:t>
      </w:r>
      <w:proofErr w:type="gramEnd"/>
      <w:r w:rsidR="005572AD">
        <w:rPr>
          <w:rFonts w:ascii="Verdana" w:hAnsi="Verdana"/>
          <w:b w:val="0"/>
          <w:sz w:val="24"/>
          <w:szCs w:val="24"/>
          <w:lang w:val="ru-RU"/>
        </w:rPr>
        <w:t xml:space="preserve"> съответния обект;</w:t>
      </w:r>
    </w:p>
    <w:p w:rsidR="007E6887" w:rsidRDefault="00234B1A" w:rsidP="00234B1A">
      <w:pPr>
        <w:jc w:val="both"/>
        <w:rPr>
          <w:rFonts w:ascii="Verdana" w:hAnsi="Verdana"/>
          <w:b w:val="0"/>
          <w:sz w:val="24"/>
          <w:szCs w:val="24"/>
          <w:lang w:val="ru-RU"/>
        </w:rPr>
      </w:pPr>
      <w:r>
        <w:rPr>
          <w:rFonts w:ascii="Verdana" w:hAnsi="Verdana"/>
          <w:b w:val="0"/>
          <w:sz w:val="24"/>
          <w:szCs w:val="24"/>
          <w:lang w:val="ru-RU"/>
        </w:rPr>
        <w:t xml:space="preserve">        </w:t>
      </w:r>
      <w:r w:rsidRPr="004A5A0F">
        <w:rPr>
          <w:rFonts w:ascii="Verdana" w:hAnsi="Verdana"/>
          <w:sz w:val="24"/>
          <w:szCs w:val="24"/>
          <w:lang w:val="ru-RU"/>
        </w:rPr>
        <w:t>(8)</w:t>
      </w:r>
      <w:r w:rsidRPr="004A5A0F">
        <w:rPr>
          <w:rFonts w:ascii="Verdana" w:hAnsi="Verdana"/>
          <w:b w:val="0"/>
          <w:sz w:val="24"/>
          <w:szCs w:val="24"/>
          <w:lang w:val="ru-RU"/>
        </w:rPr>
        <w:t xml:space="preserve"> Издадените разрешителни за удължено работно време по ал. 4 се завеждат под номер в рег</w:t>
      </w:r>
      <w:r w:rsidR="005572AD">
        <w:rPr>
          <w:rFonts w:ascii="Verdana" w:hAnsi="Verdana"/>
          <w:b w:val="0"/>
          <w:sz w:val="24"/>
          <w:szCs w:val="24"/>
          <w:lang w:val="ru-RU"/>
        </w:rPr>
        <w:t>истър на общинска администрация;</w:t>
      </w:r>
      <w:r w:rsidRPr="004A5A0F">
        <w:rPr>
          <w:rFonts w:ascii="Verdana" w:hAnsi="Verdana"/>
          <w:b w:val="0"/>
          <w:sz w:val="24"/>
          <w:szCs w:val="24"/>
          <w:lang w:val="ru-RU"/>
        </w:rPr>
        <w:br/>
      </w:r>
      <w:r w:rsidRPr="004A5A0F">
        <w:rPr>
          <w:rFonts w:ascii="Verdana" w:hAnsi="Verdana"/>
          <w:sz w:val="24"/>
          <w:szCs w:val="24"/>
          <w:lang w:val="ru-RU"/>
        </w:rPr>
        <w:lastRenderedPageBreak/>
        <w:t xml:space="preserve">        (9)</w:t>
      </w:r>
      <w:r w:rsidRPr="004A5A0F">
        <w:rPr>
          <w:rFonts w:ascii="Verdana" w:hAnsi="Verdana"/>
          <w:b w:val="0"/>
          <w:sz w:val="24"/>
          <w:szCs w:val="24"/>
          <w:lang w:val="ru-RU"/>
        </w:rPr>
        <w:t xml:space="preserve"> Контрол по спазване на работното време се осъществява от длъжностни лица от общинска администрация, определени със </w:t>
      </w:r>
      <w:proofErr w:type="gramStart"/>
      <w:r w:rsidRPr="004A5A0F">
        <w:rPr>
          <w:rFonts w:ascii="Verdana" w:hAnsi="Verdana"/>
          <w:b w:val="0"/>
          <w:sz w:val="24"/>
          <w:szCs w:val="24"/>
          <w:lang w:val="ru-RU"/>
        </w:rPr>
        <w:t>заповед на</w:t>
      </w:r>
      <w:proofErr w:type="gramEnd"/>
      <w:r w:rsidRPr="004A5A0F">
        <w:rPr>
          <w:rFonts w:ascii="Verdana" w:hAnsi="Verdana"/>
          <w:b w:val="0"/>
          <w:sz w:val="24"/>
          <w:szCs w:val="24"/>
          <w:lang w:val="ru-RU"/>
        </w:rPr>
        <w:t xml:space="preserve"> км</w:t>
      </w:r>
      <w:r>
        <w:rPr>
          <w:rFonts w:ascii="Verdana" w:hAnsi="Verdana"/>
          <w:b w:val="0"/>
          <w:sz w:val="24"/>
          <w:szCs w:val="24"/>
          <w:lang w:val="ru-RU"/>
        </w:rPr>
        <w:t>ета на общината и органите на Р</w:t>
      </w:r>
      <w:r w:rsidRPr="004A5A0F">
        <w:rPr>
          <w:rFonts w:ascii="Verdana" w:hAnsi="Verdana"/>
          <w:b w:val="0"/>
          <w:sz w:val="24"/>
          <w:szCs w:val="24"/>
          <w:lang w:val="ru-RU"/>
        </w:rPr>
        <w:t>У</w:t>
      </w:r>
      <w:r>
        <w:rPr>
          <w:rFonts w:ascii="Verdana" w:hAnsi="Verdana"/>
          <w:b w:val="0"/>
          <w:sz w:val="24"/>
          <w:szCs w:val="24"/>
          <w:lang w:val="ru-RU"/>
        </w:rPr>
        <w:t>П</w:t>
      </w:r>
      <w:r w:rsidRPr="004A5A0F">
        <w:rPr>
          <w:rFonts w:ascii="Verdana" w:hAnsi="Verdana"/>
          <w:b w:val="0"/>
          <w:sz w:val="24"/>
          <w:szCs w:val="24"/>
          <w:lang w:val="ru-RU"/>
        </w:rPr>
        <w:t>.</w:t>
      </w:r>
    </w:p>
    <w:p w:rsidR="00234B1A" w:rsidRPr="004A5A0F" w:rsidRDefault="00234B1A" w:rsidP="00234B1A">
      <w:pPr>
        <w:jc w:val="both"/>
        <w:rPr>
          <w:rFonts w:ascii="Verdana" w:hAnsi="Verdana"/>
          <w:b w:val="0"/>
          <w:sz w:val="24"/>
          <w:szCs w:val="24"/>
          <w:lang w:val="ru-RU"/>
        </w:rPr>
      </w:pPr>
      <w:r w:rsidRPr="002A0E77">
        <w:rPr>
          <w:rFonts w:ascii="Verdana" w:hAnsi="Verdana" w:cs="Tahoma"/>
          <w:color w:val="000000"/>
          <w:sz w:val="24"/>
          <w:szCs w:val="24"/>
          <w:lang w:val="bg-BG"/>
        </w:rPr>
        <w:t>Чл.2</w:t>
      </w:r>
      <w:r w:rsidR="00AF4882">
        <w:rPr>
          <w:rFonts w:ascii="Verdana" w:hAnsi="Verdana" w:cs="Tahoma"/>
          <w:color w:val="000000"/>
          <w:sz w:val="24"/>
          <w:szCs w:val="24"/>
          <w:lang w:val="ru-RU"/>
        </w:rPr>
        <w:t>6</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Не се допуска работа и зареждане на обекти за производство, съхраняване и търговия, разположени в многофамилни жилищни сгради, за времето между 23.00 и 7.00 часа.</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Чл.2</w:t>
      </w:r>
      <w:r w:rsidR="00AF4882">
        <w:rPr>
          <w:rFonts w:ascii="Verdana" w:hAnsi="Verdana" w:cs="Tahoma"/>
          <w:color w:val="000000"/>
          <w:sz w:val="24"/>
          <w:szCs w:val="24"/>
          <w:lang w:val="ru-RU"/>
        </w:rPr>
        <w:t>7</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Юридическите лица и едноличните търговци, стопанисващи заведения за хранене и развлечения, са длъжни:</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1.</w:t>
      </w:r>
      <w:r w:rsidRPr="002A0E77">
        <w:rPr>
          <w:rFonts w:ascii="Verdana" w:hAnsi="Verdana" w:cs="Tahoma"/>
          <w:b w:val="0"/>
          <w:color w:val="000000"/>
          <w:sz w:val="24"/>
          <w:szCs w:val="24"/>
          <w:lang w:val="bg-BG"/>
        </w:rPr>
        <w:t xml:space="preserve"> При осъществяване на дейността да не превишават показателите на допустими норми (нива) на шум за съответния вид обект, съгласно действащото законодателство в Р България;</w:t>
      </w:r>
    </w:p>
    <w:p w:rsidR="00234B1A" w:rsidRPr="002A0E77" w:rsidRDefault="00234B1A" w:rsidP="00234B1A">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2.</w:t>
      </w:r>
      <w:r w:rsidRPr="002A0E77">
        <w:rPr>
          <w:rFonts w:ascii="Verdana" w:hAnsi="Verdana" w:cs="Tahoma"/>
          <w:b w:val="0"/>
          <w:color w:val="000000"/>
          <w:sz w:val="24"/>
          <w:szCs w:val="24"/>
          <w:lang w:val="bg-BG"/>
        </w:rPr>
        <w:t xml:space="preserve"> Да не допускат озвучаването на открити площи на заведения за хранене и развлечения, разположени в урбанизираната територия, за времето между 14.00 и 16.00 часа и между 23.00 и 7.00 часа;</w:t>
      </w:r>
    </w:p>
    <w:p w:rsidR="00234B1A" w:rsidRPr="002A0E77" w:rsidRDefault="00234B1A" w:rsidP="00234B1A">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Pr="002A0E77">
        <w:rPr>
          <w:rFonts w:ascii="Verdana" w:hAnsi="Verdana" w:cs="Tahoma"/>
          <w:color w:val="000000"/>
          <w:sz w:val="24"/>
          <w:szCs w:val="24"/>
          <w:lang w:val="bg-BG"/>
        </w:rPr>
        <w:t>3.</w:t>
      </w:r>
      <w:r w:rsidRPr="002A0E77">
        <w:rPr>
          <w:rFonts w:ascii="Verdana" w:hAnsi="Verdana" w:cs="Tahoma"/>
          <w:b w:val="0"/>
          <w:color w:val="000000"/>
          <w:sz w:val="24"/>
          <w:szCs w:val="24"/>
          <w:lang w:val="bg-BG"/>
        </w:rPr>
        <w:t xml:space="preserve"> Ако работят на самообслужване и разполагат с открити площи към обектите си да организират събирането и изхвърлянето на съдовете и приборите за еднократна употреба и други отпадъци от дейността им.</w:t>
      </w:r>
    </w:p>
    <w:p w:rsidR="00234B1A" w:rsidRPr="005572AD" w:rsidRDefault="00234B1A" w:rsidP="00234B1A">
      <w:pPr>
        <w:tabs>
          <w:tab w:val="left" w:pos="993"/>
        </w:tabs>
        <w:jc w:val="both"/>
        <w:rPr>
          <w:rFonts w:asciiTheme="minorHAnsi" w:hAnsiTheme="minorHAnsi" w:cs="Tahoma"/>
          <w:b w:val="0"/>
          <w:color w:val="000000"/>
          <w:sz w:val="24"/>
          <w:szCs w:val="24"/>
          <w:lang w:val="bg-BG"/>
        </w:rPr>
      </w:pPr>
      <w:r w:rsidRPr="0024474A">
        <w:rPr>
          <w:rFonts w:ascii="Verdana" w:hAnsi="Verdana" w:cs="Tahoma"/>
          <w:color w:val="000000"/>
          <w:sz w:val="24"/>
          <w:szCs w:val="24"/>
          <w:lang w:val="bg-BG"/>
        </w:rPr>
        <w:t>Чл.2</w:t>
      </w:r>
      <w:r w:rsidR="00AF4882">
        <w:rPr>
          <w:rFonts w:ascii="Verdana" w:hAnsi="Verdana" w:cs="Tahoma"/>
          <w:color w:val="000000"/>
          <w:sz w:val="24"/>
          <w:szCs w:val="24"/>
          <w:lang w:val="ru-RU"/>
        </w:rPr>
        <w:t>8</w:t>
      </w:r>
      <w:r w:rsidRPr="0024474A">
        <w:rPr>
          <w:rFonts w:ascii="Verdana" w:hAnsi="Verdana" w:cs="Tahoma"/>
          <w:color w:val="000000"/>
          <w:sz w:val="24"/>
          <w:szCs w:val="24"/>
          <w:lang w:val="bg-BG"/>
        </w:rPr>
        <w:t>.   (1)</w:t>
      </w:r>
      <w:r w:rsidRPr="0024474A">
        <w:rPr>
          <w:rFonts w:ascii="Verdana" w:hAnsi="Verdana" w:cs="Tahoma"/>
          <w:b w:val="0"/>
          <w:color w:val="000000"/>
          <w:sz w:val="24"/>
          <w:szCs w:val="24"/>
          <w:lang w:val="bg-BG"/>
        </w:rPr>
        <w:t xml:space="preserve"> </w:t>
      </w:r>
      <w:r w:rsidRPr="0024474A">
        <w:rPr>
          <w:rFonts w:ascii="Verdana" w:hAnsi="Verdana"/>
          <w:b w:val="0"/>
          <w:sz w:val="24"/>
          <w:szCs w:val="24"/>
          <w:lang w:val="ru-RU"/>
        </w:rPr>
        <w:t>Уличната търговия се извършва с разрешение на кмета на съответното населено място,</w:t>
      </w:r>
      <w:r w:rsidRPr="0024474A">
        <w:rPr>
          <w:rFonts w:ascii="Verdana" w:hAnsi="Verdana"/>
          <w:b w:val="0"/>
          <w:sz w:val="24"/>
          <w:szCs w:val="24"/>
        </w:rPr>
        <w:t> </w:t>
      </w:r>
      <w:r w:rsidRPr="0024474A">
        <w:rPr>
          <w:rFonts w:ascii="Verdana" w:hAnsi="Verdana"/>
          <w:b w:val="0"/>
          <w:sz w:val="24"/>
          <w:szCs w:val="24"/>
          <w:lang w:val="ru-RU"/>
        </w:rPr>
        <w:t xml:space="preserve"> в което са оказани мястото, предмета на търговията, срока на ползването му</w:t>
      </w:r>
      <w:r w:rsidRPr="0024474A">
        <w:rPr>
          <w:rFonts w:ascii="Verdana" w:hAnsi="Verdana"/>
          <w:b w:val="0"/>
          <w:sz w:val="24"/>
          <w:szCs w:val="24"/>
        </w:rPr>
        <w:t> </w:t>
      </w:r>
      <w:r w:rsidRPr="0024474A">
        <w:rPr>
          <w:rFonts w:ascii="Verdana" w:hAnsi="Verdana"/>
          <w:b w:val="0"/>
          <w:sz w:val="24"/>
          <w:szCs w:val="24"/>
          <w:lang w:val="ru-RU"/>
        </w:rPr>
        <w:t xml:space="preserve"> и</w:t>
      </w:r>
      <w:r w:rsidRPr="0024474A">
        <w:rPr>
          <w:rFonts w:ascii="Verdana" w:hAnsi="Verdana"/>
          <w:b w:val="0"/>
          <w:sz w:val="24"/>
          <w:szCs w:val="24"/>
        </w:rPr>
        <w:t> </w:t>
      </w:r>
      <w:r w:rsidRPr="0024474A">
        <w:rPr>
          <w:rFonts w:ascii="Verdana" w:hAnsi="Verdana"/>
          <w:b w:val="0"/>
          <w:sz w:val="24"/>
          <w:szCs w:val="24"/>
          <w:lang w:val="ru-RU"/>
        </w:rPr>
        <w:t xml:space="preserve"> размера на таксата</w:t>
      </w:r>
      <w:r w:rsidR="005572AD">
        <w:rPr>
          <w:rFonts w:ascii="Verdana" w:hAnsi="Verdana"/>
          <w:b w:val="0"/>
          <w:sz w:val="24"/>
          <w:szCs w:val="24"/>
          <w:lang w:val="ru-RU"/>
        </w:rPr>
        <w:t>;</w:t>
      </w:r>
    </w:p>
    <w:p w:rsidR="00234B1A" w:rsidRDefault="00234B1A" w:rsidP="009F52A7">
      <w:pPr>
        <w:tabs>
          <w:tab w:val="left" w:pos="993"/>
        </w:tabs>
        <w:jc w:val="both"/>
        <w:rPr>
          <w:rFonts w:ascii="Verdana" w:hAnsi="Verdana"/>
          <w:b w:val="0"/>
          <w:sz w:val="24"/>
          <w:szCs w:val="24"/>
          <w:lang w:val="ru-RU"/>
        </w:rPr>
      </w:pPr>
      <w:r>
        <w:rPr>
          <w:rFonts w:ascii="Verdana" w:hAnsi="Verdana"/>
          <w:b w:val="0"/>
          <w:sz w:val="24"/>
          <w:szCs w:val="24"/>
          <w:lang w:val="ru-RU"/>
        </w:rPr>
        <w:tab/>
        <w:t xml:space="preserve">    </w:t>
      </w:r>
      <w:r w:rsidRPr="009468E2">
        <w:rPr>
          <w:rFonts w:ascii="Verdana" w:hAnsi="Verdana"/>
          <w:sz w:val="24"/>
          <w:szCs w:val="24"/>
          <w:lang w:val="ru-RU"/>
        </w:rPr>
        <w:t>(2)</w:t>
      </w:r>
      <w:r>
        <w:rPr>
          <w:rFonts w:ascii="Verdana" w:hAnsi="Verdana"/>
          <w:b w:val="0"/>
          <w:sz w:val="24"/>
          <w:szCs w:val="24"/>
          <w:lang w:val="ru-RU"/>
        </w:rPr>
        <w:t xml:space="preserve">  </w:t>
      </w:r>
      <w:r w:rsidRPr="00260F71">
        <w:rPr>
          <w:rFonts w:ascii="Verdana" w:hAnsi="Verdana"/>
          <w:b w:val="0"/>
          <w:sz w:val="24"/>
          <w:szCs w:val="24"/>
          <w:lang w:val="ru-RU"/>
        </w:rPr>
        <w:t xml:space="preserve">Прилежащите площи пред търговските и туристическите </w:t>
      </w:r>
    </w:p>
    <w:p w:rsidR="00D33D44" w:rsidRDefault="00234B1A" w:rsidP="009F52A7">
      <w:pPr>
        <w:jc w:val="both"/>
        <w:rPr>
          <w:rFonts w:ascii="Verdana" w:hAnsi="Verdana" w:cs="Tahoma"/>
          <w:color w:val="000000"/>
          <w:sz w:val="24"/>
          <w:szCs w:val="24"/>
          <w:lang w:val="ru-RU"/>
        </w:rPr>
      </w:pPr>
      <w:proofErr w:type="gramStart"/>
      <w:r w:rsidRPr="00260F71">
        <w:rPr>
          <w:rFonts w:ascii="Verdana" w:hAnsi="Verdana"/>
          <w:b w:val="0"/>
          <w:sz w:val="24"/>
          <w:szCs w:val="24"/>
          <w:lang w:val="ru-RU"/>
        </w:rPr>
        <w:t xml:space="preserve">обекти могат да се използват за търговска цел от наематели и собственици след заплащане на такса за тротоарно право и получаване на разрешително от кмета на съответното населено място, като изнесените сенници, маси и чадъри се подреждат така, че да не пречат на движението на хората и не създават предпоставки </w:t>
      </w:r>
      <w:r w:rsidR="005572AD">
        <w:rPr>
          <w:rFonts w:ascii="Verdana" w:hAnsi="Verdana"/>
          <w:b w:val="0"/>
          <w:sz w:val="24"/>
          <w:szCs w:val="24"/>
          <w:lang w:val="ru-RU"/>
        </w:rPr>
        <w:t>за ПТП;</w:t>
      </w:r>
      <w:proofErr w:type="gramEnd"/>
      <w:r w:rsidRPr="00260F71">
        <w:rPr>
          <w:rFonts w:ascii="Verdana" w:hAnsi="Verdana"/>
          <w:b w:val="0"/>
          <w:sz w:val="24"/>
          <w:szCs w:val="24"/>
          <w:lang w:val="ru-RU"/>
        </w:rPr>
        <w:br/>
      </w:r>
      <w:r w:rsidRPr="009468E2">
        <w:rPr>
          <w:rFonts w:ascii="Verdana" w:hAnsi="Verdana"/>
          <w:sz w:val="24"/>
          <w:szCs w:val="24"/>
          <w:lang w:val="ru-RU"/>
        </w:rPr>
        <w:t xml:space="preserve">             </w:t>
      </w:r>
      <w:r>
        <w:rPr>
          <w:rFonts w:ascii="Verdana" w:hAnsi="Verdana"/>
          <w:sz w:val="24"/>
          <w:szCs w:val="24"/>
          <w:lang w:val="ru-RU"/>
        </w:rPr>
        <w:t xml:space="preserve">  </w:t>
      </w:r>
      <w:r w:rsidRPr="009468E2">
        <w:rPr>
          <w:rFonts w:ascii="Verdana" w:hAnsi="Verdana"/>
          <w:sz w:val="24"/>
          <w:szCs w:val="24"/>
          <w:lang w:val="ru-RU"/>
        </w:rPr>
        <w:t xml:space="preserve"> (</w:t>
      </w:r>
      <w:r>
        <w:rPr>
          <w:rFonts w:ascii="Verdana" w:hAnsi="Verdana"/>
          <w:sz w:val="24"/>
          <w:szCs w:val="24"/>
          <w:lang w:val="ru-RU"/>
        </w:rPr>
        <w:t>3</w:t>
      </w:r>
      <w:r w:rsidRPr="009468E2">
        <w:rPr>
          <w:rFonts w:ascii="Verdana" w:hAnsi="Verdana"/>
          <w:sz w:val="24"/>
          <w:szCs w:val="24"/>
          <w:lang w:val="ru-RU"/>
        </w:rPr>
        <w:t>)</w:t>
      </w:r>
      <w:r w:rsidRPr="00260F71">
        <w:rPr>
          <w:rFonts w:ascii="Verdana" w:hAnsi="Verdana"/>
          <w:b w:val="0"/>
          <w:sz w:val="24"/>
          <w:szCs w:val="24"/>
          <w:lang w:val="ru-RU"/>
        </w:rPr>
        <w:t xml:space="preserve"> При неплащане на две поредни вноски</w:t>
      </w:r>
      <w:r w:rsidRPr="00260F71">
        <w:rPr>
          <w:rFonts w:ascii="Verdana" w:hAnsi="Verdana"/>
          <w:b w:val="0"/>
          <w:sz w:val="24"/>
          <w:szCs w:val="24"/>
        </w:rPr>
        <w:t> </w:t>
      </w:r>
      <w:r w:rsidRPr="00260F71">
        <w:rPr>
          <w:rFonts w:ascii="Verdana" w:hAnsi="Verdana"/>
          <w:b w:val="0"/>
          <w:sz w:val="24"/>
          <w:szCs w:val="24"/>
          <w:lang w:val="ru-RU"/>
        </w:rPr>
        <w:t xml:space="preserve"> или системното неплащане в срок, разрешителното по ал. 1. се отнема със </w:t>
      </w:r>
      <w:proofErr w:type="gramStart"/>
      <w:r w:rsidRPr="00260F71">
        <w:rPr>
          <w:rFonts w:ascii="Verdana" w:hAnsi="Verdana"/>
          <w:b w:val="0"/>
          <w:sz w:val="24"/>
          <w:szCs w:val="24"/>
          <w:lang w:val="ru-RU"/>
        </w:rPr>
        <w:t>Заповед на</w:t>
      </w:r>
      <w:proofErr w:type="gramEnd"/>
      <w:r w:rsidRPr="00260F71">
        <w:rPr>
          <w:rFonts w:ascii="Verdana" w:hAnsi="Verdana"/>
          <w:b w:val="0"/>
          <w:sz w:val="24"/>
          <w:szCs w:val="24"/>
          <w:lang w:val="ru-RU"/>
        </w:rPr>
        <w:t xml:space="preserve"> кмета, който го е издал за срок от шест месеца, а за лицата с договор по ал.2</w:t>
      </w:r>
      <w:r w:rsidRPr="00260F71">
        <w:rPr>
          <w:rFonts w:ascii="Verdana" w:hAnsi="Verdana"/>
          <w:b w:val="0"/>
          <w:sz w:val="24"/>
          <w:szCs w:val="24"/>
        </w:rPr>
        <w:t> </w:t>
      </w:r>
      <w:r w:rsidRPr="00260F71">
        <w:rPr>
          <w:rFonts w:ascii="Verdana" w:hAnsi="Verdana"/>
          <w:b w:val="0"/>
          <w:sz w:val="24"/>
          <w:szCs w:val="24"/>
          <w:lang w:val="ru-RU"/>
        </w:rPr>
        <w:t xml:space="preserve"> договорът се прекратява с предизвестие от седем дни и се лишава от ползване на тротоарно право за следващия сезон. </w:t>
      </w:r>
      <w:r w:rsidRPr="00260F71">
        <w:rPr>
          <w:rFonts w:ascii="Verdana" w:hAnsi="Verdana"/>
          <w:b w:val="0"/>
          <w:sz w:val="24"/>
          <w:szCs w:val="24"/>
          <w:lang w:val="ru-RU"/>
        </w:rPr>
        <w:br/>
      </w:r>
    </w:p>
    <w:p w:rsidR="009F52A7" w:rsidRDefault="009F52A7" w:rsidP="00234B1A">
      <w:pPr>
        <w:jc w:val="center"/>
        <w:rPr>
          <w:rFonts w:ascii="Verdana" w:hAnsi="Verdana" w:cs="Tahoma"/>
          <w:color w:val="000000"/>
          <w:sz w:val="24"/>
          <w:szCs w:val="24"/>
          <w:lang w:val="bg-BG"/>
        </w:rPr>
      </w:pPr>
    </w:p>
    <w:p w:rsidR="00234B1A" w:rsidRPr="002A0E77" w:rsidRDefault="00234B1A" w:rsidP="00234B1A">
      <w:pPr>
        <w:jc w:val="center"/>
        <w:rPr>
          <w:rFonts w:ascii="Verdana" w:hAnsi="Verdana" w:cs="Tahoma"/>
          <w:color w:val="000000"/>
          <w:sz w:val="24"/>
          <w:szCs w:val="24"/>
          <w:lang w:val="bg-BG"/>
        </w:rPr>
      </w:pPr>
      <w:r w:rsidRPr="002A0E77">
        <w:rPr>
          <w:rFonts w:ascii="Verdana" w:hAnsi="Verdana" w:cs="Tahoma"/>
          <w:color w:val="000000"/>
          <w:sz w:val="24"/>
          <w:szCs w:val="24"/>
          <w:lang w:val="bg-BG"/>
        </w:rPr>
        <w:t>ГЛАВА ЧЕТВЪРТА</w:t>
      </w:r>
    </w:p>
    <w:p w:rsidR="00234B1A" w:rsidRPr="002A0E77" w:rsidRDefault="00234B1A" w:rsidP="00234B1A">
      <w:pPr>
        <w:pBdr>
          <w:bottom w:val="thinThickSmallGap" w:sz="24" w:space="1" w:color="auto"/>
        </w:pBdr>
        <w:jc w:val="center"/>
        <w:rPr>
          <w:rFonts w:ascii="Verdana" w:hAnsi="Verdana" w:cs="Tahoma"/>
          <w:color w:val="000000"/>
          <w:sz w:val="24"/>
          <w:szCs w:val="24"/>
          <w:lang w:val="bg-BG"/>
        </w:rPr>
      </w:pPr>
      <w:r>
        <w:rPr>
          <w:rFonts w:ascii="Verdana" w:hAnsi="Verdana" w:cs="Tahoma"/>
          <w:color w:val="000000"/>
          <w:sz w:val="24"/>
          <w:szCs w:val="24"/>
          <w:lang w:val="bg-BG"/>
        </w:rPr>
        <w:t>БЕЗОПАСНОСТ НА ДВИЖЕНИЕТО ПО ПЪТИЩАТА</w:t>
      </w:r>
    </w:p>
    <w:p w:rsidR="00564DA5" w:rsidRDefault="00564DA5" w:rsidP="000A188D">
      <w:pPr>
        <w:tabs>
          <w:tab w:val="left" w:pos="993"/>
        </w:tabs>
        <w:jc w:val="both"/>
        <w:rPr>
          <w:rFonts w:ascii="Verdana" w:hAnsi="Verdana" w:cs="Tahoma"/>
          <w:color w:val="000000"/>
          <w:sz w:val="24"/>
          <w:szCs w:val="24"/>
          <w:lang w:val="bg-BG"/>
        </w:rPr>
      </w:pPr>
    </w:p>
    <w:p w:rsidR="009F52A7" w:rsidRDefault="009F52A7" w:rsidP="009F52A7">
      <w:pPr>
        <w:tabs>
          <w:tab w:val="left" w:pos="993"/>
        </w:tabs>
        <w:rPr>
          <w:rFonts w:ascii="Verdana" w:hAnsi="Verdana"/>
          <w:b w:val="0"/>
          <w:sz w:val="24"/>
          <w:szCs w:val="24"/>
          <w:lang w:val="ru-RU"/>
        </w:rPr>
      </w:pPr>
      <w:r w:rsidRPr="000E63D6">
        <w:rPr>
          <w:rStyle w:val="ac"/>
          <w:rFonts w:ascii="Verdana" w:hAnsi="Verdana"/>
          <w:b/>
          <w:sz w:val="24"/>
          <w:szCs w:val="24"/>
          <w:lang w:val="ru-RU"/>
        </w:rPr>
        <w:t xml:space="preserve">Чл. </w:t>
      </w:r>
      <w:r>
        <w:rPr>
          <w:rStyle w:val="ac"/>
          <w:rFonts w:ascii="Verdana" w:hAnsi="Verdana"/>
          <w:b/>
          <w:sz w:val="24"/>
          <w:szCs w:val="24"/>
          <w:lang w:val="ru-RU"/>
        </w:rPr>
        <w:t>2</w:t>
      </w:r>
      <w:r w:rsidR="00AF4882">
        <w:rPr>
          <w:rStyle w:val="ac"/>
          <w:rFonts w:ascii="Verdana" w:hAnsi="Verdana"/>
          <w:b/>
          <w:sz w:val="24"/>
          <w:szCs w:val="24"/>
          <w:lang w:val="ru-RU"/>
        </w:rPr>
        <w:t>9</w:t>
      </w:r>
      <w:r w:rsidRPr="000E63D6">
        <w:rPr>
          <w:rStyle w:val="ac"/>
          <w:rFonts w:ascii="Verdana" w:hAnsi="Verdana"/>
          <w:b/>
          <w:sz w:val="24"/>
          <w:szCs w:val="24"/>
          <w:lang w:val="ru-RU"/>
        </w:rPr>
        <w:t>.</w:t>
      </w:r>
      <w:r w:rsidRPr="000E63D6">
        <w:rPr>
          <w:rFonts w:ascii="Verdana" w:hAnsi="Verdana"/>
          <w:b w:val="0"/>
          <w:sz w:val="24"/>
          <w:szCs w:val="24"/>
          <w:lang w:val="ru-RU"/>
        </w:rPr>
        <w:t xml:space="preserve"> </w:t>
      </w:r>
      <w:r>
        <w:rPr>
          <w:rFonts w:ascii="Verdana" w:hAnsi="Verdana"/>
          <w:b w:val="0"/>
          <w:sz w:val="24"/>
          <w:szCs w:val="24"/>
          <w:lang w:val="ru-RU"/>
        </w:rPr>
        <w:t xml:space="preserve">   </w:t>
      </w:r>
      <w:r w:rsidRPr="000E63D6">
        <w:rPr>
          <w:rFonts w:ascii="Verdana" w:hAnsi="Verdana"/>
          <w:sz w:val="24"/>
          <w:szCs w:val="24"/>
          <w:lang w:val="ru-RU"/>
        </w:rPr>
        <w:t>(1)</w:t>
      </w:r>
      <w:r>
        <w:rPr>
          <w:rFonts w:ascii="Verdana" w:hAnsi="Verdana"/>
          <w:b w:val="0"/>
          <w:sz w:val="24"/>
          <w:szCs w:val="24"/>
          <w:lang w:val="ru-RU"/>
        </w:rPr>
        <w:t xml:space="preserve"> </w:t>
      </w:r>
      <w:r w:rsidRPr="000E63D6">
        <w:rPr>
          <w:rFonts w:ascii="Verdana" w:hAnsi="Verdana"/>
          <w:b w:val="0"/>
          <w:sz w:val="24"/>
          <w:szCs w:val="24"/>
          <w:lang w:val="ru-RU"/>
        </w:rPr>
        <w:t>За осигуряване на безопасно движение по улици и пътища в общината се забранява:</w:t>
      </w:r>
    </w:p>
    <w:p w:rsidR="007E6887" w:rsidRDefault="009F52A7" w:rsidP="007E6887">
      <w:pPr>
        <w:numPr>
          <w:ilvl w:val="0"/>
          <w:numId w:val="20"/>
        </w:numPr>
        <w:tabs>
          <w:tab w:val="left" w:pos="993"/>
        </w:tabs>
        <w:jc w:val="both"/>
        <w:rPr>
          <w:rFonts w:ascii="Verdana" w:hAnsi="Verdana"/>
          <w:b w:val="0"/>
          <w:sz w:val="24"/>
          <w:szCs w:val="24"/>
          <w:lang w:val="ru-RU"/>
        </w:rPr>
      </w:pPr>
      <w:r w:rsidRPr="000E63D6">
        <w:rPr>
          <w:rFonts w:ascii="Verdana" w:hAnsi="Verdana"/>
          <w:b w:val="0"/>
          <w:sz w:val="24"/>
          <w:szCs w:val="24"/>
          <w:lang w:val="ru-RU"/>
        </w:rPr>
        <w:t xml:space="preserve">Безпричинно спиране на пътни превозни средства на улиците </w:t>
      </w:r>
      <w:proofErr w:type="gramStart"/>
      <w:r w:rsidRPr="000E63D6">
        <w:rPr>
          <w:rFonts w:ascii="Verdana" w:hAnsi="Verdana"/>
          <w:b w:val="0"/>
          <w:sz w:val="24"/>
          <w:szCs w:val="24"/>
          <w:lang w:val="ru-RU"/>
        </w:rPr>
        <w:t>за</w:t>
      </w:r>
      <w:proofErr w:type="gramEnd"/>
      <w:r w:rsidRPr="000E63D6">
        <w:rPr>
          <w:rFonts w:ascii="Verdana" w:hAnsi="Verdana"/>
          <w:b w:val="0"/>
          <w:sz w:val="24"/>
          <w:szCs w:val="24"/>
          <w:lang w:val="ru-RU"/>
        </w:rPr>
        <w:t xml:space="preserve"> </w:t>
      </w:r>
    </w:p>
    <w:p w:rsidR="007E6887" w:rsidRDefault="009F52A7" w:rsidP="007E6887">
      <w:pPr>
        <w:tabs>
          <w:tab w:val="left" w:pos="993"/>
        </w:tabs>
        <w:ind w:left="360"/>
        <w:jc w:val="both"/>
        <w:rPr>
          <w:rFonts w:ascii="Verdana" w:hAnsi="Verdana"/>
          <w:b w:val="0"/>
          <w:sz w:val="24"/>
          <w:szCs w:val="24"/>
          <w:lang w:val="ru-RU"/>
        </w:rPr>
      </w:pPr>
      <w:proofErr w:type="gramStart"/>
      <w:r w:rsidRPr="000E63D6">
        <w:rPr>
          <w:rFonts w:ascii="Verdana" w:hAnsi="Verdana"/>
          <w:b w:val="0"/>
          <w:sz w:val="24"/>
          <w:szCs w:val="24"/>
          <w:lang w:val="ru-RU"/>
        </w:rPr>
        <w:t>разговори</w:t>
      </w:r>
      <w:proofErr w:type="gramEnd"/>
      <w:r w:rsidRPr="000E63D6">
        <w:rPr>
          <w:rFonts w:ascii="Verdana" w:hAnsi="Verdana"/>
          <w:b w:val="0"/>
          <w:sz w:val="24"/>
          <w:szCs w:val="24"/>
          <w:lang w:val="ru-RU"/>
        </w:rPr>
        <w:t>, пазаруване и други,</w:t>
      </w:r>
      <w:r w:rsidRPr="000E63D6">
        <w:rPr>
          <w:rFonts w:ascii="Verdana" w:hAnsi="Verdana"/>
          <w:b w:val="0"/>
          <w:sz w:val="24"/>
          <w:szCs w:val="24"/>
        </w:rPr>
        <w:t> </w:t>
      </w:r>
      <w:r w:rsidRPr="000E63D6">
        <w:rPr>
          <w:rFonts w:ascii="Verdana" w:hAnsi="Verdana"/>
          <w:b w:val="0"/>
          <w:sz w:val="24"/>
          <w:szCs w:val="24"/>
          <w:lang w:val="ru-RU"/>
        </w:rPr>
        <w:t xml:space="preserve"> предизвикващи зад</w:t>
      </w:r>
      <w:r w:rsidR="007E6887">
        <w:rPr>
          <w:rFonts w:ascii="Verdana" w:hAnsi="Verdana"/>
          <w:b w:val="0"/>
          <w:sz w:val="24"/>
          <w:szCs w:val="24"/>
          <w:lang w:val="ru-RU"/>
        </w:rPr>
        <w:t>ръствания и предпоставки за ПТП;</w:t>
      </w:r>
    </w:p>
    <w:p w:rsidR="007E6887" w:rsidRDefault="009F52A7" w:rsidP="007E6887">
      <w:pPr>
        <w:numPr>
          <w:ilvl w:val="0"/>
          <w:numId w:val="20"/>
        </w:numPr>
        <w:tabs>
          <w:tab w:val="left" w:pos="993"/>
        </w:tabs>
        <w:jc w:val="both"/>
        <w:rPr>
          <w:rFonts w:ascii="Verdana" w:hAnsi="Verdana"/>
          <w:b w:val="0"/>
          <w:sz w:val="24"/>
          <w:szCs w:val="24"/>
          <w:lang w:val="ru-RU"/>
        </w:rPr>
      </w:pPr>
      <w:r w:rsidRPr="000E63D6">
        <w:rPr>
          <w:rFonts w:ascii="Verdana" w:hAnsi="Verdana"/>
          <w:b w:val="0"/>
          <w:sz w:val="24"/>
          <w:szCs w:val="24"/>
          <w:lang w:val="ru-RU"/>
        </w:rPr>
        <w:t>Минаването по асфалтирани улици на нас</w:t>
      </w:r>
      <w:r w:rsidR="007E6887">
        <w:rPr>
          <w:rFonts w:ascii="Verdana" w:hAnsi="Verdana"/>
          <w:b w:val="0"/>
          <w:sz w:val="24"/>
          <w:szCs w:val="24"/>
          <w:lang w:val="ru-RU"/>
        </w:rPr>
        <w:t xml:space="preserve">елените места </w:t>
      </w:r>
      <w:proofErr w:type="gramStart"/>
      <w:r w:rsidR="007E6887">
        <w:rPr>
          <w:rFonts w:ascii="Verdana" w:hAnsi="Verdana"/>
          <w:b w:val="0"/>
          <w:sz w:val="24"/>
          <w:szCs w:val="24"/>
          <w:lang w:val="ru-RU"/>
        </w:rPr>
        <w:t>на</w:t>
      </w:r>
      <w:proofErr w:type="gramEnd"/>
      <w:r w:rsidR="007E6887">
        <w:rPr>
          <w:rFonts w:ascii="Verdana" w:hAnsi="Verdana"/>
          <w:b w:val="0"/>
          <w:sz w:val="24"/>
          <w:szCs w:val="24"/>
          <w:lang w:val="ru-RU"/>
        </w:rPr>
        <w:t xml:space="preserve"> </w:t>
      </w:r>
    </w:p>
    <w:p w:rsidR="007E6887" w:rsidRDefault="007E6887" w:rsidP="007E6887">
      <w:pPr>
        <w:tabs>
          <w:tab w:val="left" w:pos="993"/>
        </w:tabs>
        <w:ind w:left="360"/>
        <w:jc w:val="both"/>
        <w:rPr>
          <w:rFonts w:ascii="Verdana" w:hAnsi="Verdana"/>
          <w:b w:val="0"/>
          <w:sz w:val="24"/>
          <w:szCs w:val="24"/>
          <w:lang w:val="ru-RU"/>
        </w:rPr>
      </w:pPr>
      <w:r>
        <w:rPr>
          <w:rFonts w:ascii="Verdana" w:hAnsi="Verdana"/>
          <w:b w:val="0"/>
          <w:sz w:val="24"/>
          <w:szCs w:val="24"/>
          <w:lang w:val="ru-RU"/>
        </w:rPr>
        <w:t>верижни машини;</w:t>
      </w:r>
    </w:p>
    <w:p w:rsidR="007E6887" w:rsidRDefault="009F52A7" w:rsidP="007E6887">
      <w:pPr>
        <w:numPr>
          <w:ilvl w:val="0"/>
          <w:numId w:val="20"/>
        </w:numPr>
        <w:tabs>
          <w:tab w:val="left" w:pos="993"/>
        </w:tabs>
        <w:jc w:val="both"/>
        <w:rPr>
          <w:rFonts w:ascii="Verdana" w:hAnsi="Verdana"/>
          <w:b w:val="0"/>
          <w:sz w:val="24"/>
          <w:szCs w:val="24"/>
          <w:lang w:val="ru-RU"/>
        </w:rPr>
      </w:pPr>
      <w:r w:rsidRPr="000E63D6">
        <w:rPr>
          <w:rFonts w:ascii="Verdana" w:hAnsi="Verdana"/>
          <w:b w:val="0"/>
          <w:sz w:val="24"/>
          <w:szCs w:val="24"/>
          <w:lang w:val="ru-RU"/>
        </w:rPr>
        <w:t xml:space="preserve">Спирането и паркирането на пътни превозни средства на места, </w:t>
      </w:r>
    </w:p>
    <w:p w:rsidR="009D287F" w:rsidRDefault="009F52A7" w:rsidP="007E6887">
      <w:pPr>
        <w:tabs>
          <w:tab w:val="left" w:pos="993"/>
        </w:tabs>
        <w:ind w:left="360"/>
        <w:jc w:val="both"/>
        <w:rPr>
          <w:rFonts w:ascii="Verdana" w:hAnsi="Verdana"/>
          <w:b w:val="0"/>
          <w:sz w:val="24"/>
          <w:szCs w:val="24"/>
          <w:lang w:val="ru-RU"/>
        </w:rPr>
      </w:pPr>
      <w:r w:rsidRPr="000E63D6">
        <w:rPr>
          <w:rFonts w:ascii="Verdana" w:hAnsi="Verdana"/>
          <w:b w:val="0"/>
          <w:sz w:val="24"/>
          <w:szCs w:val="24"/>
          <w:lang w:val="ru-RU"/>
        </w:rPr>
        <w:t>ограничаващи достъп</w:t>
      </w:r>
      <w:r w:rsidR="007E6887">
        <w:rPr>
          <w:rFonts w:ascii="Verdana" w:hAnsi="Verdana"/>
          <w:b w:val="0"/>
          <w:sz w:val="24"/>
          <w:szCs w:val="24"/>
          <w:lang w:val="ru-RU"/>
        </w:rPr>
        <w:t>а</w:t>
      </w:r>
      <w:r w:rsidRPr="000E63D6">
        <w:rPr>
          <w:rFonts w:ascii="Verdana" w:hAnsi="Verdana"/>
          <w:b w:val="0"/>
          <w:sz w:val="24"/>
          <w:szCs w:val="24"/>
          <w:lang w:val="ru-RU"/>
        </w:rPr>
        <w:t xml:space="preserve"> на колите на </w:t>
      </w:r>
      <w:r w:rsidR="007E6887">
        <w:rPr>
          <w:rFonts w:ascii="Verdana" w:hAnsi="Verdana"/>
          <w:b w:val="0"/>
          <w:sz w:val="24"/>
          <w:szCs w:val="24"/>
          <w:lang w:val="ru-RU"/>
        </w:rPr>
        <w:t xml:space="preserve">противопожарната охрана до противопожарните хидрантни </w:t>
      </w:r>
      <w:r w:rsidRPr="000E63D6">
        <w:rPr>
          <w:rFonts w:ascii="Verdana" w:hAnsi="Verdana"/>
          <w:b w:val="0"/>
          <w:sz w:val="24"/>
          <w:szCs w:val="24"/>
          <w:lang w:val="ru-RU"/>
        </w:rPr>
        <w:t>к</w:t>
      </w:r>
      <w:r w:rsidR="007E6887">
        <w:rPr>
          <w:rFonts w:ascii="Verdana" w:hAnsi="Verdana"/>
          <w:b w:val="0"/>
          <w:sz w:val="24"/>
          <w:szCs w:val="24"/>
          <w:lang w:val="ru-RU"/>
        </w:rPr>
        <w:t>ранове;</w:t>
      </w:r>
      <w:r w:rsidRPr="007E6887">
        <w:rPr>
          <w:rFonts w:ascii="Verdana" w:hAnsi="Verdana"/>
          <w:b w:val="0"/>
          <w:sz w:val="24"/>
          <w:szCs w:val="24"/>
        </w:rPr>
        <w:t>                      </w:t>
      </w:r>
      <w:r w:rsidRPr="007E6887">
        <w:rPr>
          <w:rFonts w:ascii="Verdana" w:hAnsi="Verdana"/>
          <w:b w:val="0"/>
          <w:sz w:val="24"/>
          <w:szCs w:val="24"/>
          <w:lang w:val="ru-RU"/>
        </w:rPr>
        <w:t xml:space="preserve"> </w:t>
      </w:r>
      <w:r w:rsidRPr="007E6887">
        <w:rPr>
          <w:rFonts w:ascii="Verdana" w:hAnsi="Verdana"/>
          <w:b w:val="0"/>
          <w:sz w:val="24"/>
          <w:szCs w:val="24"/>
          <w:lang w:val="ru-RU"/>
        </w:rPr>
        <w:br/>
      </w:r>
      <w:r w:rsidRPr="007E6887">
        <w:rPr>
          <w:rFonts w:ascii="Verdana" w:hAnsi="Verdana"/>
          <w:sz w:val="24"/>
          <w:szCs w:val="24"/>
          <w:lang w:val="ru-RU"/>
        </w:rPr>
        <w:t>4.</w:t>
      </w:r>
      <w:r w:rsidRPr="007E6887">
        <w:rPr>
          <w:rFonts w:ascii="Verdana" w:hAnsi="Verdana"/>
          <w:b w:val="0"/>
          <w:sz w:val="24"/>
          <w:szCs w:val="24"/>
          <w:lang w:val="ru-RU"/>
        </w:rPr>
        <w:t xml:space="preserve"> Местодомуването на тежкотоварни превозни средства, селскостопански машини, навесен и </w:t>
      </w:r>
      <w:proofErr w:type="gramStart"/>
      <w:r w:rsidRPr="007E6887">
        <w:rPr>
          <w:rFonts w:ascii="Verdana" w:hAnsi="Verdana"/>
          <w:b w:val="0"/>
          <w:sz w:val="24"/>
          <w:szCs w:val="24"/>
          <w:lang w:val="ru-RU"/>
        </w:rPr>
        <w:t>прикачен</w:t>
      </w:r>
      <w:proofErr w:type="gramEnd"/>
      <w:r w:rsidRPr="007E6887">
        <w:rPr>
          <w:rFonts w:ascii="Verdana" w:hAnsi="Verdana"/>
          <w:b w:val="0"/>
          <w:sz w:val="24"/>
          <w:szCs w:val="24"/>
          <w:lang w:val="ru-RU"/>
        </w:rPr>
        <w:t xml:space="preserve"> инвентар, други </w:t>
      </w:r>
      <w:r w:rsidRPr="007E6887">
        <w:rPr>
          <w:rFonts w:ascii="Verdana" w:hAnsi="Verdana"/>
          <w:b w:val="0"/>
          <w:sz w:val="24"/>
          <w:szCs w:val="24"/>
          <w:lang w:val="ru-RU"/>
        </w:rPr>
        <w:lastRenderedPageBreak/>
        <w:t xml:space="preserve">съоръжения и механизми и каруци по улиците </w:t>
      </w:r>
      <w:r w:rsidR="005572AD">
        <w:rPr>
          <w:rFonts w:ascii="Verdana" w:hAnsi="Verdana"/>
          <w:b w:val="0"/>
          <w:sz w:val="24"/>
          <w:szCs w:val="24"/>
          <w:lang w:val="ru-RU"/>
        </w:rPr>
        <w:t>и тротоарите в населените места;</w:t>
      </w:r>
    </w:p>
    <w:p w:rsidR="00AF4882" w:rsidRDefault="009F52A7" w:rsidP="007E6887">
      <w:pPr>
        <w:tabs>
          <w:tab w:val="left" w:pos="993"/>
        </w:tabs>
        <w:ind w:left="360"/>
        <w:jc w:val="both"/>
        <w:rPr>
          <w:rFonts w:ascii="Verdana" w:hAnsi="Verdana"/>
          <w:b w:val="0"/>
          <w:sz w:val="24"/>
          <w:szCs w:val="24"/>
          <w:lang w:val="ru-RU"/>
        </w:rPr>
      </w:pPr>
      <w:r w:rsidRPr="007E6887">
        <w:rPr>
          <w:rFonts w:ascii="Verdana" w:hAnsi="Verdana"/>
          <w:sz w:val="24"/>
          <w:szCs w:val="24"/>
          <w:lang w:val="ru-RU"/>
        </w:rPr>
        <w:t>5</w:t>
      </w:r>
      <w:r w:rsidRPr="007E6887">
        <w:rPr>
          <w:rFonts w:ascii="Verdana" w:hAnsi="Verdana"/>
          <w:b w:val="0"/>
          <w:sz w:val="24"/>
          <w:szCs w:val="24"/>
          <w:lang w:val="ru-RU"/>
        </w:rPr>
        <w:t xml:space="preserve">. Влизането с МПС </w:t>
      </w:r>
      <w:proofErr w:type="gramStart"/>
      <w:r w:rsidRPr="007E6887">
        <w:rPr>
          <w:rFonts w:ascii="Verdana" w:hAnsi="Verdana"/>
          <w:b w:val="0"/>
          <w:sz w:val="24"/>
          <w:szCs w:val="24"/>
          <w:lang w:val="ru-RU"/>
        </w:rPr>
        <w:t>в</w:t>
      </w:r>
      <w:r w:rsidR="00AF4882">
        <w:rPr>
          <w:rFonts w:ascii="Verdana" w:hAnsi="Verdana"/>
          <w:b w:val="0"/>
          <w:sz w:val="24"/>
          <w:szCs w:val="24"/>
          <w:lang w:val="ru-RU"/>
        </w:rPr>
        <w:t xml:space="preserve"> зелените</w:t>
      </w:r>
      <w:proofErr w:type="gramEnd"/>
      <w:r w:rsidR="00AF4882">
        <w:rPr>
          <w:rFonts w:ascii="Verdana" w:hAnsi="Verdana"/>
          <w:b w:val="0"/>
          <w:sz w:val="24"/>
          <w:szCs w:val="24"/>
          <w:lang w:val="ru-RU"/>
        </w:rPr>
        <w:t xml:space="preserve"> площи, паркове и аллеи;</w:t>
      </w:r>
      <w:r w:rsidRPr="007E6887">
        <w:rPr>
          <w:rFonts w:ascii="Verdana" w:hAnsi="Verdana"/>
          <w:b w:val="0"/>
          <w:sz w:val="24"/>
          <w:szCs w:val="24"/>
        </w:rPr>
        <w:t>                               </w:t>
      </w:r>
      <w:r w:rsidRPr="007E6887">
        <w:rPr>
          <w:rFonts w:ascii="Verdana" w:hAnsi="Verdana"/>
          <w:b w:val="0"/>
          <w:sz w:val="24"/>
          <w:szCs w:val="24"/>
          <w:lang w:val="ru-RU"/>
        </w:rPr>
        <w:t xml:space="preserve"> </w:t>
      </w:r>
      <w:r w:rsidRPr="007E6887">
        <w:rPr>
          <w:rFonts w:ascii="Verdana" w:hAnsi="Verdana"/>
          <w:b w:val="0"/>
          <w:sz w:val="24"/>
          <w:szCs w:val="24"/>
          <w:lang w:val="ru-RU"/>
        </w:rPr>
        <w:br/>
      </w:r>
      <w:r w:rsidRPr="007E6887">
        <w:rPr>
          <w:rFonts w:ascii="Verdana" w:hAnsi="Verdana"/>
          <w:sz w:val="24"/>
          <w:szCs w:val="24"/>
          <w:lang w:val="ru-RU"/>
        </w:rPr>
        <w:t>6</w:t>
      </w:r>
      <w:r w:rsidRPr="007E6887">
        <w:rPr>
          <w:rFonts w:ascii="Verdana" w:hAnsi="Verdana"/>
          <w:b w:val="0"/>
          <w:sz w:val="24"/>
          <w:szCs w:val="24"/>
          <w:lang w:val="ru-RU"/>
        </w:rPr>
        <w:t>. Повреждането и демонтирането на капаци от канализационни шахти.</w:t>
      </w:r>
    </w:p>
    <w:p w:rsidR="00AF4882" w:rsidRDefault="009F52A7" w:rsidP="00AF4882">
      <w:pPr>
        <w:tabs>
          <w:tab w:val="left" w:pos="993"/>
        </w:tabs>
        <w:jc w:val="both"/>
        <w:rPr>
          <w:rFonts w:ascii="Verdana" w:hAnsi="Verdana" w:cs="Tahoma"/>
          <w:b w:val="0"/>
          <w:color w:val="000000"/>
          <w:sz w:val="24"/>
          <w:szCs w:val="24"/>
          <w:lang w:val="bg-BG"/>
        </w:rPr>
      </w:pPr>
      <w:r w:rsidRPr="007E6887">
        <w:rPr>
          <w:rFonts w:ascii="Verdana" w:hAnsi="Verdana" w:cs="Tahoma"/>
          <w:color w:val="000000"/>
          <w:sz w:val="24"/>
          <w:szCs w:val="24"/>
          <w:lang w:val="bg-BG"/>
        </w:rPr>
        <w:t>Чл.</w:t>
      </w:r>
      <w:r w:rsidRPr="007E6887">
        <w:rPr>
          <w:rFonts w:ascii="Verdana" w:hAnsi="Verdana" w:cs="Tahoma"/>
          <w:color w:val="000000"/>
          <w:sz w:val="24"/>
          <w:szCs w:val="24"/>
          <w:lang w:val="ru-RU"/>
        </w:rPr>
        <w:t>3</w:t>
      </w:r>
      <w:r w:rsidR="00AF4882">
        <w:rPr>
          <w:rFonts w:ascii="Verdana" w:hAnsi="Verdana" w:cs="Tahoma"/>
          <w:color w:val="000000"/>
          <w:sz w:val="24"/>
          <w:szCs w:val="24"/>
          <w:lang w:val="ru-RU"/>
        </w:rPr>
        <w:t>0</w:t>
      </w:r>
      <w:r w:rsidRPr="007E6887">
        <w:rPr>
          <w:rFonts w:ascii="Verdana" w:hAnsi="Verdana" w:cs="Tahoma"/>
          <w:color w:val="000000"/>
          <w:sz w:val="24"/>
          <w:szCs w:val="24"/>
          <w:lang w:val="bg-BG"/>
        </w:rPr>
        <w:t>.</w:t>
      </w:r>
      <w:r w:rsidRPr="007E6887">
        <w:rPr>
          <w:rFonts w:ascii="Verdana" w:hAnsi="Verdana" w:cs="Tahoma"/>
          <w:color w:val="000000"/>
          <w:sz w:val="24"/>
          <w:szCs w:val="24"/>
          <w:lang w:val="en-US"/>
        </w:rPr>
        <w:t xml:space="preserve"> </w:t>
      </w:r>
      <w:r w:rsidRPr="007E6887">
        <w:rPr>
          <w:rFonts w:ascii="Verdana" w:hAnsi="Verdana" w:cs="Tahoma"/>
          <w:b w:val="0"/>
          <w:color w:val="000000"/>
          <w:sz w:val="24"/>
          <w:szCs w:val="24"/>
          <w:lang w:val="bg-BG"/>
        </w:rPr>
        <w:t xml:space="preserve">Забранява се повреждането, унищожаването, премахването, </w:t>
      </w:r>
    </w:p>
    <w:p w:rsidR="009F52A7" w:rsidRPr="007E6887" w:rsidRDefault="009F52A7" w:rsidP="00AF4882">
      <w:pPr>
        <w:tabs>
          <w:tab w:val="left" w:pos="993"/>
        </w:tabs>
        <w:jc w:val="both"/>
        <w:rPr>
          <w:rFonts w:ascii="Verdana" w:hAnsi="Verdana"/>
          <w:b w:val="0"/>
          <w:sz w:val="24"/>
          <w:szCs w:val="24"/>
          <w:lang w:val="ru-RU"/>
        </w:rPr>
      </w:pPr>
      <w:r w:rsidRPr="007E6887">
        <w:rPr>
          <w:rFonts w:ascii="Verdana" w:hAnsi="Verdana" w:cs="Tahoma"/>
          <w:b w:val="0"/>
          <w:color w:val="000000"/>
          <w:sz w:val="24"/>
          <w:szCs w:val="24"/>
          <w:lang w:val="bg-BG"/>
        </w:rPr>
        <w:t xml:space="preserve">преместването или разместването на пътни знаци, указателни табели на протовопожарни хидранти, обяви, реклами, нагледни агитационни материали, рекламни табла, афишарки, паркова мебел и други подобни, поставени на определените за целта места.  </w:t>
      </w:r>
    </w:p>
    <w:p w:rsidR="009F52A7" w:rsidRPr="002A0E77" w:rsidRDefault="009F52A7" w:rsidP="009F52A7">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Pr>
          <w:rFonts w:ascii="Verdana" w:hAnsi="Verdana" w:cs="Tahoma"/>
          <w:color w:val="000000"/>
          <w:sz w:val="24"/>
          <w:szCs w:val="24"/>
          <w:lang w:val="ru-RU"/>
        </w:rPr>
        <w:t>3</w:t>
      </w:r>
      <w:r w:rsidR="00AF4882">
        <w:rPr>
          <w:rFonts w:ascii="Verdana" w:hAnsi="Verdana" w:cs="Tahoma"/>
          <w:color w:val="000000"/>
          <w:sz w:val="24"/>
          <w:szCs w:val="24"/>
          <w:lang w:val="ru-RU"/>
        </w:rPr>
        <w:t>1</w:t>
      </w:r>
      <w:r w:rsidRPr="002A0E77">
        <w:rPr>
          <w:rFonts w:ascii="Verdana" w:hAnsi="Verdana" w:cs="Tahoma"/>
          <w:color w:val="000000"/>
          <w:sz w:val="24"/>
          <w:szCs w:val="24"/>
          <w:lang w:val="bg-BG"/>
        </w:rPr>
        <w:t>.</w:t>
      </w:r>
      <w:r>
        <w:rPr>
          <w:rFonts w:ascii="Verdana" w:hAnsi="Verdana" w:cs="Tahoma"/>
          <w:color w:val="000000"/>
          <w:sz w:val="24"/>
          <w:szCs w:val="24"/>
          <w:lang w:val="en-US"/>
        </w:rPr>
        <w:t xml:space="preserve"> </w:t>
      </w:r>
      <w:r w:rsidRPr="002A0E77">
        <w:rPr>
          <w:rFonts w:ascii="Verdana" w:hAnsi="Verdana" w:cs="Tahoma"/>
          <w:b w:val="0"/>
          <w:color w:val="000000"/>
          <w:sz w:val="24"/>
          <w:szCs w:val="24"/>
          <w:lang w:val="bg-BG"/>
        </w:rPr>
        <w:t>Забранява се писане, драскане и рисуване по фасадите и вътрешната част от общите части на сградите, по оградите, пътните знаци и пътните съоръжения.</w:t>
      </w:r>
    </w:p>
    <w:p w:rsidR="009F52A7" w:rsidRPr="002A0E77" w:rsidRDefault="009F52A7" w:rsidP="009F52A7">
      <w:pPr>
        <w:jc w:val="both"/>
        <w:rPr>
          <w:rFonts w:ascii="Verdana" w:hAnsi="Verdana" w:cs="Tahoma"/>
          <w:b w:val="0"/>
          <w:color w:val="000000"/>
          <w:sz w:val="24"/>
          <w:szCs w:val="24"/>
          <w:lang w:val="bg-BG"/>
        </w:rPr>
      </w:pPr>
      <w:r>
        <w:rPr>
          <w:rFonts w:ascii="Verdana" w:hAnsi="Verdana" w:cs="Tahoma"/>
          <w:color w:val="000000"/>
          <w:sz w:val="24"/>
          <w:szCs w:val="24"/>
          <w:lang w:val="bg-BG"/>
        </w:rPr>
        <w:t>Чл.</w:t>
      </w:r>
      <w:r w:rsidR="00AF4882">
        <w:rPr>
          <w:rFonts w:ascii="Verdana" w:hAnsi="Verdana" w:cs="Tahoma"/>
          <w:color w:val="000000"/>
          <w:sz w:val="24"/>
          <w:szCs w:val="24"/>
          <w:lang w:val="ru-RU"/>
        </w:rPr>
        <w:t>32</w:t>
      </w:r>
      <w:r w:rsidRPr="002A0E77">
        <w:rPr>
          <w:rFonts w:ascii="Verdana" w:hAnsi="Verdana" w:cs="Tahoma"/>
          <w:color w:val="000000"/>
          <w:sz w:val="24"/>
          <w:szCs w:val="24"/>
          <w:lang w:val="bg-BG"/>
        </w:rPr>
        <w:t>.</w:t>
      </w:r>
      <w:r>
        <w:rPr>
          <w:rFonts w:ascii="Verdana" w:hAnsi="Verdana" w:cs="Tahoma"/>
          <w:color w:val="000000"/>
          <w:sz w:val="24"/>
          <w:szCs w:val="24"/>
          <w:lang w:val="en-US"/>
        </w:rPr>
        <w:t xml:space="preserve"> </w:t>
      </w:r>
      <w:r w:rsidRPr="002A0E77">
        <w:rPr>
          <w:rFonts w:ascii="Verdana" w:hAnsi="Verdana" w:cs="Tahoma"/>
          <w:b w:val="0"/>
          <w:color w:val="000000"/>
          <w:sz w:val="24"/>
          <w:szCs w:val="24"/>
          <w:lang w:val="bg-BG"/>
        </w:rPr>
        <w:t>Забранява се повреждането или унищожаването на пътни и тротоарни настилки, съоръжения и принадлежности на площадите, уличната, пътната и алейната мрежа, озеленени площи, детски площадки, декоративни пешеходни плочници и скулптурно-декоративни елементи.</w:t>
      </w:r>
    </w:p>
    <w:p w:rsidR="009F52A7" w:rsidRPr="002A0E77" w:rsidRDefault="009F52A7" w:rsidP="009F52A7">
      <w:pPr>
        <w:jc w:val="both"/>
        <w:rPr>
          <w:rFonts w:ascii="Verdana" w:hAnsi="Verdana" w:cs="Tahoma"/>
          <w:b w:val="0"/>
          <w:i/>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33</w:t>
      </w:r>
      <w:r w:rsidRPr="002A0E77">
        <w:rPr>
          <w:rFonts w:ascii="Verdana" w:hAnsi="Verdana" w:cs="Tahoma"/>
          <w:b w:val="0"/>
          <w:color w:val="000000"/>
          <w:sz w:val="24"/>
          <w:szCs w:val="24"/>
          <w:lang w:val="bg-BG"/>
        </w:rPr>
        <w:t>. Забранява се продажбата, както и поставянето на табели за продажба на превозни средства извън предназначените за тази цел специализирани места</w:t>
      </w:r>
    </w:p>
    <w:p w:rsidR="009F52A7" w:rsidRPr="002A0E77" w:rsidRDefault="009F52A7" w:rsidP="009F52A7">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34</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При снеговалеж и заледяване, всички ръководители на публични учреждения, търговски дружества и кооперации, юридически лица с нестопанска цел, еднолични търговци, лица упражняващи свободна професия и физически лица, обитаващи сгради или обособени обекти в етажната собственост, са длъжни, лично или чрез трети лица, да организират своевременно и постоянно почистване на тротоарите и площадките в района на сградите, които заемат, съответно пред жилищните сгради, за осигуряване на нормален работен процес, безопасно движение и достъп до сградите.</w:t>
      </w:r>
    </w:p>
    <w:p w:rsidR="009F52A7" w:rsidRPr="002A0E77" w:rsidRDefault="009F52A7" w:rsidP="009F52A7">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35</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При почистване на сняг се забранява натрупването му:</w:t>
      </w:r>
    </w:p>
    <w:p w:rsidR="009F52A7" w:rsidRPr="002A0E77" w:rsidRDefault="009F52A7" w:rsidP="009F52A7">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ab/>
        <w:t xml:space="preserve">   1.</w:t>
      </w:r>
      <w:r w:rsidRPr="002A0E77">
        <w:rPr>
          <w:rFonts w:ascii="Verdana" w:hAnsi="Verdana" w:cs="Tahoma"/>
          <w:b w:val="0"/>
          <w:color w:val="000000"/>
          <w:sz w:val="24"/>
          <w:szCs w:val="24"/>
          <w:lang w:val="bg-BG"/>
        </w:rPr>
        <w:t xml:space="preserve"> върху тротоарите, без да се остави място за движение на пешеходците, както и в обсега на автобусни спирки и срещу входове на гаражи;</w:t>
      </w:r>
    </w:p>
    <w:p w:rsidR="009F52A7" w:rsidRPr="002A0E77" w:rsidRDefault="009F52A7" w:rsidP="009F52A7">
      <w:pPr>
        <w:ind w:left="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2.</w:t>
      </w:r>
      <w:r w:rsidRPr="002A0E77">
        <w:rPr>
          <w:rFonts w:ascii="Verdana" w:hAnsi="Verdana" w:cs="Tahoma"/>
          <w:b w:val="0"/>
          <w:color w:val="000000"/>
          <w:sz w:val="24"/>
          <w:szCs w:val="24"/>
          <w:lang w:val="bg-BG"/>
        </w:rPr>
        <w:t xml:space="preserve"> в уличните регули и решетки за оттичането на водата; </w:t>
      </w:r>
    </w:p>
    <w:p w:rsidR="009F52A7" w:rsidRPr="002A0E77" w:rsidRDefault="009F52A7" w:rsidP="009F52A7">
      <w:pPr>
        <w:tabs>
          <w:tab w:val="left" w:pos="993"/>
        </w:tabs>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3.</w:t>
      </w:r>
      <w:r w:rsidRPr="002A0E77">
        <w:rPr>
          <w:rFonts w:ascii="Verdana" w:hAnsi="Verdana" w:cs="Tahoma"/>
          <w:b w:val="0"/>
          <w:color w:val="000000"/>
          <w:sz w:val="24"/>
          <w:szCs w:val="24"/>
          <w:lang w:val="bg-BG"/>
        </w:rPr>
        <w:t xml:space="preserve"> по стволовете на дърветата и в разделителните ивици на </w:t>
      </w:r>
      <w:r w:rsidR="007E6887">
        <w:rPr>
          <w:rFonts w:ascii="Verdana" w:hAnsi="Verdana" w:cs="Tahoma"/>
          <w:b w:val="0"/>
          <w:color w:val="000000"/>
          <w:sz w:val="24"/>
          <w:szCs w:val="24"/>
          <w:lang w:val="bg-BG"/>
        </w:rPr>
        <w:t>улиците</w:t>
      </w:r>
      <w:r w:rsidRPr="002A0E77">
        <w:rPr>
          <w:rFonts w:ascii="Verdana" w:hAnsi="Verdana" w:cs="Tahoma"/>
          <w:b w:val="0"/>
          <w:color w:val="000000"/>
          <w:sz w:val="24"/>
          <w:szCs w:val="24"/>
          <w:lang w:val="bg-BG"/>
        </w:rPr>
        <w:t>, ако снегът е обработен със съответните препарати.</w:t>
      </w:r>
    </w:p>
    <w:p w:rsidR="009F52A7" w:rsidRDefault="009F52A7" w:rsidP="009F52A7">
      <w:pPr>
        <w:tabs>
          <w:tab w:val="left" w:pos="709"/>
        </w:tabs>
        <w:jc w:val="both"/>
        <w:rPr>
          <w:rFonts w:ascii="Verdana" w:hAnsi="Verdana"/>
          <w:b w:val="0"/>
          <w:sz w:val="24"/>
          <w:szCs w:val="24"/>
          <w:lang w:val="ru-RU"/>
        </w:rPr>
      </w:pPr>
      <w:r>
        <w:rPr>
          <w:rStyle w:val="ac"/>
          <w:rFonts w:ascii="Verdana" w:hAnsi="Verdana"/>
          <w:b/>
          <w:sz w:val="24"/>
          <w:szCs w:val="24"/>
          <w:lang w:val="ru-RU"/>
        </w:rPr>
        <w:t>Чл.</w:t>
      </w:r>
      <w:r w:rsidR="00AF4882">
        <w:rPr>
          <w:rStyle w:val="ac"/>
          <w:rFonts w:ascii="Verdana" w:hAnsi="Verdana"/>
          <w:b/>
          <w:sz w:val="24"/>
          <w:szCs w:val="24"/>
          <w:lang w:val="ru-RU"/>
        </w:rPr>
        <w:t>36</w:t>
      </w:r>
      <w:r w:rsidRPr="00497E8F">
        <w:rPr>
          <w:rStyle w:val="ac"/>
          <w:rFonts w:ascii="Verdana" w:hAnsi="Verdana"/>
          <w:b/>
          <w:sz w:val="24"/>
          <w:szCs w:val="24"/>
          <w:lang w:val="ru-RU"/>
        </w:rPr>
        <w:t>.</w:t>
      </w:r>
      <w:r w:rsidRPr="00497E8F">
        <w:rPr>
          <w:lang w:val="ru-RU"/>
        </w:rPr>
        <w:t> </w:t>
      </w:r>
      <w:r w:rsidRPr="00497E8F">
        <w:rPr>
          <w:rFonts w:ascii="Verdana" w:hAnsi="Verdana"/>
          <w:b w:val="0"/>
          <w:sz w:val="24"/>
          <w:szCs w:val="24"/>
          <w:lang w:val="ru-RU"/>
        </w:rPr>
        <w:t xml:space="preserve"> Собствениците на моторни превозни средства са длъжни да поддържат чистотата на терените, използвани за паркирането и местодомуването им.</w:t>
      </w:r>
    </w:p>
    <w:p w:rsidR="009F52A7" w:rsidRDefault="009F52A7" w:rsidP="009F52A7">
      <w:pPr>
        <w:tabs>
          <w:tab w:val="left" w:pos="709"/>
        </w:tabs>
        <w:jc w:val="both"/>
        <w:rPr>
          <w:rFonts w:ascii="Verdana" w:hAnsi="Verdana"/>
          <w:b w:val="0"/>
          <w:sz w:val="24"/>
          <w:szCs w:val="24"/>
          <w:lang w:val="ru-RU"/>
        </w:rPr>
      </w:pPr>
      <w:r>
        <w:rPr>
          <w:rStyle w:val="ac"/>
          <w:rFonts w:ascii="Verdana" w:hAnsi="Verdana"/>
          <w:b/>
          <w:sz w:val="24"/>
          <w:szCs w:val="24"/>
          <w:lang w:val="ru-RU"/>
        </w:rPr>
        <w:t>Чл.</w:t>
      </w:r>
      <w:r w:rsidR="00AF4882">
        <w:rPr>
          <w:rStyle w:val="ac"/>
          <w:rFonts w:ascii="Verdana" w:hAnsi="Verdana"/>
          <w:b/>
          <w:sz w:val="24"/>
          <w:szCs w:val="24"/>
          <w:lang w:val="ru-RU"/>
        </w:rPr>
        <w:t>37</w:t>
      </w:r>
      <w:r w:rsidRPr="00497E8F">
        <w:rPr>
          <w:rStyle w:val="ac"/>
          <w:rFonts w:ascii="Verdana" w:hAnsi="Verdana"/>
          <w:b/>
          <w:sz w:val="24"/>
          <w:szCs w:val="24"/>
          <w:lang w:val="ru-RU"/>
        </w:rPr>
        <w:t>.</w:t>
      </w:r>
      <w:r w:rsidRPr="00497E8F">
        <w:rPr>
          <w:rFonts w:ascii="Verdana" w:hAnsi="Verdana"/>
          <w:b w:val="0"/>
          <w:sz w:val="24"/>
          <w:szCs w:val="24"/>
          <w:lang w:val="ru-RU"/>
        </w:rPr>
        <w:t xml:space="preserve"> Събирането, транспортирането, временното съхранение и разкомплектоване на излезли от употреба МПС</w:t>
      </w:r>
      <w:r w:rsidRPr="00497E8F">
        <w:rPr>
          <w:rFonts w:ascii="Verdana" w:hAnsi="Verdana"/>
          <w:b w:val="0"/>
          <w:sz w:val="24"/>
          <w:szCs w:val="24"/>
        </w:rPr>
        <w:t> </w:t>
      </w:r>
      <w:r w:rsidRPr="00497E8F">
        <w:rPr>
          <w:rFonts w:ascii="Verdana" w:hAnsi="Verdana"/>
          <w:b w:val="0"/>
          <w:sz w:val="24"/>
          <w:szCs w:val="24"/>
          <w:lang w:val="ru-RU"/>
        </w:rPr>
        <w:t xml:space="preserve"> и</w:t>
      </w:r>
      <w:r w:rsidRPr="00497E8F">
        <w:rPr>
          <w:rFonts w:ascii="Verdana" w:hAnsi="Verdana"/>
          <w:b w:val="0"/>
          <w:sz w:val="24"/>
          <w:szCs w:val="24"/>
        </w:rPr>
        <w:t> </w:t>
      </w:r>
      <w:r w:rsidRPr="00497E8F">
        <w:rPr>
          <w:rFonts w:ascii="Verdana" w:hAnsi="Verdana"/>
          <w:b w:val="0"/>
          <w:sz w:val="24"/>
          <w:szCs w:val="24"/>
          <w:lang w:val="ru-RU"/>
        </w:rPr>
        <w:t xml:space="preserve"> обезвреждането на образуваните отпадъци от МПС се извършва от лица, притежаващи разрешение по чл.</w:t>
      </w:r>
      <w:r>
        <w:rPr>
          <w:rFonts w:ascii="Verdana" w:hAnsi="Verdana"/>
          <w:b w:val="0"/>
          <w:sz w:val="24"/>
          <w:szCs w:val="24"/>
          <w:lang w:val="ru-RU"/>
        </w:rPr>
        <w:t>6</w:t>
      </w:r>
      <w:r w:rsidRPr="00497E8F">
        <w:rPr>
          <w:rFonts w:ascii="Verdana" w:hAnsi="Verdana"/>
          <w:b w:val="0"/>
          <w:sz w:val="24"/>
          <w:szCs w:val="24"/>
          <w:lang w:val="ru-RU"/>
        </w:rPr>
        <w:t>7 от Закона за управление на отпадъците.</w:t>
      </w:r>
      <w:r w:rsidRPr="00497E8F">
        <w:rPr>
          <w:rFonts w:ascii="Verdana" w:hAnsi="Verdana"/>
          <w:b w:val="0"/>
          <w:sz w:val="24"/>
          <w:szCs w:val="24"/>
          <w:lang w:val="ru-RU"/>
        </w:rPr>
        <w:br/>
      </w:r>
      <w:r>
        <w:rPr>
          <w:rStyle w:val="ac"/>
          <w:rFonts w:ascii="Verdana" w:hAnsi="Verdana"/>
          <w:b/>
          <w:sz w:val="24"/>
          <w:szCs w:val="24"/>
          <w:lang w:val="ru-RU"/>
        </w:rPr>
        <w:t>Чл.</w:t>
      </w:r>
      <w:r w:rsidR="00AF4882">
        <w:rPr>
          <w:rStyle w:val="ac"/>
          <w:rFonts w:ascii="Verdana" w:hAnsi="Verdana"/>
          <w:b/>
          <w:sz w:val="24"/>
          <w:szCs w:val="24"/>
          <w:lang w:val="ru-RU"/>
        </w:rPr>
        <w:t>38</w:t>
      </w:r>
      <w:r w:rsidRPr="00497E8F">
        <w:rPr>
          <w:rStyle w:val="ac"/>
          <w:rFonts w:ascii="Verdana" w:hAnsi="Verdana"/>
          <w:sz w:val="24"/>
          <w:szCs w:val="24"/>
          <w:lang w:val="ru-RU"/>
        </w:rPr>
        <w:t>.</w:t>
      </w:r>
      <w:r w:rsidRPr="00497E8F">
        <w:rPr>
          <w:rFonts w:ascii="Verdana" w:hAnsi="Verdana"/>
          <w:b w:val="0"/>
          <w:sz w:val="24"/>
          <w:szCs w:val="24"/>
        </w:rPr>
        <w:t> </w:t>
      </w:r>
      <w:r w:rsidRPr="00497E8F">
        <w:rPr>
          <w:rFonts w:ascii="Verdana" w:hAnsi="Verdana"/>
          <w:b w:val="0"/>
          <w:sz w:val="24"/>
          <w:szCs w:val="24"/>
          <w:lang w:val="ru-RU"/>
        </w:rPr>
        <w:t xml:space="preserve"> Собствениците на МПС с прекратена регистрация (излезли от употреба) се задължават да ги предадат на площадки </w:t>
      </w:r>
      <w:proofErr w:type="gramStart"/>
      <w:r w:rsidRPr="00497E8F">
        <w:rPr>
          <w:rFonts w:ascii="Verdana" w:hAnsi="Verdana"/>
          <w:b w:val="0"/>
          <w:sz w:val="24"/>
          <w:szCs w:val="24"/>
          <w:lang w:val="ru-RU"/>
        </w:rPr>
        <w:t>за</w:t>
      </w:r>
      <w:proofErr w:type="gramEnd"/>
      <w:r w:rsidRPr="00497E8F">
        <w:rPr>
          <w:rFonts w:ascii="Verdana" w:hAnsi="Verdana"/>
          <w:b w:val="0"/>
          <w:sz w:val="24"/>
          <w:szCs w:val="24"/>
          <w:lang w:val="ru-RU"/>
        </w:rPr>
        <w:t xml:space="preserve"> временно съхранение или в центрове за разкомплектоване, когато се намират на общинска собственост.</w:t>
      </w:r>
      <w:r w:rsidRPr="00497E8F">
        <w:rPr>
          <w:rFonts w:ascii="Verdana" w:hAnsi="Verdana"/>
          <w:b w:val="0"/>
          <w:sz w:val="24"/>
          <w:szCs w:val="24"/>
          <w:lang w:val="ru-RU"/>
        </w:rPr>
        <w:br/>
      </w:r>
      <w:r>
        <w:rPr>
          <w:rStyle w:val="ac"/>
          <w:rFonts w:ascii="Verdana" w:hAnsi="Verdana"/>
          <w:b/>
          <w:sz w:val="24"/>
          <w:szCs w:val="24"/>
          <w:lang w:val="ru-RU"/>
        </w:rPr>
        <w:t>Чл.</w:t>
      </w:r>
      <w:r w:rsidR="00AF4882">
        <w:rPr>
          <w:rStyle w:val="ac"/>
          <w:rFonts w:ascii="Verdana" w:hAnsi="Verdana"/>
          <w:b/>
          <w:sz w:val="24"/>
          <w:szCs w:val="24"/>
          <w:lang w:val="ru-RU"/>
        </w:rPr>
        <w:t>39</w:t>
      </w:r>
      <w:r w:rsidRPr="00497E8F">
        <w:rPr>
          <w:rStyle w:val="ac"/>
          <w:rFonts w:ascii="Verdana" w:hAnsi="Verdana"/>
          <w:b/>
          <w:sz w:val="24"/>
          <w:szCs w:val="24"/>
          <w:lang w:val="ru-RU"/>
        </w:rPr>
        <w:t>.</w:t>
      </w:r>
      <w:r w:rsidRPr="00497E8F">
        <w:rPr>
          <w:rStyle w:val="ac"/>
          <w:rFonts w:ascii="Verdana" w:hAnsi="Verdana"/>
          <w:sz w:val="24"/>
          <w:szCs w:val="24"/>
        </w:rPr>
        <w:t> </w:t>
      </w:r>
      <w:r w:rsidRPr="00497E8F">
        <w:rPr>
          <w:rFonts w:ascii="Verdana" w:hAnsi="Verdana"/>
          <w:b w:val="0"/>
          <w:sz w:val="24"/>
          <w:szCs w:val="24"/>
          <w:lang w:val="ru-RU"/>
        </w:rPr>
        <w:t xml:space="preserve"> Собствениците на</w:t>
      </w:r>
      <w:r w:rsidRPr="00497E8F">
        <w:rPr>
          <w:rFonts w:ascii="Verdana" w:hAnsi="Verdana"/>
          <w:b w:val="0"/>
          <w:sz w:val="24"/>
          <w:szCs w:val="24"/>
        </w:rPr>
        <w:t> </w:t>
      </w:r>
      <w:r w:rsidRPr="00497E8F">
        <w:rPr>
          <w:rFonts w:ascii="Verdana" w:hAnsi="Verdana"/>
          <w:b w:val="0"/>
          <w:sz w:val="24"/>
          <w:szCs w:val="24"/>
          <w:lang w:val="ru-RU"/>
        </w:rPr>
        <w:t xml:space="preserve"> излезли от употреба МПС могат да ги </w:t>
      </w:r>
      <w:r w:rsidRPr="00497E8F">
        <w:rPr>
          <w:rFonts w:ascii="Verdana" w:hAnsi="Verdana"/>
          <w:b w:val="0"/>
          <w:sz w:val="24"/>
          <w:szCs w:val="24"/>
          <w:lang w:val="ru-RU"/>
        </w:rPr>
        <w:lastRenderedPageBreak/>
        <w:t xml:space="preserve">съхраняват в имоти – частна собственост, като са длъжни да не допускат замърсяване с отпадъци от тях </w:t>
      </w:r>
      <w:proofErr w:type="gramStart"/>
      <w:r w:rsidRPr="00497E8F">
        <w:rPr>
          <w:rFonts w:ascii="Verdana" w:hAnsi="Verdana"/>
          <w:b w:val="0"/>
          <w:sz w:val="24"/>
          <w:szCs w:val="24"/>
          <w:lang w:val="ru-RU"/>
        </w:rPr>
        <w:t>до</w:t>
      </w:r>
      <w:proofErr w:type="gramEnd"/>
      <w:r w:rsidRPr="00497E8F">
        <w:rPr>
          <w:rFonts w:ascii="Verdana" w:hAnsi="Verdana"/>
          <w:b w:val="0"/>
          <w:sz w:val="24"/>
          <w:szCs w:val="24"/>
          <w:lang w:val="ru-RU"/>
        </w:rPr>
        <w:t xml:space="preserve"> предаването им в центровете за разкомплектоване.</w:t>
      </w:r>
      <w:r w:rsidRPr="00497E8F">
        <w:rPr>
          <w:rFonts w:ascii="Verdana" w:hAnsi="Verdana"/>
          <w:b w:val="0"/>
          <w:sz w:val="24"/>
          <w:szCs w:val="24"/>
          <w:lang w:val="ru-RU"/>
        </w:rPr>
        <w:br/>
      </w:r>
      <w:proofErr w:type="gramStart"/>
      <w:r>
        <w:rPr>
          <w:rStyle w:val="ac"/>
          <w:rFonts w:ascii="Verdana" w:hAnsi="Verdana"/>
          <w:b/>
          <w:sz w:val="24"/>
          <w:szCs w:val="24"/>
          <w:lang w:val="ru-RU"/>
        </w:rPr>
        <w:t>Чл.</w:t>
      </w:r>
      <w:r w:rsidR="00AF4882">
        <w:rPr>
          <w:rStyle w:val="ac"/>
          <w:rFonts w:ascii="Verdana" w:hAnsi="Verdana"/>
          <w:b/>
          <w:sz w:val="24"/>
          <w:szCs w:val="24"/>
          <w:lang w:val="ru-RU"/>
        </w:rPr>
        <w:t>40</w:t>
      </w:r>
      <w:r w:rsidRPr="00497E8F">
        <w:rPr>
          <w:rStyle w:val="ac"/>
          <w:rFonts w:ascii="Verdana" w:hAnsi="Verdana"/>
          <w:b/>
          <w:sz w:val="24"/>
          <w:szCs w:val="24"/>
          <w:lang w:val="ru-RU"/>
        </w:rPr>
        <w:t>.</w:t>
      </w:r>
      <w:r w:rsidRPr="00497E8F">
        <w:rPr>
          <w:rStyle w:val="ac"/>
          <w:rFonts w:ascii="Verdana" w:hAnsi="Verdana"/>
          <w:sz w:val="24"/>
          <w:szCs w:val="24"/>
          <w:lang w:val="ru-RU"/>
        </w:rPr>
        <w:t xml:space="preserve"> </w:t>
      </w:r>
      <w:r w:rsidRPr="00497E8F">
        <w:rPr>
          <w:rFonts w:ascii="Verdana" w:hAnsi="Verdana"/>
          <w:sz w:val="24"/>
          <w:szCs w:val="24"/>
          <w:lang w:val="ru-RU"/>
        </w:rPr>
        <w:t>(1)</w:t>
      </w:r>
      <w:r w:rsidRPr="00497E8F">
        <w:rPr>
          <w:rFonts w:ascii="Verdana" w:hAnsi="Verdana"/>
          <w:b w:val="0"/>
          <w:sz w:val="24"/>
          <w:szCs w:val="24"/>
          <w:lang w:val="ru-RU"/>
        </w:rPr>
        <w:t xml:space="preserve"> В случаите, когато МПС не може да бъде идентифицирано, поради липса на регистрационен номер или при невъзможност собственика да бъде установен и се намира в общинска собственост – редът за събирането и управлението на отпадъците от излезли от употреба МПС се извършва от длъжностни лица, определени от кмет</w:t>
      </w:r>
      <w:r w:rsidR="005572AD">
        <w:rPr>
          <w:rFonts w:ascii="Verdana" w:hAnsi="Verdana"/>
          <w:b w:val="0"/>
          <w:sz w:val="24"/>
          <w:szCs w:val="24"/>
          <w:lang w:val="ru-RU"/>
        </w:rPr>
        <w:t>а със съдействието на полицията;</w:t>
      </w:r>
      <w:proofErr w:type="gramEnd"/>
    </w:p>
    <w:p w:rsidR="009F52A7" w:rsidRDefault="009F52A7" w:rsidP="000A188D">
      <w:pPr>
        <w:tabs>
          <w:tab w:val="left" w:pos="993"/>
        </w:tabs>
        <w:jc w:val="both"/>
        <w:rPr>
          <w:rFonts w:ascii="Verdana" w:hAnsi="Verdana"/>
          <w:b w:val="0"/>
          <w:sz w:val="24"/>
          <w:szCs w:val="24"/>
          <w:lang w:val="ru-RU"/>
        </w:rPr>
      </w:pPr>
      <w:r>
        <w:rPr>
          <w:rFonts w:ascii="Verdana" w:hAnsi="Verdana"/>
          <w:b w:val="0"/>
          <w:sz w:val="24"/>
          <w:szCs w:val="24"/>
          <w:lang w:val="ru-RU"/>
        </w:rPr>
        <w:t xml:space="preserve">           </w:t>
      </w:r>
      <w:r w:rsidRPr="00497E8F">
        <w:rPr>
          <w:rFonts w:ascii="Verdana" w:hAnsi="Verdana"/>
          <w:sz w:val="24"/>
          <w:szCs w:val="24"/>
          <w:lang w:val="ru-RU"/>
        </w:rPr>
        <w:t>(</w:t>
      </w:r>
      <w:r w:rsidR="007A7336">
        <w:rPr>
          <w:rFonts w:ascii="Verdana" w:hAnsi="Verdana"/>
          <w:sz w:val="24"/>
          <w:szCs w:val="24"/>
          <w:lang w:val="ru-RU"/>
        </w:rPr>
        <w:t>2</w:t>
      </w:r>
      <w:r w:rsidRPr="00497E8F">
        <w:rPr>
          <w:rFonts w:ascii="Verdana" w:hAnsi="Verdana"/>
          <w:sz w:val="24"/>
          <w:szCs w:val="24"/>
          <w:lang w:val="ru-RU"/>
        </w:rPr>
        <w:t>)</w:t>
      </w:r>
      <w:r w:rsidRPr="00497E8F">
        <w:rPr>
          <w:rFonts w:ascii="Verdana" w:hAnsi="Verdana"/>
          <w:b w:val="0"/>
          <w:sz w:val="24"/>
          <w:szCs w:val="24"/>
          <w:lang w:val="ru-RU"/>
        </w:rPr>
        <w:t xml:space="preserve"> Кметът на населеното място издава з</w:t>
      </w:r>
      <w:r w:rsidR="005572AD">
        <w:rPr>
          <w:rFonts w:ascii="Verdana" w:hAnsi="Verdana"/>
          <w:b w:val="0"/>
          <w:sz w:val="24"/>
          <w:szCs w:val="24"/>
          <w:lang w:val="ru-RU"/>
        </w:rPr>
        <w:t>аповед за вдигане на автомобила;</w:t>
      </w:r>
      <w:r w:rsidRPr="00497E8F">
        <w:rPr>
          <w:rFonts w:ascii="Verdana" w:hAnsi="Verdana"/>
          <w:b w:val="0"/>
          <w:sz w:val="24"/>
          <w:szCs w:val="24"/>
          <w:lang w:val="ru-RU"/>
        </w:rPr>
        <w:br/>
      </w:r>
      <w:r>
        <w:rPr>
          <w:rFonts w:ascii="Verdana" w:hAnsi="Verdana"/>
          <w:b w:val="0"/>
          <w:sz w:val="24"/>
          <w:szCs w:val="24"/>
          <w:lang w:val="ru-RU"/>
        </w:rPr>
        <w:t xml:space="preserve">           </w:t>
      </w:r>
      <w:r w:rsidRPr="00497E8F">
        <w:rPr>
          <w:rFonts w:ascii="Verdana" w:hAnsi="Verdana"/>
          <w:sz w:val="24"/>
          <w:szCs w:val="24"/>
          <w:lang w:val="ru-RU"/>
        </w:rPr>
        <w:t>(</w:t>
      </w:r>
      <w:r w:rsidR="007A7336">
        <w:rPr>
          <w:rFonts w:ascii="Verdana" w:hAnsi="Verdana"/>
          <w:sz w:val="24"/>
          <w:szCs w:val="24"/>
          <w:lang w:val="ru-RU"/>
        </w:rPr>
        <w:t>3</w:t>
      </w:r>
      <w:r w:rsidRPr="00497E8F">
        <w:rPr>
          <w:rFonts w:ascii="Verdana" w:hAnsi="Verdana"/>
          <w:sz w:val="24"/>
          <w:szCs w:val="24"/>
          <w:lang w:val="ru-RU"/>
        </w:rPr>
        <w:t>)</w:t>
      </w:r>
      <w:r w:rsidRPr="00497E8F">
        <w:rPr>
          <w:rFonts w:ascii="Verdana" w:hAnsi="Verdana"/>
          <w:b w:val="0"/>
          <w:sz w:val="24"/>
          <w:szCs w:val="24"/>
          <w:lang w:val="ru-RU"/>
        </w:rPr>
        <w:t xml:space="preserve"> Заповедта се изпълнява от </w:t>
      </w:r>
      <w:r w:rsidR="007E6887">
        <w:rPr>
          <w:rFonts w:ascii="Verdana" w:hAnsi="Verdana"/>
          <w:b w:val="0"/>
          <w:sz w:val="24"/>
          <w:szCs w:val="24"/>
          <w:lang w:val="ru-RU"/>
        </w:rPr>
        <w:t xml:space="preserve">общината и </w:t>
      </w:r>
      <w:proofErr w:type="gramStart"/>
      <w:r w:rsidR="007E6887">
        <w:rPr>
          <w:rFonts w:ascii="Verdana" w:hAnsi="Verdana"/>
          <w:b w:val="0"/>
          <w:sz w:val="24"/>
          <w:szCs w:val="24"/>
          <w:lang w:val="ru-RU"/>
        </w:rPr>
        <w:t>за</w:t>
      </w:r>
      <w:proofErr w:type="gramEnd"/>
      <w:r w:rsidR="007E6887">
        <w:rPr>
          <w:rFonts w:ascii="Verdana" w:hAnsi="Verdana"/>
          <w:b w:val="0"/>
          <w:sz w:val="24"/>
          <w:szCs w:val="24"/>
          <w:lang w:val="ru-RU"/>
        </w:rPr>
        <w:t xml:space="preserve"> сметка на собственика</w:t>
      </w:r>
      <w:r w:rsidRPr="00497E8F">
        <w:rPr>
          <w:rFonts w:ascii="Verdana" w:hAnsi="Verdana"/>
          <w:b w:val="0"/>
          <w:sz w:val="24"/>
          <w:szCs w:val="24"/>
          <w:lang w:val="ru-RU"/>
        </w:rPr>
        <w:t>.</w:t>
      </w:r>
    </w:p>
    <w:p w:rsidR="00AF4882" w:rsidRDefault="00AF4882" w:rsidP="000A188D">
      <w:pPr>
        <w:tabs>
          <w:tab w:val="left" w:pos="993"/>
        </w:tabs>
        <w:jc w:val="both"/>
        <w:rPr>
          <w:rFonts w:ascii="Verdana" w:hAnsi="Verdana"/>
          <w:b w:val="0"/>
          <w:sz w:val="24"/>
          <w:szCs w:val="24"/>
          <w:lang w:val="ru-RU"/>
        </w:rPr>
      </w:pPr>
      <w:r>
        <w:rPr>
          <w:rFonts w:ascii="Verdana" w:hAnsi="Verdana"/>
          <w:sz w:val="24"/>
          <w:szCs w:val="24"/>
          <w:lang w:val="ru-RU"/>
        </w:rPr>
        <w:t>Чл.41.</w:t>
      </w:r>
      <w:r w:rsidR="009F52A7">
        <w:rPr>
          <w:rFonts w:ascii="Verdana" w:hAnsi="Verdana"/>
          <w:b w:val="0"/>
          <w:sz w:val="24"/>
          <w:szCs w:val="24"/>
          <w:lang w:val="ru-RU"/>
        </w:rPr>
        <w:t xml:space="preserve"> </w:t>
      </w:r>
      <w:r>
        <w:rPr>
          <w:rFonts w:ascii="Verdana" w:hAnsi="Verdana"/>
          <w:b w:val="0"/>
          <w:sz w:val="24"/>
          <w:szCs w:val="24"/>
          <w:lang w:val="ru-RU"/>
        </w:rPr>
        <w:t>Забранява се:</w:t>
      </w:r>
    </w:p>
    <w:p w:rsidR="009F52A7" w:rsidRDefault="00AF4882" w:rsidP="000A188D">
      <w:pPr>
        <w:tabs>
          <w:tab w:val="left" w:pos="993"/>
        </w:tabs>
        <w:jc w:val="both"/>
        <w:rPr>
          <w:rFonts w:ascii="Verdana" w:hAnsi="Verdana"/>
          <w:b w:val="0"/>
          <w:sz w:val="24"/>
          <w:szCs w:val="24"/>
          <w:lang w:val="ru-RU"/>
        </w:rPr>
      </w:pPr>
      <w:r>
        <w:rPr>
          <w:rFonts w:ascii="Verdana" w:hAnsi="Verdana"/>
          <w:b w:val="0"/>
          <w:sz w:val="24"/>
          <w:szCs w:val="24"/>
          <w:lang w:val="ru-RU"/>
        </w:rPr>
        <w:tab/>
      </w:r>
      <w:r>
        <w:rPr>
          <w:rFonts w:ascii="Verdana" w:hAnsi="Verdana"/>
          <w:sz w:val="24"/>
          <w:szCs w:val="24"/>
          <w:lang w:val="ru-RU"/>
        </w:rPr>
        <w:t>(1</w:t>
      </w:r>
      <w:r w:rsidR="009F52A7" w:rsidRPr="00FE10C5">
        <w:rPr>
          <w:rFonts w:ascii="Verdana" w:hAnsi="Verdana"/>
          <w:sz w:val="24"/>
          <w:szCs w:val="24"/>
          <w:lang w:val="ru-RU"/>
        </w:rPr>
        <w:t xml:space="preserve">) </w:t>
      </w:r>
      <w:r w:rsidR="009F52A7" w:rsidRPr="00FE10C5">
        <w:rPr>
          <w:rFonts w:ascii="Verdana" w:hAnsi="Verdana"/>
          <w:b w:val="0"/>
          <w:sz w:val="24"/>
          <w:szCs w:val="24"/>
          <w:lang w:val="ru-RU"/>
        </w:rPr>
        <w:t xml:space="preserve">своеволното преместване на съдовете </w:t>
      </w:r>
      <w:proofErr w:type="gramStart"/>
      <w:r w:rsidR="009F52A7" w:rsidRPr="00FE10C5">
        <w:rPr>
          <w:rFonts w:ascii="Verdana" w:hAnsi="Verdana"/>
          <w:b w:val="0"/>
          <w:sz w:val="24"/>
          <w:szCs w:val="24"/>
          <w:lang w:val="ru-RU"/>
        </w:rPr>
        <w:t>за</w:t>
      </w:r>
      <w:proofErr w:type="gramEnd"/>
      <w:r w:rsidR="009F52A7" w:rsidRPr="00FE10C5">
        <w:rPr>
          <w:rFonts w:ascii="Verdana" w:hAnsi="Verdana"/>
          <w:b w:val="0"/>
          <w:sz w:val="24"/>
          <w:szCs w:val="24"/>
          <w:lang w:val="ru-RU"/>
        </w:rPr>
        <w:t xml:space="preserve"> </w:t>
      </w:r>
      <w:proofErr w:type="gramStart"/>
      <w:r w:rsidR="009F52A7" w:rsidRPr="00FE10C5">
        <w:rPr>
          <w:rFonts w:ascii="Verdana" w:hAnsi="Verdana"/>
          <w:b w:val="0"/>
          <w:sz w:val="24"/>
          <w:szCs w:val="24"/>
          <w:lang w:val="ru-RU"/>
        </w:rPr>
        <w:t>смет</w:t>
      </w:r>
      <w:proofErr w:type="gramEnd"/>
      <w:r w:rsidR="009F52A7" w:rsidRPr="00FE10C5">
        <w:rPr>
          <w:rFonts w:ascii="Verdana" w:hAnsi="Verdana"/>
          <w:b w:val="0"/>
          <w:sz w:val="24"/>
          <w:szCs w:val="24"/>
          <w:lang w:val="ru-RU"/>
        </w:rPr>
        <w:t xml:space="preserve"> от определените им места и паркирането на МПС</w:t>
      </w:r>
      <w:r w:rsidR="009F52A7" w:rsidRPr="00FE10C5">
        <w:rPr>
          <w:rFonts w:ascii="Verdana" w:hAnsi="Verdana"/>
          <w:b w:val="0"/>
          <w:sz w:val="24"/>
          <w:szCs w:val="24"/>
        </w:rPr>
        <w:t> </w:t>
      </w:r>
      <w:r w:rsidR="009F52A7" w:rsidRPr="00FE10C5">
        <w:rPr>
          <w:rFonts w:ascii="Verdana" w:hAnsi="Verdana"/>
          <w:b w:val="0"/>
          <w:sz w:val="24"/>
          <w:szCs w:val="24"/>
          <w:lang w:val="ru-RU"/>
        </w:rPr>
        <w:t xml:space="preserve"> в зоната до тях, пречещо на извозването им;</w:t>
      </w:r>
    </w:p>
    <w:p w:rsidR="009F52A7" w:rsidRDefault="009F52A7" w:rsidP="009F52A7">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00AF4882">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2</w:t>
      </w:r>
      <w:r>
        <w:rPr>
          <w:rFonts w:ascii="Verdana" w:hAnsi="Verdana"/>
          <w:sz w:val="24"/>
          <w:szCs w:val="24"/>
          <w:lang w:val="ru-RU"/>
        </w:rPr>
        <w:t>)</w:t>
      </w:r>
      <w:r w:rsidRPr="00497E8F">
        <w:rPr>
          <w:rFonts w:ascii="Verdana" w:hAnsi="Verdana"/>
          <w:b w:val="0"/>
          <w:sz w:val="24"/>
          <w:szCs w:val="24"/>
        </w:rPr>
        <w:t>  </w:t>
      </w:r>
      <w:r w:rsidRPr="00497E8F">
        <w:rPr>
          <w:rFonts w:ascii="Verdana" w:hAnsi="Verdana"/>
          <w:b w:val="0"/>
          <w:sz w:val="24"/>
          <w:szCs w:val="24"/>
          <w:lang w:val="ru-RU"/>
        </w:rPr>
        <w:t xml:space="preserve"> </w:t>
      </w:r>
      <w:r w:rsidRPr="00497E8F">
        <w:rPr>
          <w:rFonts w:ascii="Verdana" w:hAnsi="Verdana"/>
          <w:b w:val="0"/>
          <w:sz w:val="24"/>
          <w:szCs w:val="24"/>
        </w:rPr>
        <w:t> </w:t>
      </w:r>
      <w:r w:rsidRPr="00497E8F">
        <w:rPr>
          <w:rFonts w:ascii="Verdana" w:hAnsi="Verdana"/>
          <w:b w:val="0"/>
          <w:sz w:val="24"/>
          <w:szCs w:val="24"/>
          <w:lang w:val="ru-RU"/>
        </w:rPr>
        <w:t xml:space="preserve">изливането на гориво-смазочни материали на обществени места, както и миенето на МПС на </w:t>
      </w:r>
      <w:r w:rsidR="005572AD">
        <w:rPr>
          <w:rFonts w:ascii="Verdana" w:hAnsi="Verdana"/>
          <w:b w:val="0"/>
          <w:sz w:val="24"/>
          <w:szCs w:val="24"/>
          <w:lang w:val="ru-RU"/>
        </w:rPr>
        <w:t>обществени места.</w:t>
      </w:r>
    </w:p>
    <w:p w:rsidR="009F52A7" w:rsidRPr="00D25159" w:rsidRDefault="009F52A7" w:rsidP="009F52A7">
      <w:pPr>
        <w:jc w:val="both"/>
        <w:rPr>
          <w:rFonts w:ascii="Verdana" w:hAnsi="Verdana"/>
          <w:b w:val="0"/>
          <w:color w:val="000000"/>
          <w:sz w:val="24"/>
          <w:szCs w:val="24"/>
          <w:lang w:val="ru-RU"/>
        </w:rPr>
      </w:pPr>
      <w:r w:rsidRPr="00A21DC6">
        <w:rPr>
          <w:rFonts w:ascii="Verdana" w:hAnsi="Verdana"/>
          <w:color w:val="000000"/>
          <w:sz w:val="24"/>
          <w:szCs w:val="24"/>
          <w:lang w:val="ru-RU"/>
        </w:rPr>
        <w:t>Чл.</w:t>
      </w:r>
      <w:r w:rsidR="00AF4882">
        <w:rPr>
          <w:rFonts w:ascii="Verdana" w:hAnsi="Verdana"/>
          <w:color w:val="000000"/>
          <w:sz w:val="24"/>
          <w:szCs w:val="24"/>
          <w:lang w:val="ru-RU"/>
        </w:rPr>
        <w:t>42</w:t>
      </w:r>
      <w:r w:rsidRPr="00A21DC6">
        <w:rPr>
          <w:rFonts w:ascii="Verdana" w:hAnsi="Verdana"/>
          <w:color w:val="000000"/>
          <w:sz w:val="24"/>
          <w:szCs w:val="24"/>
          <w:lang w:val="ru-RU"/>
        </w:rPr>
        <w:t>.(1)</w:t>
      </w:r>
      <w:r w:rsidRPr="00A21DC6">
        <w:rPr>
          <w:rFonts w:ascii="Verdana" w:hAnsi="Verdana"/>
          <w:b w:val="0"/>
          <w:color w:val="000000"/>
          <w:sz w:val="24"/>
          <w:szCs w:val="24"/>
          <w:lang w:val="ru-RU"/>
        </w:rPr>
        <w:t xml:space="preserve"> Временно п</w:t>
      </w:r>
      <w:r w:rsidRPr="00D25159">
        <w:rPr>
          <w:rFonts w:ascii="Verdana" w:hAnsi="Verdana"/>
          <w:b w:val="0"/>
          <w:color w:val="000000"/>
          <w:sz w:val="24"/>
          <w:szCs w:val="24"/>
          <w:lang w:val="ru-RU"/>
        </w:rPr>
        <w:t xml:space="preserve">олзване на тротоари, площади, улични платна и други терени за разполагане на строителни материали, във връзка с извършване на строителство, ремонт и преустройство на сгради, се извършва след писмено разрешение, издадено </w:t>
      </w:r>
      <w:proofErr w:type="gramStart"/>
      <w:r w:rsidRPr="00D25159">
        <w:rPr>
          <w:rFonts w:ascii="Verdana" w:hAnsi="Verdana"/>
          <w:b w:val="0"/>
          <w:color w:val="000000"/>
          <w:sz w:val="24"/>
          <w:szCs w:val="24"/>
          <w:lang w:val="ru-RU"/>
        </w:rPr>
        <w:t>от</w:t>
      </w:r>
      <w:proofErr w:type="gramEnd"/>
      <w:r w:rsidRPr="00D25159">
        <w:rPr>
          <w:rFonts w:ascii="Verdana" w:hAnsi="Verdana"/>
          <w:b w:val="0"/>
          <w:color w:val="000000"/>
          <w:sz w:val="24"/>
          <w:szCs w:val="24"/>
          <w:lang w:val="ru-RU"/>
        </w:rPr>
        <w:t xml:space="preserve"> </w:t>
      </w:r>
      <w:proofErr w:type="gramStart"/>
      <w:r w:rsidRPr="00D25159">
        <w:rPr>
          <w:rFonts w:ascii="Verdana" w:hAnsi="Verdana"/>
          <w:b w:val="0"/>
          <w:color w:val="000000"/>
          <w:sz w:val="24"/>
          <w:szCs w:val="24"/>
          <w:lang w:val="ru-RU"/>
        </w:rPr>
        <w:t>Община</w:t>
      </w:r>
      <w:proofErr w:type="gramEnd"/>
      <w:r w:rsidRPr="00D25159">
        <w:rPr>
          <w:rFonts w:ascii="Verdana" w:hAnsi="Verdana"/>
          <w:b w:val="0"/>
          <w:color w:val="000000"/>
          <w:sz w:val="24"/>
          <w:szCs w:val="24"/>
          <w:lang w:val="ru-RU"/>
        </w:rPr>
        <w:t xml:space="preserve"> </w:t>
      </w:r>
      <w:r>
        <w:rPr>
          <w:rFonts w:ascii="Verdana" w:hAnsi="Verdana"/>
          <w:b w:val="0"/>
          <w:color w:val="000000"/>
          <w:sz w:val="24"/>
          <w:szCs w:val="24"/>
          <w:lang w:val="ru-RU"/>
        </w:rPr>
        <w:t>Горна Малина</w:t>
      </w:r>
      <w:r w:rsidR="005572AD">
        <w:rPr>
          <w:rFonts w:ascii="Verdana" w:hAnsi="Verdana"/>
          <w:b w:val="0"/>
          <w:color w:val="000000"/>
          <w:sz w:val="24"/>
          <w:szCs w:val="24"/>
          <w:lang w:val="ru-RU"/>
        </w:rPr>
        <w:t>;</w:t>
      </w:r>
    </w:p>
    <w:p w:rsidR="009F52A7" w:rsidRPr="00A21DC6" w:rsidRDefault="009F52A7" w:rsidP="009F52A7">
      <w:pPr>
        <w:ind w:firstLine="708"/>
        <w:jc w:val="both"/>
        <w:rPr>
          <w:rFonts w:ascii="Verdana" w:hAnsi="Verdana"/>
          <w:b w:val="0"/>
          <w:color w:val="000000"/>
          <w:sz w:val="24"/>
          <w:szCs w:val="24"/>
          <w:lang w:val="ru-RU"/>
        </w:rPr>
      </w:pPr>
      <w:r w:rsidRPr="00D25159">
        <w:rPr>
          <w:rFonts w:ascii="Verdana" w:hAnsi="Verdana"/>
          <w:color w:val="000000"/>
          <w:sz w:val="24"/>
          <w:szCs w:val="24"/>
          <w:lang w:val="bg-BG"/>
        </w:rPr>
        <w:t xml:space="preserve">  </w:t>
      </w:r>
      <w:proofErr w:type="gramStart"/>
      <w:r w:rsidRPr="00A21DC6">
        <w:rPr>
          <w:rFonts w:ascii="Verdana" w:hAnsi="Verdana"/>
          <w:color w:val="000000"/>
          <w:sz w:val="24"/>
          <w:szCs w:val="24"/>
          <w:lang w:val="ru-RU"/>
        </w:rPr>
        <w:t>(2)</w:t>
      </w:r>
      <w:r w:rsidRPr="00A21DC6">
        <w:rPr>
          <w:rFonts w:ascii="Verdana" w:hAnsi="Verdana"/>
          <w:b w:val="0"/>
          <w:color w:val="000000"/>
          <w:sz w:val="24"/>
          <w:szCs w:val="24"/>
          <w:lang w:val="ru-RU"/>
        </w:rPr>
        <w:t xml:space="preserve"> След приключване на строителството по ал.</w:t>
      </w:r>
      <w:r w:rsidRPr="00D25159">
        <w:rPr>
          <w:rFonts w:ascii="Verdana" w:hAnsi="Verdana"/>
          <w:b w:val="0"/>
          <w:color w:val="000000"/>
          <w:sz w:val="24"/>
          <w:szCs w:val="24"/>
          <w:lang w:val="bg-BG"/>
        </w:rPr>
        <w:t xml:space="preserve"> </w:t>
      </w:r>
      <w:r w:rsidRPr="00A21DC6">
        <w:rPr>
          <w:rFonts w:ascii="Verdana" w:hAnsi="Verdana"/>
          <w:b w:val="0"/>
          <w:color w:val="000000"/>
          <w:sz w:val="24"/>
          <w:szCs w:val="24"/>
          <w:lang w:val="ru-RU"/>
        </w:rPr>
        <w:t>1</w:t>
      </w:r>
      <w:r w:rsidRPr="00D25159">
        <w:rPr>
          <w:rFonts w:ascii="Verdana" w:hAnsi="Verdana"/>
          <w:b w:val="0"/>
          <w:color w:val="000000"/>
          <w:sz w:val="24"/>
          <w:szCs w:val="24"/>
          <w:lang w:val="bg-BG"/>
        </w:rPr>
        <w:t>,</w:t>
      </w:r>
      <w:r w:rsidRPr="00A21DC6">
        <w:rPr>
          <w:rFonts w:ascii="Verdana" w:hAnsi="Verdana"/>
          <w:b w:val="0"/>
          <w:color w:val="000000"/>
          <w:sz w:val="24"/>
          <w:szCs w:val="24"/>
          <w:lang w:val="ru-RU"/>
        </w:rPr>
        <w:t xml:space="preserve"> ползвателите са длъжни да възстановят за своя сметка предоставените им терени във вид, отго</w:t>
      </w:r>
      <w:r w:rsidR="005572AD">
        <w:rPr>
          <w:rFonts w:ascii="Verdana" w:hAnsi="Verdana"/>
          <w:b w:val="0"/>
          <w:color w:val="000000"/>
          <w:sz w:val="24"/>
          <w:szCs w:val="24"/>
          <w:lang w:val="ru-RU"/>
        </w:rPr>
        <w:t>варящ на тяхното предназначение;</w:t>
      </w:r>
      <w:proofErr w:type="gramEnd"/>
    </w:p>
    <w:p w:rsidR="009F52A7" w:rsidRPr="00A21DC6" w:rsidRDefault="009F52A7" w:rsidP="009F52A7">
      <w:pPr>
        <w:ind w:firstLine="708"/>
        <w:jc w:val="both"/>
        <w:rPr>
          <w:rFonts w:ascii="Verdana" w:hAnsi="Verdana"/>
          <w:b w:val="0"/>
          <w:color w:val="000000"/>
          <w:sz w:val="24"/>
          <w:szCs w:val="24"/>
          <w:lang w:val="ru-RU"/>
        </w:rPr>
      </w:pPr>
      <w:r w:rsidRPr="00D25159">
        <w:rPr>
          <w:rFonts w:ascii="Verdana" w:hAnsi="Verdana"/>
          <w:color w:val="000000"/>
          <w:sz w:val="24"/>
          <w:szCs w:val="24"/>
          <w:lang w:val="bg-BG"/>
        </w:rPr>
        <w:t xml:space="preserve">   </w:t>
      </w:r>
      <w:r w:rsidRPr="00A21DC6">
        <w:rPr>
          <w:rFonts w:ascii="Verdana" w:hAnsi="Verdana"/>
          <w:color w:val="000000"/>
          <w:sz w:val="24"/>
          <w:szCs w:val="24"/>
          <w:lang w:val="ru-RU"/>
        </w:rPr>
        <w:t>(3)</w:t>
      </w:r>
      <w:r w:rsidRPr="00A21DC6">
        <w:rPr>
          <w:rFonts w:ascii="Verdana" w:hAnsi="Verdana"/>
          <w:b w:val="0"/>
          <w:color w:val="000000"/>
          <w:sz w:val="24"/>
          <w:szCs w:val="24"/>
          <w:lang w:val="ru-RU"/>
        </w:rPr>
        <w:t xml:space="preserve"> В изключителни случаи, за целите по ал. 1 може да се ползва най-много половината от уличното платно, само след изготвяне на проект </w:t>
      </w:r>
      <w:proofErr w:type="gramStart"/>
      <w:r w:rsidRPr="00A21DC6">
        <w:rPr>
          <w:rFonts w:ascii="Verdana" w:hAnsi="Verdana"/>
          <w:b w:val="0"/>
          <w:color w:val="000000"/>
          <w:sz w:val="24"/>
          <w:szCs w:val="24"/>
          <w:lang w:val="ru-RU"/>
        </w:rPr>
        <w:t>за</w:t>
      </w:r>
      <w:proofErr w:type="gramEnd"/>
      <w:r w:rsidRPr="00A21DC6">
        <w:rPr>
          <w:rFonts w:ascii="Verdana" w:hAnsi="Verdana"/>
          <w:b w:val="0"/>
          <w:color w:val="000000"/>
          <w:sz w:val="24"/>
          <w:szCs w:val="24"/>
          <w:lang w:val="ru-RU"/>
        </w:rPr>
        <w:t xml:space="preserve"> временна организация на движението, съгласуван </w:t>
      </w:r>
      <w:r>
        <w:rPr>
          <w:rFonts w:ascii="Verdana" w:hAnsi="Verdana"/>
          <w:b w:val="0"/>
          <w:color w:val="000000"/>
          <w:sz w:val="24"/>
          <w:szCs w:val="24"/>
          <w:lang w:val="ru-RU"/>
        </w:rPr>
        <w:t>РУП Елин Пелин.</w:t>
      </w:r>
    </w:p>
    <w:p w:rsidR="009F52A7" w:rsidRPr="00A21DC6" w:rsidRDefault="009F52A7" w:rsidP="009F52A7">
      <w:pPr>
        <w:jc w:val="both"/>
        <w:rPr>
          <w:rFonts w:ascii="Verdana" w:hAnsi="Verdana"/>
          <w:b w:val="0"/>
          <w:color w:val="000000"/>
          <w:sz w:val="24"/>
          <w:szCs w:val="24"/>
          <w:lang w:val="ru-RU"/>
        </w:rPr>
      </w:pPr>
      <w:r w:rsidRPr="00A21DC6">
        <w:rPr>
          <w:rFonts w:ascii="Verdana" w:hAnsi="Verdana"/>
          <w:color w:val="000000"/>
          <w:sz w:val="24"/>
          <w:szCs w:val="24"/>
          <w:lang w:val="ru-RU"/>
        </w:rPr>
        <w:t>Чл.</w:t>
      </w:r>
      <w:r w:rsidR="00AF4882">
        <w:rPr>
          <w:rFonts w:ascii="Verdana" w:hAnsi="Verdana"/>
          <w:color w:val="000000"/>
          <w:sz w:val="24"/>
          <w:szCs w:val="24"/>
          <w:lang w:val="ru-RU"/>
        </w:rPr>
        <w:t>43</w:t>
      </w:r>
      <w:r w:rsidRPr="00A21DC6">
        <w:rPr>
          <w:rFonts w:ascii="Verdana" w:hAnsi="Verdana"/>
          <w:color w:val="000000"/>
          <w:sz w:val="24"/>
          <w:szCs w:val="24"/>
          <w:lang w:val="ru-RU"/>
        </w:rPr>
        <w:t xml:space="preserve">. </w:t>
      </w:r>
      <w:proofErr w:type="gramStart"/>
      <w:r w:rsidRPr="00A21DC6">
        <w:rPr>
          <w:rFonts w:ascii="Verdana" w:hAnsi="Verdana"/>
          <w:b w:val="0"/>
          <w:color w:val="000000"/>
          <w:sz w:val="24"/>
          <w:szCs w:val="24"/>
          <w:lang w:val="ru-RU"/>
        </w:rPr>
        <w:t>Лицата, които извършват строителни и ремонтни работи върху уличното платно, следва да са навършили пълнолетие и да са облечени през деня с работен костюм в сигнален цвят или дневно светеща сигнална жилетка, а през нощта да носят към облеклото си светлоотразяващи елементи.</w:t>
      </w:r>
      <w:proofErr w:type="gramEnd"/>
    </w:p>
    <w:p w:rsidR="009253A8" w:rsidRPr="002A0E77" w:rsidRDefault="009253A8" w:rsidP="009253A8">
      <w:pPr>
        <w:jc w:val="center"/>
        <w:rPr>
          <w:rFonts w:ascii="Verdana" w:hAnsi="Verdana" w:cs="Tahoma"/>
          <w:color w:val="000000"/>
          <w:sz w:val="24"/>
          <w:szCs w:val="24"/>
          <w:lang w:val="bg-BG"/>
        </w:rPr>
      </w:pPr>
      <w:r w:rsidRPr="002A0E77">
        <w:rPr>
          <w:rFonts w:ascii="Verdana" w:hAnsi="Verdana" w:cs="Tahoma"/>
          <w:color w:val="000000"/>
          <w:sz w:val="24"/>
          <w:szCs w:val="24"/>
          <w:lang w:val="bg-BG"/>
        </w:rPr>
        <w:t xml:space="preserve">ГЛАВА </w:t>
      </w:r>
      <w:r>
        <w:rPr>
          <w:rFonts w:ascii="Verdana" w:hAnsi="Verdana" w:cs="Tahoma"/>
          <w:color w:val="000000"/>
          <w:sz w:val="24"/>
          <w:szCs w:val="24"/>
          <w:lang w:val="bg-BG"/>
        </w:rPr>
        <w:t>ПЕТА</w:t>
      </w:r>
    </w:p>
    <w:p w:rsidR="009253A8" w:rsidRPr="002A0E77" w:rsidRDefault="009253A8" w:rsidP="009253A8">
      <w:pPr>
        <w:pBdr>
          <w:bottom w:val="thinThickSmallGap" w:sz="24" w:space="1" w:color="auto"/>
        </w:pBdr>
        <w:jc w:val="center"/>
        <w:rPr>
          <w:rFonts w:ascii="Verdana" w:hAnsi="Verdana" w:cs="Tahoma"/>
          <w:color w:val="000000"/>
          <w:sz w:val="24"/>
          <w:szCs w:val="24"/>
          <w:lang w:val="bg-BG"/>
        </w:rPr>
      </w:pPr>
      <w:r>
        <w:rPr>
          <w:rFonts w:ascii="Verdana" w:hAnsi="Verdana" w:cs="Tahoma"/>
          <w:color w:val="000000"/>
          <w:sz w:val="24"/>
          <w:szCs w:val="24"/>
          <w:lang w:val="bg-BG"/>
        </w:rPr>
        <w:t xml:space="preserve">ОПАЗВАНЕ </w:t>
      </w:r>
      <w:r w:rsidR="009A5D20">
        <w:rPr>
          <w:rFonts w:ascii="Verdana" w:hAnsi="Verdana" w:cs="Tahoma"/>
          <w:color w:val="000000"/>
          <w:sz w:val="24"/>
          <w:szCs w:val="24"/>
          <w:lang w:val="bg-BG"/>
        </w:rPr>
        <w:t xml:space="preserve">НА ОБЩИНСКО ИМУЩЕСТВО </w:t>
      </w:r>
      <w:r>
        <w:rPr>
          <w:rFonts w:ascii="Verdana" w:hAnsi="Verdana" w:cs="Tahoma"/>
          <w:color w:val="000000"/>
          <w:sz w:val="24"/>
          <w:szCs w:val="24"/>
          <w:lang w:val="bg-BG"/>
        </w:rPr>
        <w:t>И ИМУЩЕСТВО</w:t>
      </w:r>
      <w:r w:rsidR="009A5D20">
        <w:rPr>
          <w:rFonts w:ascii="Verdana" w:hAnsi="Verdana" w:cs="Tahoma"/>
          <w:color w:val="000000"/>
          <w:sz w:val="24"/>
          <w:szCs w:val="24"/>
          <w:lang w:val="bg-BG"/>
        </w:rPr>
        <w:t>,</w:t>
      </w:r>
      <w:r>
        <w:rPr>
          <w:rFonts w:ascii="Verdana" w:hAnsi="Verdana" w:cs="Tahoma"/>
          <w:color w:val="000000"/>
          <w:sz w:val="24"/>
          <w:szCs w:val="24"/>
          <w:lang w:val="bg-BG"/>
        </w:rPr>
        <w:t xml:space="preserve"> СОБСТВЕНОСТ НА ФИЗИЧЕСКИ И ЮРИДИЧЕСКИ ЛИЦА</w:t>
      </w:r>
    </w:p>
    <w:p w:rsidR="009253A8" w:rsidRPr="00EB5B77" w:rsidRDefault="009253A8" w:rsidP="009253A8">
      <w:pPr>
        <w:jc w:val="both"/>
        <w:rPr>
          <w:rFonts w:ascii="Verdana" w:hAnsi="Verdana" w:cs="Tahoma"/>
          <w:color w:val="000000"/>
          <w:sz w:val="24"/>
          <w:szCs w:val="24"/>
          <w:lang w:val="ru-RU"/>
        </w:rPr>
      </w:pP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44</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За опазване на общинската собственост и инфраструктура се забранява разместване и повреждане на съдове за отпадъци, табели, пейки, автобусни навеси, пътни знаци, чешми, фонтани, елементи от декоративната и естествената украса, табла “Скръбни вести”, табла за разлепване на афиши, съобщения и реклами, съоръженията за игра на деца на детските и спортните площадки, както и на всички останали елементи на </w:t>
      </w:r>
      <w:r>
        <w:rPr>
          <w:rFonts w:ascii="Verdana" w:hAnsi="Verdana" w:cs="Tahoma"/>
          <w:b w:val="0"/>
          <w:color w:val="000000"/>
          <w:sz w:val="24"/>
          <w:szCs w:val="24"/>
          <w:lang w:val="bg-BG"/>
        </w:rPr>
        <w:t>общинската</w:t>
      </w:r>
      <w:r w:rsidRPr="002A0E77">
        <w:rPr>
          <w:rFonts w:ascii="Verdana" w:hAnsi="Verdana" w:cs="Tahoma"/>
          <w:b w:val="0"/>
          <w:color w:val="000000"/>
          <w:sz w:val="24"/>
          <w:szCs w:val="24"/>
          <w:lang w:val="bg-BG"/>
        </w:rPr>
        <w:t xml:space="preserve"> инфраструктура.</w:t>
      </w:r>
    </w:p>
    <w:p w:rsidR="009253A8" w:rsidRPr="007A7336" w:rsidRDefault="009253A8" w:rsidP="007A7336">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45</w:t>
      </w:r>
      <w:r w:rsidRPr="002A0E77">
        <w:rPr>
          <w:rFonts w:ascii="Verdana" w:hAnsi="Verdana" w:cs="Tahoma"/>
          <w:color w:val="000000"/>
          <w:sz w:val="24"/>
          <w:szCs w:val="24"/>
          <w:lang w:val="bg-BG"/>
        </w:rPr>
        <w:t>.   (1)</w:t>
      </w:r>
      <w:r w:rsidRPr="002A0E77">
        <w:rPr>
          <w:rFonts w:ascii="Verdana" w:hAnsi="Verdana" w:cs="Tahoma"/>
          <w:b w:val="0"/>
          <w:color w:val="000000"/>
          <w:sz w:val="24"/>
          <w:szCs w:val="24"/>
          <w:lang w:val="bg-BG"/>
        </w:rPr>
        <w:t xml:space="preserve"> Забранява се поставянето на афиши, реклами, съобщения, обяви, некролози, нагледни агитационни материали и други подобни</w:t>
      </w:r>
      <w:r w:rsidR="007A7336">
        <w:rPr>
          <w:rFonts w:ascii="Verdana" w:hAnsi="Verdana" w:cs="Tahoma"/>
          <w:b w:val="0"/>
          <w:color w:val="000000"/>
          <w:sz w:val="24"/>
          <w:szCs w:val="24"/>
          <w:lang w:val="bg-BG"/>
        </w:rPr>
        <w:t>, както и п</w:t>
      </w:r>
      <w:r w:rsidR="007A7336">
        <w:rPr>
          <w:rFonts w:ascii="Verdana" w:hAnsi="Verdana"/>
          <w:b w:val="0"/>
          <w:sz w:val="24"/>
          <w:szCs w:val="24"/>
        </w:rPr>
        <w:t>исането, рисуването</w:t>
      </w:r>
      <w:r w:rsidRPr="003D3A2B">
        <w:rPr>
          <w:rFonts w:ascii="Verdana" w:hAnsi="Verdana"/>
          <w:b w:val="0"/>
          <w:sz w:val="24"/>
          <w:szCs w:val="24"/>
        </w:rPr>
        <w:t xml:space="preserve"> по стените на сградите,  оградите, </w:t>
      </w:r>
      <w:r w:rsidRPr="003D3A2B">
        <w:rPr>
          <w:rFonts w:ascii="Verdana" w:hAnsi="Verdana"/>
          <w:b w:val="0"/>
          <w:sz w:val="24"/>
          <w:szCs w:val="24"/>
        </w:rPr>
        <w:lastRenderedPageBreak/>
        <w:t>стълбовете, дърветата, освен на специ</w:t>
      </w:r>
      <w:r>
        <w:rPr>
          <w:rFonts w:ascii="Verdana" w:hAnsi="Verdana"/>
          <w:b w:val="0"/>
          <w:sz w:val="24"/>
          <w:szCs w:val="24"/>
        </w:rPr>
        <w:t>ално определените за това места</w:t>
      </w:r>
      <w:r w:rsidRPr="003D3A2B">
        <w:rPr>
          <w:rFonts w:ascii="Verdana" w:hAnsi="Verdana"/>
          <w:b w:val="0"/>
          <w:sz w:val="24"/>
          <w:szCs w:val="24"/>
        </w:rPr>
        <w:t xml:space="preserve"> от кмета на съответното населено място</w:t>
      </w:r>
      <w:r w:rsidR="005572AD">
        <w:rPr>
          <w:rFonts w:ascii="Verdana" w:hAnsi="Verdana"/>
          <w:b w:val="0"/>
          <w:sz w:val="24"/>
          <w:szCs w:val="24"/>
          <w:lang w:val="bg-BG"/>
        </w:rPr>
        <w:t>;</w:t>
      </w:r>
    </w:p>
    <w:p w:rsidR="009253A8" w:rsidRPr="002A0E77" w:rsidRDefault="009253A8" w:rsidP="009253A8">
      <w:pPr>
        <w:jc w:val="both"/>
        <w:rPr>
          <w:rFonts w:ascii="Verdana" w:hAnsi="Verdana" w:cs="Tahoma"/>
          <w:color w:val="000000"/>
          <w:sz w:val="24"/>
          <w:szCs w:val="24"/>
          <w:lang w:val="bg-BG"/>
        </w:rPr>
      </w:pPr>
      <w:r w:rsidRPr="002A0E77">
        <w:rPr>
          <w:rFonts w:ascii="Verdana" w:hAnsi="Verdana" w:cs="Tahoma"/>
          <w:b w:val="0"/>
          <w:color w:val="000000"/>
          <w:sz w:val="24"/>
          <w:szCs w:val="24"/>
          <w:lang w:val="bg-BG"/>
        </w:rPr>
        <w:tab/>
        <w:t xml:space="preserve">     </w:t>
      </w:r>
      <w:r w:rsidRPr="002A0E77">
        <w:rPr>
          <w:rFonts w:ascii="Verdana" w:hAnsi="Verdana" w:cs="Tahoma"/>
          <w:color w:val="000000"/>
          <w:sz w:val="24"/>
          <w:szCs w:val="24"/>
          <w:lang w:val="bg-BG"/>
        </w:rPr>
        <w:t>(</w:t>
      </w:r>
      <w:r w:rsidR="007A7336">
        <w:rPr>
          <w:rFonts w:ascii="Verdana" w:hAnsi="Verdana" w:cs="Tahoma"/>
          <w:color w:val="000000"/>
          <w:sz w:val="24"/>
          <w:szCs w:val="24"/>
          <w:lang w:val="bg-BG"/>
        </w:rPr>
        <w:t>2</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Административно – наказателно отговорни по ал. 1</w:t>
      </w:r>
      <w:r>
        <w:rPr>
          <w:rFonts w:ascii="Verdana" w:hAnsi="Verdana" w:cs="Tahoma"/>
          <w:b w:val="0"/>
          <w:color w:val="000000"/>
          <w:sz w:val="24"/>
          <w:szCs w:val="24"/>
          <w:lang w:val="bg-BG"/>
        </w:rPr>
        <w:t xml:space="preserve"> </w:t>
      </w:r>
      <w:r w:rsidRPr="002A0E77">
        <w:rPr>
          <w:rFonts w:ascii="Verdana" w:hAnsi="Verdana" w:cs="Tahoma"/>
          <w:b w:val="0"/>
          <w:color w:val="000000"/>
          <w:sz w:val="24"/>
          <w:szCs w:val="24"/>
          <w:lang w:val="bg-BG"/>
        </w:rPr>
        <w:t>са извършителите, лицата допуснали или наредили извършване на деянието по ал. 1, както и тези, които черпят благоприятни последици за дейността си от тези материали.</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 </w:t>
      </w:r>
    </w:p>
    <w:p w:rsidR="009253A8" w:rsidRPr="002A0E77" w:rsidRDefault="009253A8" w:rsidP="009253A8">
      <w:pPr>
        <w:jc w:val="both"/>
        <w:rPr>
          <w:rFonts w:ascii="Verdana" w:hAnsi="Verdana" w:cs="Tahoma"/>
          <w:b w:val="0"/>
          <w:color w:val="000000"/>
          <w:sz w:val="24"/>
          <w:szCs w:val="24"/>
          <w:lang w:val="bg-BG"/>
        </w:rPr>
      </w:pPr>
      <w:r>
        <w:rPr>
          <w:rFonts w:ascii="Verdana" w:hAnsi="Verdana" w:cs="Tahoma"/>
          <w:color w:val="000000"/>
          <w:sz w:val="24"/>
          <w:szCs w:val="24"/>
          <w:lang w:val="bg-BG"/>
        </w:rPr>
        <w:t>Чл.</w:t>
      </w:r>
      <w:r w:rsidR="00AF4882">
        <w:rPr>
          <w:rFonts w:ascii="Verdana" w:hAnsi="Verdana" w:cs="Tahoma"/>
          <w:color w:val="000000"/>
          <w:sz w:val="24"/>
          <w:szCs w:val="24"/>
          <w:lang w:val="bg-BG"/>
        </w:rPr>
        <w:t>46</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Наказват се лицата, които не изпълнят в срок предписание на компетентните органи за премахване на афиши, реклами, съобщения, обяви, нагледни агитационни материали и други подобни.</w:t>
      </w: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47</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Забранява се повреждането, премахването или унищожаването на осветителни тела и на съоръженията на уличното и парково осветление.</w:t>
      </w: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48</w:t>
      </w:r>
      <w:r w:rsidRPr="002A0E77">
        <w:rPr>
          <w:rFonts w:ascii="Verdana" w:hAnsi="Verdana" w:cs="Tahoma"/>
          <w:color w:val="000000"/>
          <w:sz w:val="24"/>
          <w:szCs w:val="24"/>
          <w:lang w:val="bg-BG"/>
        </w:rPr>
        <w:t>.</w:t>
      </w:r>
      <w:r>
        <w:rPr>
          <w:rFonts w:ascii="Verdana" w:hAnsi="Verdana" w:cs="Tahoma"/>
          <w:color w:val="000000"/>
          <w:sz w:val="24"/>
          <w:szCs w:val="24"/>
          <w:lang w:val="en-US"/>
        </w:rPr>
        <w:t xml:space="preserve"> </w:t>
      </w:r>
      <w:r w:rsidRPr="002A0E77">
        <w:rPr>
          <w:rFonts w:ascii="Verdana" w:hAnsi="Verdana" w:cs="Tahoma"/>
          <w:b w:val="0"/>
          <w:color w:val="000000"/>
          <w:sz w:val="24"/>
          <w:szCs w:val="24"/>
          <w:lang w:val="bg-BG"/>
        </w:rPr>
        <w:t>Забранява се използването или ограждането на терени – общинска собственост, без правно основание.</w:t>
      </w:r>
    </w:p>
    <w:p w:rsidR="009253A8" w:rsidRPr="002A0E77" w:rsidRDefault="009253A8" w:rsidP="009253A8">
      <w:pPr>
        <w:tabs>
          <w:tab w:val="left" w:pos="720"/>
        </w:tabs>
        <w:jc w:val="both"/>
        <w:rPr>
          <w:rFonts w:ascii="Verdana" w:hAnsi="Verdana" w:cs="Tahoma"/>
          <w:b w:val="0"/>
          <w:color w:val="000000"/>
          <w:sz w:val="24"/>
          <w:szCs w:val="24"/>
          <w:lang w:val="bg-BG"/>
        </w:rPr>
      </w:pPr>
      <w:r>
        <w:rPr>
          <w:rFonts w:ascii="Verdana" w:hAnsi="Verdana" w:cs="Tahoma"/>
          <w:color w:val="000000"/>
          <w:sz w:val="24"/>
          <w:szCs w:val="24"/>
          <w:lang w:val="bg-BG"/>
        </w:rPr>
        <w:t>Чл.</w:t>
      </w:r>
      <w:r w:rsidR="00AF4882">
        <w:rPr>
          <w:rFonts w:ascii="Verdana" w:hAnsi="Verdana" w:cs="Tahoma"/>
          <w:color w:val="000000"/>
          <w:sz w:val="24"/>
          <w:szCs w:val="24"/>
          <w:lang w:val="bg-BG"/>
        </w:rPr>
        <w:t>49</w:t>
      </w:r>
      <w:r w:rsidRPr="002A0E77">
        <w:rPr>
          <w:rFonts w:ascii="Verdana" w:hAnsi="Verdana" w:cs="Tahoma"/>
          <w:color w:val="000000"/>
          <w:sz w:val="24"/>
          <w:szCs w:val="24"/>
          <w:lang w:val="bg-BG"/>
        </w:rPr>
        <w:t xml:space="preserve">. </w:t>
      </w:r>
      <w:r>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 xml:space="preserve">Забранява се складирането на земни маси, строителни материали и отпадъци върху терени общинска собственост без предварително заплатено тротоарно право  в Община </w:t>
      </w:r>
      <w:r>
        <w:rPr>
          <w:rFonts w:ascii="Verdana" w:hAnsi="Verdana" w:cs="Tahoma"/>
          <w:b w:val="0"/>
          <w:color w:val="000000"/>
          <w:sz w:val="24"/>
          <w:szCs w:val="24"/>
          <w:lang w:val="bg-BG"/>
        </w:rPr>
        <w:t>Горна Малина</w:t>
      </w:r>
      <w:r w:rsidRPr="002A0E77">
        <w:rPr>
          <w:rFonts w:ascii="Verdana" w:hAnsi="Verdana" w:cs="Tahoma"/>
          <w:b w:val="0"/>
          <w:color w:val="000000"/>
          <w:sz w:val="24"/>
          <w:szCs w:val="24"/>
          <w:lang w:val="bg-BG"/>
        </w:rPr>
        <w:t xml:space="preserve">. </w:t>
      </w: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50</w:t>
      </w:r>
      <w:r w:rsidRPr="002A0E77">
        <w:rPr>
          <w:rFonts w:ascii="Verdana" w:hAnsi="Verdana" w:cs="Tahoma"/>
          <w:color w:val="000000"/>
          <w:sz w:val="24"/>
          <w:szCs w:val="24"/>
          <w:lang w:val="bg-BG"/>
        </w:rPr>
        <w:t>.</w:t>
      </w:r>
      <w:r w:rsidRPr="0002323A">
        <w:rPr>
          <w:rFonts w:ascii="Verdana" w:hAnsi="Verdana" w:cs="Tahoma"/>
          <w:color w:val="000000"/>
          <w:sz w:val="24"/>
          <w:szCs w:val="24"/>
          <w:lang w:val="ru-RU"/>
        </w:rPr>
        <w:t xml:space="preserve"> </w:t>
      </w:r>
      <w:r w:rsidRPr="002A0E77">
        <w:rPr>
          <w:rFonts w:ascii="Verdana" w:hAnsi="Verdana" w:cs="Tahoma"/>
          <w:b w:val="0"/>
          <w:color w:val="000000"/>
          <w:sz w:val="24"/>
          <w:szCs w:val="24"/>
          <w:lang w:val="bg-BG"/>
        </w:rPr>
        <w:t>Забранява се повреждането или унищожаването на настилките и парковите съоръжения в озеленените площи.</w:t>
      </w: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5</w:t>
      </w:r>
      <w:r>
        <w:rPr>
          <w:rFonts w:ascii="Verdana" w:hAnsi="Verdana" w:cs="Tahoma"/>
          <w:color w:val="000000"/>
          <w:sz w:val="24"/>
          <w:szCs w:val="24"/>
          <w:lang w:val="bg-BG"/>
        </w:rPr>
        <w:t>1</w:t>
      </w:r>
      <w:r w:rsidRPr="002A0E77">
        <w:rPr>
          <w:rFonts w:ascii="Verdana" w:hAnsi="Verdana" w:cs="Tahoma"/>
          <w:color w:val="000000"/>
          <w:sz w:val="24"/>
          <w:szCs w:val="24"/>
          <w:lang w:val="bg-BG"/>
        </w:rPr>
        <w:t>.</w:t>
      </w:r>
      <w:r>
        <w:rPr>
          <w:rFonts w:ascii="Verdana" w:hAnsi="Verdana" w:cs="Tahoma"/>
          <w:color w:val="000000"/>
          <w:sz w:val="24"/>
          <w:szCs w:val="24"/>
          <w:lang w:val="en-US"/>
        </w:rPr>
        <w:t xml:space="preserve"> </w:t>
      </w:r>
      <w:r w:rsidRPr="002A0E77">
        <w:rPr>
          <w:rFonts w:ascii="Verdana" w:hAnsi="Verdana" w:cs="Tahoma"/>
          <w:b w:val="0"/>
          <w:color w:val="000000"/>
          <w:sz w:val="24"/>
          <w:szCs w:val="24"/>
          <w:lang w:val="bg-BG"/>
        </w:rPr>
        <w:t xml:space="preserve">Всяко лице, което повреди или унищожи движима или недвижима вещ - общинска собственост се наказва. </w:t>
      </w:r>
    </w:p>
    <w:p w:rsidR="009253A8" w:rsidRPr="002A0E77" w:rsidRDefault="009253A8" w:rsidP="009253A8">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ru-RU"/>
        </w:rPr>
        <w:t>5</w:t>
      </w:r>
      <w:r w:rsidR="00AA64F4">
        <w:rPr>
          <w:rFonts w:ascii="Verdana" w:hAnsi="Verdana" w:cs="Tahoma"/>
          <w:color w:val="000000"/>
          <w:sz w:val="24"/>
          <w:szCs w:val="24"/>
          <w:lang w:val="ru-RU"/>
        </w:rPr>
        <w:t>2</w:t>
      </w:r>
      <w:r w:rsidRPr="002A0E77">
        <w:rPr>
          <w:rFonts w:ascii="Verdana" w:hAnsi="Verdana" w:cs="Tahoma"/>
          <w:color w:val="000000"/>
          <w:sz w:val="24"/>
          <w:szCs w:val="24"/>
          <w:lang w:val="bg-BG"/>
        </w:rPr>
        <w:t>.</w:t>
      </w:r>
      <w:r w:rsidRPr="0002323A">
        <w:rPr>
          <w:rFonts w:ascii="Verdana" w:hAnsi="Verdana" w:cs="Tahoma"/>
          <w:color w:val="000000"/>
          <w:sz w:val="24"/>
          <w:szCs w:val="24"/>
          <w:lang w:val="ru-RU"/>
        </w:rPr>
        <w:t xml:space="preserve"> </w:t>
      </w:r>
      <w:r w:rsidRPr="002A0E77">
        <w:rPr>
          <w:rFonts w:ascii="Verdana" w:hAnsi="Verdana" w:cs="Tahoma"/>
          <w:b w:val="0"/>
          <w:color w:val="000000"/>
          <w:sz w:val="24"/>
          <w:szCs w:val="24"/>
          <w:lang w:val="bg-BG"/>
        </w:rPr>
        <w:t>Забранява се провеждането на панаири, традиционни сборове и масови атракционни прояви извън местата, о</w:t>
      </w:r>
      <w:r w:rsidR="007A7336">
        <w:rPr>
          <w:rFonts w:ascii="Verdana" w:hAnsi="Verdana" w:cs="Tahoma"/>
          <w:b w:val="0"/>
          <w:color w:val="000000"/>
          <w:sz w:val="24"/>
          <w:szCs w:val="24"/>
          <w:lang w:val="bg-BG"/>
        </w:rPr>
        <w:t>пределени за целта от Кмета на общината.</w:t>
      </w:r>
    </w:p>
    <w:p w:rsidR="009253A8" w:rsidRPr="0068069D" w:rsidRDefault="009253A8" w:rsidP="009253A8">
      <w:pPr>
        <w:jc w:val="both"/>
        <w:rPr>
          <w:rFonts w:ascii="Verdana" w:hAnsi="Verdana"/>
          <w:b w:val="0"/>
          <w:sz w:val="24"/>
          <w:szCs w:val="24"/>
          <w:lang w:val="ru-RU"/>
        </w:rPr>
      </w:pPr>
      <w:r w:rsidRPr="0068069D">
        <w:rPr>
          <w:rFonts w:ascii="Verdana" w:hAnsi="Verdana"/>
          <w:sz w:val="24"/>
          <w:szCs w:val="24"/>
          <w:lang w:val="ru-RU"/>
        </w:rPr>
        <w:t>Чл.</w:t>
      </w:r>
      <w:r w:rsidR="00AF4882">
        <w:rPr>
          <w:rFonts w:ascii="Verdana" w:hAnsi="Verdana"/>
          <w:sz w:val="24"/>
          <w:szCs w:val="24"/>
          <w:lang w:val="ru-RU"/>
        </w:rPr>
        <w:t>5</w:t>
      </w:r>
      <w:r w:rsidR="00AA64F4">
        <w:rPr>
          <w:rFonts w:ascii="Verdana" w:hAnsi="Verdana"/>
          <w:sz w:val="24"/>
          <w:szCs w:val="24"/>
          <w:lang w:val="ru-RU"/>
        </w:rPr>
        <w:t>3</w:t>
      </w:r>
      <w:r w:rsidRPr="0068069D">
        <w:rPr>
          <w:rFonts w:ascii="Verdana" w:hAnsi="Verdana"/>
          <w:sz w:val="24"/>
          <w:szCs w:val="24"/>
          <w:lang w:val="ru-RU"/>
        </w:rPr>
        <w:t>.</w:t>
      </w:r>
      <w:r w:rsidRPr="0068069D">
        <w:rPr>
          <w:rFonts w:ascii="Verdana" w:hAnsi="Verdana"/>
          <w:b w:val="0"/>
          <w:sz w:val="24"/>
          <w:szCs w:val="24"/>
          <w:lang w:val="ru-RU"/>
        </w:rPr>
        <w:t xml:space="preserve"> За опазване на</w:t>
      </w:r>
      <w:r w:rsidRPr="0068069D">
        <w:rPr>
          <w:rFonts w:ascii="Verdana" w:hAnsi="Verdana"/>
          <w:b w:val="0"/>
          <w:sz w:val="24"/>
          <w:szCs w:val="24"/>
        </w:rPr>
        <w:t> </w:t>
      </w:r>
      <w:r w:rsidRPr="0068069D">
        <w:rPr>
          <w:rFonts w:ascii="Verdana" w:hAnsi="Verdana"/>
          <w:b w:val="0"/>
          <w:sz w:val="24"/>
          <w:szCs w:val="24"/>
          <w:lang w:val="ru-RU"/>
        </w:rPr>
        <w:t xml:space="preserve"> имотите се забранява пашата на селскостопански животни:</w:t>
      </w:r>
    </w:p>
    <w:p w:rsidR="009253A8" w:rsidRDefault="009253A8" w:rsidP="009253A8">
      <w:pPr>
        <w:ind w:left="708"/>
        <w:rPr>
          <w:rFonts w:ascii="Verdana" w:hAnsi="Verdana"/>
          <w:b w:val="0"/>
          <w:sz w:val="24"/>
          <w:szCs w:val="24"/>
          <w:lang w:val="ru-RU"/>
        </w:rPr>
      </w:pPr>
      <w:r>
        <w:rPr>
          <w:rFonts w:ascii="Verdana" w:hAnsi="Verdana"/>
          <w:sz w:val="24"/>
          <w:szCs w:val="24"/>
          <w:lang w:val="ru-RU"/>
        </w:rPr>
        <w:t xml:space="preserve">   </w:t>
      </w:r>
      <w:r w:rsidRPr="0068069D">
        <w:rPr>
          <w:rFonts w:ascii="Verdana" w:hAnsi="Verdana"/>
          <w:sz w:val="24"/>
          <w:szCs w:val="24"/>
          <w:lang w:val="ru-RU"/>
        </w:rPr>
        <w:t>(1)</w:t>
      </w:r>
      <w:r w:rsidRPr="0068069D">
        <w:rPr>
          <w:rFonts w:ascii="Verdana" w:hAnsi="Verdana"/>
          <w:b w:val="0"/>
          <w:sz w:val="24"/>
          <w:szCs w:val="24"/>
          <w:lang w:val="ru-RU"/>
        </w:rPr>
        <w:t xml:space="preserve"> без придружаването им от пастир;</w:t>
      </w:r>
      <w:r w:rsidRPr="0068069D">
        <w:rPr>
          <w:rFonts w:ascii="Verdana" w:hAnsi="Verdana"/>
          <w:b w:val="0"/>
          <w:sz w:val="24"/>
          <w:szCs w:val="24"/>
          <w:lang w:val="ru-RU"/>
        </w:rPr>
        <w:br/>
      </w:r>
      <w:r>
        <w:rPr>
          <w:rFonts w:ascii="Verdana" w:hAnsi="Verdana"/>
          <w:b w:val="0"/>
          <w:sz w:val="24"/>
          <w:szCs w:val="24"/>
          <w:lang w:val="ru-RU"/>
        </w:rPr>
        <w:t xml:space="preserve">   </w:t>
      </w:r>
      <w:r w:rsidRPr="0068069D">
        <w:rPr>
          <w:rFonts w:ascii="Verdana" w:hAnsi="Verdana"/>
          <w:sz w:val="24"/>
          <w:szCs w:val="24"/>
          <w:lang w:val="ru-RU"/>
        </w:rPr>
        <w:t>(2)</w:t>
      </w:r>
      <w:r w:rsidRPr="0068069D">
        <w:rPr>
          <w:rFonts w:ascii="Verdana" w:hAnsi="Verdana"/>
          <w:b w:val="0"/>
          <w:sz w:val="24"/>
          <w:szCs w:val="24"/>
          <w:lang w:val="ru-RU"/>
        </w:rPr>
        <w:t xml:space="preserve"> в земеделски земи, засети с трайни насаждения;</w:t>
      </w:r>
      <w:r w:rsidRPr="0068069D">
        <w:rPr>
          <w:rFonts w:ascii="Verdana" w:hAnsi="Verdana"/>
          <w:b w:val="0"/>
          <w:sz w:val="24"/>
          <w:szCs w:val="24"/>
          <w:lang w:val="ru-RU"/>
        </w:rPr>
        <w:br/>
      </w:r>
      <w:r>
        <w:rPr>
          <w:rFonts w:ascii="Verdana" w:hAnsi="Verdana"/>
          <w:b w:val="0"/>
          <w:sz w:val="24"/>
          <w:szCs w:val="24"/>
          <w:lang w:val="ru-RU"/>
        </w:rPr>
        <w:t xml:space="preserve">   </w:t>
      </w:r>
      <w:r w:rsidRPr="0068069D">
        <w:rPr>
          <w:rFonts w:ascii="Verdana" w:hAnsi="Verdana"/>
          <w:sz w:val="24"/>
          <w:szCs w:val="24"/>
          <w:lang w:val="ru-RU"/>
        </w:rPr>
        <w:t>(3)</w:t>
      </w:r>
      <w:r w:rsidRPr="0068069D">
        <w:rPr>
          <w:rFonts w:ascii="Verdana" w:hAnsi="Verdana"/>
          <w:b w:val="0"/>
          <w:sz w:val="24"/>
          <w:szCs w:val="24"/>
          <w:lang w:val="ru-RU"/>
        </w:rPr>
        <w:t xml:space="preserve"> в ливадни площи от 01 май до 20 септември;</w:t>
      </w:r>
      <w:r w:rsidRPr="0068069D">
        <w:rPr>
          <w:rFonts w:ascii="Verdana" w:hAnsi="Verdana"/>
          <w:b w:val="0"/>
          <w:sz w:val="24"/>
          <w:szCs w:val="24"/>
          <w:lang w:val="ru-RU"/>
        </w:rPr>
        <w:br/>
      </w:r>
      <w:r>
        <w:rPr>
          <w:rFonts w:ascii="Verdana" w:hAnsi="Verdana"/>
          <w:b w:val="0"/>
          <w:sz w:val="24"/>
          <w:szCs w:val="24"/>
          <w:lang w:val="ru-RU"/>
        </w:rPr>
        <w:t xml:space="preserve">   </w:t>
      </w:r>
      <w:r w:rsidRPr="0068069D">
        <w:rPr>
          <w:rFonts w:ascii="Verdana" w:hAnsi="Verdana"/>
          <w:sz w:val="24"/>
          <w:szCs w:val="24"/>
          <w:lang w:val="ru-RU"/>
        </w:rPr>
        <w:t>(4)</w:t>
      </w:r>
      <w:r w:rsidRPr="0068069D">
        <w:rPr>
          <w:rFonts w:ascii="Verdana" w:hAnsi="Verdana"/>
          <w:b w:val="0"/>
          <w:sz w:val="24"/>
          <w:szCs w:val="24"/>
          <w:lang w:val="ru-RU"/>
        </w:rPr>
        <w:t xml:space="preserve"> в земи, засети с едногодишни растения;</w:t>
      </w:r>
      <w:r w:rsidRPr="0068069D">
        <w:rPr>
          <w:rFonts w:ascii="Verdana" w:hAnsi="Verdana"/>
          <w:b w:val="0"/>
          <w:sz w:val="24"/>
          <w:szCs w:val="24"/>
          <w:lang w:val="ru-RU"/>
        </w:rPr>
        <w:br/>
      </w:r>
      <w:r>
        <w:rPr>
          <w:rFonts w:ascii="Verdana" w:hAnsi="Verdana"/>
          <w:b w:val="0"/>
          <w:sz w:val="24"/>
          <w:szCs w:val="24"/>
          <w:lang w:val="ru-RU"/>
        </w:rPr>
        <w:t xml:space="preserve">   </w:t>
      </w:r>
      <w:r w:rsidRPr="0068069D">
        <w:rPr>
          <w:rFonts w:ascii="Verdana" w:hAnsi="Verdana"/>
          <w:sz w:val="24"/>
          <w:szCs w:val="24"/>
          <w:lang w:val="ru-RU"/>
        </w:rPr>
        <w:t>(5)</w:t>
      </w:r>
      <w:r w:rsidRPr="0068069D">
        <w:rPr>
          <w:rFonts w:ascii="Verdana" w:hAnsi="Verdana"/>
          <w:b w:val="0"/>
          <w:sz w:val="24"/>
          <w:szCs w:val="24"/>
          <w:lang w:val="ru-RU"/>
        </w:rPr>
        <w:t xml:space="preserve"> по-малко от </w:t>
      </w:r>
      <w:smartTag w:uri="urn:schemas-microsoft-com:office:smarttags" w:element="metricconverter">
        <w:smartTagPr>
          <w:attr w:name="ProductID" w:val="100 м"/>
        </w:smartTagPr>
        <w:r w:rsidRPr="0068069D">
          <w:rPr>
            <w:rFonts w:ascii="Verdana" w:hAnsi="Verdana"/>
            <w:b w:val="0"/>
            <w:sz w:val="24"/>
            <w:szCs w:val="24"/>
            <w:lang w:val="ru-RU"/>
          </w:rPr>
          <w:t>100 м</w:t>
        </w:r>
      </w:smartTag>
      <w:r w:rsidRPr="0068069D">
        <w:rPr>
          <w:rFonts w:ascii="Verdana" w:hAnsi="Verdana"/>
          <w:b w:val="0"/>
          <w:sz w:val="24"/>
          <w:szCs w:val="24"/>
          <w:lang w:val="ru-RU"/>
        </w:rPr>
        <w:t xml:space="preserve">. </w:t>
      </w:r>
      <w:proofErr w:type="gramStart"/>
      <w:r w:rsidRPr="0068069D">
        <w:rPr>
          <w:rFonts w:ascii="Verdana" w:hAnsi="Verdana"/>
          <w:b w:val="0"/>
          <w:sz w:val="24"/>
          <w:szCs w:val="24"/>
          <w:lang w:val="ru-RU"/>
        </w:rPr>
        <w:t>до</w:t>
      </w:r>
      <w:proofErr w:type="gramEnd"/>
      <w:r w:rsidRPr="0068069D">
        <w:rPr>
          <w:rFonts w:ascii="Verdana" w:hAnsi="Verdana"/>
          <w:b w:val="0"/>
          <w:sz w:val="24"/>
          <w:szCs w:val="24"/>
          <w:lang w:val="ru-RU"/>
        </w:rPr>
        <w:t xml:space="preserve"> обекти с културно археологическо </w:t>
      </w:r>
    </w:p>
    <w:p w:rsidR="009253A8" w:rsidRDefault="009253A8" w:rsidP="009253A8">
      <w:pPr>
        <w:rPr>
          <w:rFonts w:ascii="Verdana" w:hAnsi="Verdana"/>
          <w:b w:val="0"/>
          <w:sz w:val="24"/>
          <w:szCs w:val="24"/>
          <w:lang w:val="ru-RU"/>
        </w:rPr>
      </w:pPr>
      <w:r w:rsidRPr="0068069D">
        <w:rPr>
          <w:rFonts w:ascii="Verdana" w:hAnsi="Verdana"/>
          <w:b w:val="0"/>
          <w:sz w:val="24"/>
          <w:szCs w:val="24"/>
          <w:lang w:val="ru-RU"/>
        </w:rPr>
        <w:t>значение;</w:t>
      </w:r>
    </w:p>
    <w:p w:rsidR="009253A8" w:rsidRDefault="009253A8" w:rsidP="009253A8">
      <w:pPr>
        <w:ind w:left="708"/>
        <w:rPr>
          <w:rFonts w:ascii="Verdana" w:hAnsi="Verdana"/>
          <w:b w:val="0"/>
          <w:sz w:val="24"/>
          <w:szCs w:val="24"/>
          <w:lang w:val="ru-RU"/>
        </w:rPr>
      </w:pPr>
      <w:r>
        <w:rPr>
          <w:rFonts w:ascii="Verdana" w:hAnsi="Verdana"/>
          <w:sz w:val="24"/>
          <w:szCs w:val="24"/>
          <w:lang w:val="ru-RU"/>
        </w:rPr>
        <w:t xml:space="preserve">   </w:t>
      </w:r>
      <w:r w:rsidRPr="0068069D">
        <w:rPr>
          <w:rFonts w:ascii="Verdana" w:hAnsi="Verdana"/>
          <w:sz w:val="24"/>
          <w:szCs w:val="24"/>
          <w:lang w:val="ru-RU"/>
        </w:rPr>
        <w:t>(6)</w:t>
      </w:r>
      <w:r w:rsidRPr="0068069D">
        <w:rPr>
          <w:rFonts w:ascii="Verdana" w:hAnsi="Verdana"/>
          <w:b w:val="0"/>
          <w:sz w:val="24"/>
          <w:szCs w:val="24"/>
          <w:lang w:val="ru-RU"/>
        </w:rPr>
        <w:t xml:space="preserve"> в районите за отдих.</w:t>
      </w:r>
    </w:p>
    <w:p w:rsidR="005572AD" w:rsidRDefault="00AF4882" w:rsidP="009253A8">
      <w:pPr>
        <w:tabs>
          <w:tab w:val="left" w:pos="993"/>
        </w:tabs>
        <w:jc w:val="both"/>
        <w:rPr>
          <w:rFonts w:ascii="Verdana" w:hAnsi="Verdana"/>
          <w:b w:val="0"/>
          <w:sz w:val="24"/>
          <w:szCs w:val="24"/>
          <w:lang w:val="ru-RU"/>
        </w:rPr>
      </w:pPr>
      <w:r>
        <w:rPr>
          <w:rStyle w:val="ac"/>
          <w:rFonts w:ascii="Verdana" w:hAnsi="Verdana"/>
          <w:b/>
          <w:sz w:val="24"/>
          <w:szCs w:val="24"/>
          <w:lang w:val="ru-RU"/>
        </w:rPr>
        <w:t>Чл.5</w:t>
      </w:r>
      <w:r w:rsidR="00AA64F4">
        <w:rPr>
          <w:rStyle w:val="ac"/>
          <w:rFonts w:ascii="Verdana" w:hAnsi="Verdana"/>
          <w:b/>
          <w:sz w:val="24"/>
          <w:szCs w:val="24"/>
          <w:lang w:val="ru-RU"/>
        </w:rPr>
        <w:t>4</w:t>
      </w:r>
      <w:r w:rsidR="009253A8" w:rsidRPr="0068069D">
        <w:rPr>
          <w:rStyle w:val="ac"/>
          <w:rFonts w:ascii="Verdana" w:hAnsi="Verdana"/>
          <w:b/>
          <w:sz w:val="24"/>
          <w:szCs w:val="24"/>
          <w:lang w:val="ru-RU"/>
        </w:rPr>
        <w:t>.</w:t>
      </w:r>
      <w:r w:rsidR="009253A8" w:rsidRPr="0068069D">
        <w:rPr>
          <w:rFonts w:ascii="Verdana" w:hAnsi="Verdana"/>
          <w:b w:val="0"/>
          <w:sz w:val="24"/>
          <w:szCs w:val="24"/>
          <w:lang w:val="ru-RU"/>
        </w:rPr>
        <w:t xml:space="preserve"> </w:t>
      </w:r>
      <w:r w:rsidR="009253A8" w:rsidRPr="0068069D">
        <w:rPr>
          <w:rFonts w:ascii="Verdana" w:hAnsi="Verdana"/>
          <w:sz w:val="24"/>
          <w:szCs w:val="24"/>
          <w:lang w:val="ru-RU"/>
        </w:rPr>
        <w:t>(1)</w:t>
      </w:r>
      <w:r w:rsidR="009253A8" w:rsidRPr="0068069D">
        <w:rPr>
          <w:rFonts w:ascii="Verdana" w:hAnsi="Verdana"/>
          <w:b w:val="0"/>
          <w:sz w:val="24"/>
          <w:szCs w:val="24"/>
          <w:lang w:val="ru-RU"/>
        </w:rPr>
        <w:t xml:space="preserve"> Забранява се влизането в чужди имоти </w:t>
      </w:r>
      <w:proofErr w:type="gramStart"/>
      <w:r w:rsidR="009253A8" w:rsidRPr="0068069D">
        <w:rPr>
          <w:rFonts w:ascii="Verdana" w:hAnsi="Verdana"/>
          <w:b w:val="0"/>
          <w:sz w:val="24"/>
          <w:szCs w:val="24"/>
          <w:lang w:val="ru-RU"/>
        </w:rPr>
        <w:t>без</w:t>
      </w:r>
      <w:proofErr w:type="gramEnd"/>
      <w:r w:rsidR="009253A8" w:rsidRPr="0068069D">
        <w:rPr>
          <w:rFonts w:ascii="Verdana" w:hAnsi="Verdana"/>
          <w:b w:val="0"/>
          <w:sz w:val="24"/>
          <w:szCs w:val="24"/>
          <w:lang w:val="ru-RU"/>
        </w:rPr>
        <w:t xml:space="preserve"> разрешение на собственика /ползвателя/, взимането, ползването или унищожаването на селск</w:t>
      </w:r>
      <w:r w:rsidR="005572AD">
        <w:rPr>
          <w:rFonts w:ascii="Verdana" w:hAnsi="Verdana"/>
          <w:b w:val="0"/>
          <w:sz w:val="24"/>
          <w:szCs w:val="24"/>
          <w:lang w:val="ru-RU"/>
        </w:rPr>
        <w:t>остопанската продукция на имота;</w:t>
      </w:r>
      <w:r w:rsidR="009253A8" w:rsidRPr="0068069D">
        <w:rPr>
          <w:rFonts w:ascii="Verdana" w:hAnsi="Verdana"/>
          <w:b w:val="0"/>
          <w:sz w:val="24"/>
          <w:szCs w:val="24"/>
        </w:rPr>
        <w:t>                                                  </w:t>
      </w:r>
      <w:r w:rsidR="009253A8" w:rsidRPr="0068069D">
        <w:rPr>
          <w:rFonts w:ascii="Verdana" w:hAnsi="Verdana"/>
          <w:b w:val="0"/>
          <w:sz w:val="24"/>
          <w:szCs w:val="24"/>
          <w:lang w:val="ru-RU"/>
        </w:rPr>
        <w:t xml:space="preserve"> </w:t>
      </w:r>
      <w:r w:rsidR="009253A8" w:rsidRPr="0068069D">
        <w:rPr>
          <w:rFonts w:ascii="Verdana" w:hAnsi="Verdana"/>
          <w:b w:val="0"/>
          <w:sz w:val="24"/>
          <w:szCs w:val="24"/>
          <w:lang w:val="ru-RU"/>
        </w:rPr>
        <w:br/>
      </w:r>
      <w:r w:rsidR="009253A8">
        <w:rPr>
          <w:rFonts w:ascii="Verdana" w:hAnsi="Verdana"/>
          <w:b w:val="0"/>
          <w:sz w:val="24"/>
          <w:szCs w:val="24"/>
          <w:lang w:val="ru-RU"/>
        </w:rPr>
        <w:t xml:space="preserve">            </w:t>
      </w:r>
      <w:r w:rsidR="009253A8" w:rsidRPr="0068069D">
        <w:rPr>
          <w:rFonts w:ascii="Verdana" w:hAnsi="Verdana"/>
          <w:sz w:val="24"/>
          <w:szCs w:val="24"/>
          <w:lang w:val="ru-RU"/>
        </w:rPr>
        <w:t>(2)</w:t>
      </w:r>
      <w:r w:rsidR="009253A8" w:rsidRPr="0068069D">
        <w:rPr>
          <w:rFonts w:ascii="Verdana" w:hAnsi="Verdana"/>
          <w:b w:val="0"/>
          <w:sz w:val="24"/>
          <w:szCs w:val="24"/>
          <w:lang w:val="ru-RU"/>
        </w:rPr>
        <w:t xml:space="preserve"> Забранява се отсичането на овощни и горски дървета в селскостопанските земи, по границите между тях, покрай пътищата, както и в гори и дерета собственост на общината</w:t>
      </w:r>
      <w:r w:rsidR="005572AD">
        <w:rPr>
          <w:rFonts w:ascii="Verdana" w:hAnsi="Verdana"/>
          <w:b w:val="0"/>
          <w:sz w:val="24"/>
          <w:szCs w:val="24"/>
          <w:lang w:val="ru-RU"/>
        </w:rPr>
        <w:t>;</w:t>
      </w:r>
    </w:p>
    <w:p w:rsidR="009253A8" w:rsidRDefault="009253A8" w:rsidP="009253A8">
      <w:pPr>
        <w:tabs>
          <w:tab w:val="left" w:pos="993"/>
        </w:tabs>
        <w:jc w:val="both"/>
        <w:rPr>
          <w:lang w:val="ru-RU"/>
        </w:rPr>
      </w:pPr>
      <w:r>
        <w:rPr>
          <w:rFonts w:ascii="Verdana" w:hAnsi="Verdana"/>
          <w:b w:val="0"/>
          <w:sz w:val="24"/>
          <w:szCs w:val="24"/>
          <w:lang w:val="ru-RU"/>
        </w:rPr>
        <w:t xml:space="preserve">            </w:t>
      </w:r>
      <w:r w:rsidRPr="0068069D">
        <w:rPr>
          <w:rFonts w:ascii="Verdana" w:hAnsi="Verdana"/>
          <w:sz w:val="24"/>
          <w:szCs w:val="24"/>
          <w:lang w:val="ru-RU"/>
        </w:rPr>
        <w:t>(3)</w:t>
      </w:r>
      <w:r w:rsidRPr="0068069D">
        <w:rPr>
          <w:rFonts w:ascii="Verdana" w:hAnsi="Verdana"/>
          <w:b w:val="0"/>
          <w:sz w:val="24"/>
          <w:szCs w:val="24"/>
          <w:lang w:val="ru-RU"/>
        </w:rPr>
        <w:t xml:space="preserve"> Забранява се паленето на суха трева и стърнища в районите на полските и горски фондове</w:t>
      </w:r>
      <w:r w:rsidR="005572AD">
        <w:rPr>
          <w:rFonts w:ascii="Verdana" w:hAnsi="Verdana"/>
          <w:b w:val="0"/>
          <w:sz w:val="24"/>
          <w:szCs w:val="24"/>
          <w:lang w:val="ru-RU"/>
        </w:rPr>
        <w:t>;</w:t>
      </w:r>
      <w:r w:rsidRPr="00B8355C">
        <w:rPr>
          <w:lang w:val="ru-RU"/>
        </w:rPr>
        <w:t xml:space="preserve"> </w:t>
      </w:r>
      <w:r>
        <w:t> </w:t>
      </w:r>
      <w:r w:rsidRPr="00407038">
        <w:rPr>
          <w:lang w:val="ru-RU"/>
        </w:rPr>
        <w:t xml:space="preserve"> </w:t>
      </w:r>
    </w:p>
    <w:p w:rsidR="009253A8" w:rsidRDefault="009253A8" w:rsidP="009253A8">
      <w:pPr>
        <w:tabs>
          <w:tab w:val="left" w:pos="993"/>
        </w:tabs>
        <w:ind w:left="708"/>
        <w:jc w:val="both"/>
        <w:rPr>
          <w:rFonts w:ascii="Verdana" w:hAnsi="Verdana"/>
          <w:b w:val="0"/>
          <w:sz w:val="24"/>
          <w:szCs w:val="24"/>
          <w:lang w:val="ru-RU"/>
        </w:rPr>
      </w:pPr>
      <w:r>
        <w:rPr>
          <w:rFonts w:ascii="Verdana" w:hAnsi="Verdana"/>
          <w:b w:val="0"/>
          <w:sz w:val="24"/>
          <w:szCs w:val="24"/>
          <w:lang w:val="ru-RU"/>
        </w:rPr>
        <w:tab/>
      </w:r>
      <w:r w:rsidRPr="00B8355C">
        <w:rPr>
          <w:rFonts w:ascii="Verdana" w:hAnsi="Verdana"/>
          <w:sz w:val="24"/>
          <w:szCs w:val="24"/>
          <w:lang w:val="ru-RU"/>
        </w:rPr>
        <w:t>(4)</w:t>
      </w:r>
      <w:r>
        <w:rPr>
          <w:rFonts w:ascii="Verdana" w:hAnsi="Verdana"/>
          <w:b w:val="0"/>
          <w:sz w:val="24"/>
          <w:szCs w:val="24"/>
          <w:lang w:val="ru-RU"/>
        </w:rPr>
        <w:t xml:space="preserve"> </w:t>
      </w:r>
      <w:r w:rsidRPr="00B8355C">
        <w:rPr>
          <w:rFonts w:ascii="Verdana" w:hAnsi="Verdana"/>
          <w:b w:val="0"/>
          <w:sz w:val="24"/>
          <w:szCs w:val="24"/>
          <w:lang w:val="ru-RU"/>
        </w:rPr>
        <w:t xml:space="preserve">Къпането във водните площи, освен в специално </w:t>
      </w:r>
    </w:p>
    <w:p w:rsidR="009253A8" w:rsidRDefault="009253A8" w:rsidP="009253A8">
      <w:pPr>
        <w:tabs>
          <w:tab w:val="left" w:pos="993"/>
        </w:tabs>
        <w:jc w:val="both"/>
        <w:rPr>
          <w:rFonts w:ascii="Verdana" w:hAnsi="Verdana"/>
          <w:b w:val="0"/>
          <w:sz w:val="24"/>
          <w:szCs w:val="24"/>
          <w:lang w:val="ru-RU"/>
        </w:rPr>
      </w:pPr>
      <w:r w:rsidRPr="00B8355C">
        <w:rPr>
          <w:rFonts w:ascii="Verdana" w:hAnsi="Verdana"/>
          <w:b w:val="0"/>
          <w:sz w:val="24"/>
          <w:szCs w:val="24"/>
          <w:lang w:val="ru-RU"/>
        </w:rPr>
        <w:t>пр</w:t>
      </w:r>
      <w:r w:rsidR="005572AD">
        <w:rPr>
          <w:rFonts w:ascii="Verdana" w:hAnsi="Verdana"/>
          <w:b w:val="0"/>
          <w:sz w:val="24"/>
          <w:szCs w:val="24"/>
          <w:lang w:val="ru-RU"/>
        </w:rPr>
        <w:t xml:space="preserve">едназначените за тази </w:t>
      </w:r>
      <w:proofErr w:type="gramStart"/>
      <w:r w:rsidR="005572AD">
        <w:rPr>
          <w:rFonts w:ascii="Verdana" w:hAnsi="Verdana"/>
          <w:b w:val="0"/>
          <w:sz w:val="24"/>
          <w:szCs w:val="24"/>
          <w:lang w:val="ru-RU"/>
        </w:rPr>
        <w:t>цел</w:t>
      </w:r>
      <w:proofErr w:type="gramEnd"/>
      <w:r w:rsidR="005572AD">
        <w:rPr>
          <w:rFonts w:ascii="Verdana" w:hAnsi="Verdana"/>
          <w:b w:val="0"/>
          <w:sz w:val="24"/>
          <w:szCs w:val="24"/>
          <w:lang w:val="ru-RU"/>
        </w:rPr>
        <w:t xml:space="preserve"> места;</w:t>
      </w:r>
    </w:p>
    <w:p w:rsidR="009F52A7" w:rsidRDefault="009253A8" w:rsidP="009253A8">
      <w:pPr>
        <w:tabs>
          <w:tab w:val="left" w:pos="993"/>
        </w:tabs>
        <w:jc w:val="both"/>
        <w:rPr>
          <w:rFonts w:ascii="Verdana" w:hAnsi="Verdana" w:cs="Tahoma"/>
          <w:color w:val="000000"/>
          <w:sz w:val="24"/>
          <w:szCs w:val="24"/>
          <w:lang w:val="bg-BG"/>
        </w:rPr>
      </w:pPr>
      <w:r>
        <w:rPr>
          <w:rFonts w:ascii="Verdana" w:hAnsi="Verdana"/>
          <w:b w:val="0"/>
          <w:sz w:val="24"/>
          <w:szCs w:val="24"/>
          <w:lang w:val="ru-RU"/>
        </w:rPr>
        <w:t xml:space="preserve">            </w:t>
      </w:r>
      <w:r w:rsidRPr="00B8355C">
        <w:rPr>
          <w:rFonts w:ascii="Verdana" w:hAnsi="Verdana"/>
          <w:sz w:val="24"/>
          <w:szCs w:val="24"/>
          <w:lang w:val="ru-RU"/>
        </w:rPr>
        <w:t>(5)</w:t>
      </w:r>
      <w:r w:rsidRPr="00B8355C">
        <w:rPr>
          <w:rFonts w:ascii="Verdana" w:hAnsi="Verdana"/>
          <w:b w:val="0"/>
          <w:sz w:val="24"/>
          <w:szCs w:val="24"/>
          <w:lang w:val="ru-RU"/>
        </w:rPr>
        <w:t xml:space="preserve"> Пускането и ползването на плавателни съдове, включително и гумени надуваеми съоръжения във водни площи без съответното разрешение от съответните структури по Гражданска защита и БЧК.</w:t>
      </w:r>
      <w:r w:rsidRPr="00B8355C">
        <w:rPr>
          <w:rFonts w:ascii="Verdana" w:hAnsi="Verdana"/>
          <w:b w:val="0"/>
          <w:sz w:val="24"/>
          <w:szCs w:val="24"/>
          <w:lang w:val="ru-RU"/>
        </w:rPr>
        <w:br/>
      </w:r>
    </w:p>
    <w:p w:rsidR="009253A8" w:rsidRDefault="009253A8" w:rsidP="009253A8">
      <w:pPr>
        <w:tabs>
          <w:tab w:val="left" w:pos="993"/>
        </w:tabs>
        <w:jc w:val="both"/>
        <w:rPr>
          <w:rFonts w:ascii="Verdana" w:hAnsi="Verdana" w:cs="Tahoma"/>
          <w:color w:val="000000"/>
          <w:sz w:val="24"/>
          <w:szCs w:val="24"/>
          <w:lang w:val="bg-BG"/>
        </w:rPr>
      </w:pPr>
    </w:p>
    <w:p w:rsidR="007B2218" w:rsidRDefault="007B2218" w:rsidP="009253A8">
      <w:pPr>
        <w:tabs>
          <w:tab w:val="left" w:pos="993"/>
        </w:tabs>
        <w:jc w:val="both"/>
        <w:rPr>
          <w:rFonts w:ascii="Verdana" w:hAnsi="Verdana" w:cs="Tahoma"/>
          <w:color w:val="000000"/>
          <w:sz w:val="24"/>
          <w:szCs w:val="24"/>
          <w:lang w:val="bg-BG"/>
        </w:rPr>
      </w:pPr>
    </w:p>
    <w:p w:rsidR="007B2218" w:rsidRPr="002A0E77" w:rsidRDefault="007B2218" w:rsidP="009253A8">
      <w:pPr>
        <w:tabs>
          <w:tab w:val="left" w:pos="993"/>
        </w:tabs>
        <w:jc w:val="both"/>
        <w:rPr>
          <w:rFonts w:ascii="Verdana" w:hAnsi="Verdana" w:cs="Tahoma"/>
          <w:color w:val="000000"/>
          <w:sz w:val="24"/>
          <w:szCs w:val="24"/>
          <w:lang w:val="bg-BG"/>
        </w:rPr>
      </w:pPr>
    </w:p>
    <w:p w:rsidR="00FC1A2C" w:rsidRPr="002A0E77" w:rsidRDefault="00D23914" w:rsidP="00564DA5">
      <w:pPr>
        <w:jc w:val="center"/>
        <w:rPr>
          <w:rFonts w:ascii="Verdana" w:hAnsi="Verdana" w:cs="Tahoma"/>
          <w:color w:val="000000"/>
          <w:sz w:val="24"/>
          <w:szCs w:val="24"/>
          <w:lang w:val="bg-BG"/>
        </w:rPr>
      </w:pPr>
      <w:r w:rsidRPr="002A0E77">
        <w:rPr>
          <w:rFonts w:ascii="Verdana" w:hAnsi="Verdana" w:cs="Tahoma"/>
          <w:color w:val="000000"/>
          <w:sz w:val="24"/>
          <w:szCs w:val="24"/>
          <w:lang w:val="bg-BG"/>
        </w:rPr>
        <w:lastRenderedPageBreak/>
        <w:t>Г</w:t>
      </w:r>
      <w:r w:rsidR="009017CA" w:rsidRPr="002A0E77">
        <w:rPr>
          <w:rFonts w:ascii="Verdana" w:hAnsi="Verdana" w:cs="Tahoma"/>
          <w:color w:val="000000"/>
          <w:sz w:val="24"/>
          <w:szCs w:val="24"/>
          <w:lang w:val="bg-BG"/>
        </w:rPr>
        <w:t xml:space="preserve">ЛАВА </w:t>
      </w:r>
      <w:r w:rsidR="009253A8">
        <w:rPr>
          <w:rFonts w:ascii="Verdana" w:hAnsi="Verdana" w:cs="Tahoma"/>
          <w:color w:val="000000"/>
          <w:sz w:val="24"/>
          <w:szCs w:val="24"/>
          <w:lang w:val="bg-BG"/>
        </w:rPr>
        <w:t>ШЕСТА</w:t>
      </w:r>
    </w:p>
    <w:p w:rsidR="00D23914" w:rsidRPr="002A0E77" w:rsidRDefault="00D23914" w:rsidP="00D33D44">
      <w:pPr>
        <w:pBdr>
          <w:bottom w:val="thinThickSmallGap" w:sz="24" w:space="1" w:color="auto"/>
        </w:pBdr>
        <w:jc w:val="center"/>
        <w:rPr>
          <w:rFonts w:ascii="Verdana" w:hAnsi="Verdana" w:cs="Tahoma"/>
          <w:color w:val="000000"/>
          <w:sz w:val="24"/>
          <w:szCs w:val="24"/>
          <w:lang w:val="bg-BG"/>
        </w:rPr>
      </w:pPr>
      <w:r w:rsidRPr="002A0E77">
        <w:rPr>
          <w:rFonts w:ascii="Verdana" w:hAnsi="Verdana" w:cs="Tahoma"/>
          <w:color w:val="000000"/>
          <w:sz w:val="24"/>
          <w:szCs w:val="24"/>
          <w:lang w:val="bg-BG"/>
        </w:rPr>
        <w:t>Поддържане и опазване на околната среда</w:t>
      </w:r>
    </w:p>
    <w:p w:rsidR="00D23914" w:rsidRPr="002A0E77" w:rsidRDefault="00D23914" w:rsidP="009017CA">
      <w:pPr>
        <w:jc w:val="center"/>
        <w:rPr>
          <w:rFonts w:ascii="Verdana" w:hAnsi="Verdana" w:cs="Tahoma"/>
          <w:color w:val="000000"/>
          <w:sz w:val="24"/>
          <w:szCs w:val="24"/>
          <w:lang w:val="bg-BG"/>
        </w:rPr>
      </w:pPr>
    </w:p>
    <w:p w:rsidR="00D23914" w:rsidRPr="002A0E77" w:rsidRDefault="008E5340" w:rsidP="00FC1A2C">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5</w:t>
      </w:r>
      <w:r w:rsidR="00AA64F4">
        <w:rPr>
          <w:rFonts w:ascii="Verdana" w:hAnsi="Verdana" w:cs="Tahoma"/>
          <w:color w:val="000000"/>
          <w:sz w:val="24"/>
          <w:szCs w:val="24"/>
          <w:lang w:val="bg-BG"/>
        </w:rPr>
        <w:t>5</w:t>
      </w:r>
      <w:r w:rsidR="00896473" w:rsidRPr="002A0E77">
        <w:rPr>
          <w:rFonts w:ascii="Verdana" w:hAnsi="Verdana" w:cs="Tahoma"/>
          <w:color w:val="000000"/>
          <w:sz w:val="24"/>
          <w:szCs w:val="24"/>
          <w:lang w:val="bg-BG"/>
        </w:rPr>
        <w:t>. (1)</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Забранява се:</w:t>
      </w:r>
    </w:p>
    <w:p w:rsidR="00D23914" w:rsidRPr="002A0E77" w:rsidRDefault="00D23914"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1.</w:t>
      </w:r>
      <w:r w:rsidRPr="002A0E77">
        <w:rPr>
          <w:rFonts w:ascii="Verdana" w:hAnsi="Verdana" w:cs="Tahoma"/>
          <w:b w:val="0"/>
          <w:color w:val="000000"/>
          <w:sz w:val="24"/>
          <w:szCs w:val="24"/>
          <w:lang w:val="bg-BG"/>
        </w:rPr>
        <w:t xml:space="preserve"> Използване на почва и хумус от общинските </w:t>
      </w:r>
      <w:r w:rsidR="00BF0106" w:rsidRPr="002A0E77">
        <w:rPr>
          <w:rFonts w:ascii="Verdana" w:hAnsi="Verdana" w:cs="Tahoma"/>
          <w:b w:val="0"/>
          <w:color w:val="000000"/>
          <w:sz w:val="24"/>
          <w:szCs w:val="24"/>
          <w:lang w:val="bg-BG"/>
        </w:rPr>
        <w:t xml:space="preserve">терени </w:t>
      </w:r>
      <w:r w:rsidRPr="002A0E77">
        <w:rPr>
          <w:rFonts w:ascii="Verdana" w:hAnsi="Verdana" w:cs="Tahoma"/>
          <w:b w:val="0"/>
          <w:color w:val="000000"/>
          <w:sz w:val="24"/>
          <w:szCs w:val="24"/>
          <w:lang w:val="bg-BG"/>
        </w:rPr>
        <w:t xml:space="preserve"> без писмено разрешение от Община </w:t>
      </w:r>
      <w:r w:rsidR="00167925">
        <w:rPr>
          <w:rFonts w:ascii="Verdana" w:hAnsi="Verdana" w:cs="Tahoma"/>
          <w:b w:val="0"/>
          <w:color w:val="000000"/>
          <w:sz w:val="24"/>
          <w:szCs w:val="24"/>
          <w:lang w:val="bg-BG"/>
        </w:rPr>
        <w:t>Горна Малина</w:t>
      </w:r>
      <w:r w:rsidR="007A7336">
        <w:rPr>
          <w:rFonts w:ascii="Verdana" w:hAnsi="Verdana" w:cs="Tahoma"/>
          <w:b w:val="0"/>
          <w:color w:val="000000"/>
          <w:sz w:val="24"/>
          <w:szCs w:val="24"/>
          <w:lang w:val="bg-BG"/>
        </w:rPr>
        <w:t>;</w:t>
      </w:r>
      <w:r w:rsidRPr="002A0E77">
        <w:rPr>
          <w:rFonts w:ascii="Verdana" w:hAnsi="Verdana" w:cs="Tahoma"/>
          <w:b w:val="0"/>
          <w:color w:val="000000"/>
          <w:sz w:val="24"/>
          <w:szCs w:val="24"/>
          <w:lang w:val="bg-BG"/>
        </w:rPr>
        <w:t xml:space="preserve"> </w:t>
      </w:r>
    </w:p>
    <w:p w:rsidR="00D23914" w:rsidRPr="002A0E77" w:rsidRDefault="00D23914" w:rsidP="00FC36FB">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ab/>
      </w:r>
      <w:r w:rsidR="00FC36FB" w:rsidRPr="002A0E77">
        <w:rPr>
          <w:rFonts w:ascii="Verdana" w:hAnsi="Verdana" w:cs="Tahoma"/>
          <w:color w:val="000000"/>
          <w:sz w:val="24"/>
          <w:szCs w:val="24"/>
          <w:lang w:val="bg-BG"/>
        </w:rPr>
        <w:t>2</w:t>
      </w:r>
      <w:r w:rsidRPr="002A0E77">
        <w:rPr>
          <w:rFonts w:ascii="Verdana" w:hAnsi="Verdana" w:cs="Tahoma"/>
          <w:color w:val="000000"/>
          <w:sz w:val="24"/>
          <w:szCs w:val="24"/>
          <w:lang w:val="bg-BG"/>
        </w:rPr>
        <w:t xml:space="preserve">. </w:t>
      </w:r>
      <w:r w:rsidRPr="002A0E77">
        <w:rPr>
          <w:rFonts w:ascii="Verdana" w:hAnsi="Verdana" w:cs="Tahoma"/>
          <w:b w:val="0"/>
          <w:color w:val="000000"/>
          <w:sz w:val="24"/>
          <w:szCs w:val="24"/>
          <w:lang w:val="bg-BG"/>
        </w:rPr>
        <w:t>Палене на отпадъци, листа, гуми и смоли на открити места, върху зелени пло</w:t>
      </w:r>
      <w:r w:rsidR="007A7336">
        <w:rPr>
          <w:rFonts w:ascii="Verdana" w:hAnsi="Verdana" w:cs="Tahoma"/>
          <w:b w:val="0"/>
          <w:color w:val="000000"/>
          <w:sz w:val="24"/>
          <w:szCs w:val="24"/>
          <w:lang w:val="bg-BG"/>
        </w:rPr>
        <w:t>щи, улици, тротоари и площадки;</w:t>
      </w:r>
    </w:p>
    <w:p w:rsidR="00D23914" w:rsidRPr="002A0E77" w:rsidRDefault="00FC36FB"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3</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Палене на огън в междублоковите пространства, парковете, гр</w:t>
      </w:r>
      <w:r w:rsidR="007A7336">
        <w:rPr>
          <w:rFonts w:ascii="Verdana" w:hAnsi="Verdana" w:cs="Tahoma"/>
          <w:b w:val="0"/>
          <w:color w:val="000000"/>
          <w:sz w:val="24"/>
          <w:szCs w:val="24"/>
          <w:lang w:val="bg-BG"/>
        </w:rPr>
        <w:t>адините и всички открити терени;</w:t>
      </w:r>
    </w:p>
    <w:p w:rsidR="00D23914" w:rsidRPr="002A0E77" w:rsidRDefault="00FC36FB"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4</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 xml:space="preserve">Складиране на лесно запалими материали в стълбища, проходи, коридори и площадки на </w:t>
      </w:r>
      <w:r w:rsidR="007A7336">
        <w:rPr>
          <w:rFonts w:ascii="Verdana" w:hAnsi="Verdana" w:cs="Tahoma"/>
          <w:b w:val="0"/>
          <w:color w:val="000000"/>
          <w:sz w:val="24"/>
          <w:szCs w:val="24"/>
          <w:lang w:val="bg-BG"/>
        </w:rPr>
        <w:t>жилищните и обществените сгради;</w:t>
      </w:r>
    </w:p>
    <w:p w:rsidR="00D23914" w:rsidRPr="002A0E77" w:rsidRDefault="00FC36FB"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5</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Използване на нестандартни горивни материали - гума, пластмаси и други подобни за о</w:t>
      </w:r>
      <w:r w:rsidR="007A7336">
        <w:rPr>
          <w:rFonts w:ascii="Verdana" w:hAnsi="Verdana" w:cs="Tahoma"/>
          <w:b w:val="0"/>
          <w:color w:val="000000"/>
          <w:sz w:val="24"/>
          <w:szCs w:val="24"/>
          <w:lang w:val="bg-BG"/>
        </w:rPr>
        <w:t>топление или технологични нужди;</w:t>
      </w:r>
    </w:p>
    <w:p w:rsidR="00D23914" w:rsidRPr="002A0E77" w:rsidRDefault="00FC36FB"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6</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Извършване на дейности, свързани с отделянето на неприятни дразнещи мир</w:t>
      </w:r>
      <w:r w:rsidR="007A7336">
        <w:rPr>
          <w:rFonts w:ascii="Verdana" w:hAnsi="Verdana" w:cs="Tahoma"/>
          <w:b w:val="0"/>
          <w:color w:val="000000"/>
          <w:sz w:val="24"/>
          <w:szCs w:val="24"/>
          <w:lang w:val="bg-BG"/>
        </w:rPr>
        <w:t>изми, установено органолептично;</w:t>
      </w:r>
    </w:p>
    <w:p w:rsidR="00D23914" w:rsidRDefault="00FC36FB" w:rsidP="00D2391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7</w:t>
      </w:r>
      <w:r w:rsidR="00D23914" w:rsidRPr="002A0E77">
        <w:rPr>
          <w:rFonts w:ascii="Verdana" w:hAnsi="Verdana" w:cs="Tahoma"/>
          <w:color w:val="000000"/>
          <w:sz w:val="24"/>
          <w:szCs w:val="24"/>
          <w:lang w:val="bg-BG"/>
        </w:rPr>
        <w:t xml:space="preserve">. </w:t>
      </w:r>
      <w:r w:rsidR="00D23914" w:rsidRPr="002A0E77">
        <w:rPr>
          <w:rFonts w:ascii="Verdana" w:hAnsi="Verdana" w:cs="Tahoma"/>
          <w:b w:val="0"/>
          <w:color w:val="000000"/>
          <w:sz w:val="24"/>
          <w:szCs w:val="24"/>
          <w:lang w:val="bg-BG"/>
        </w:rPr>
        <w:t>Използване на неизправни локални котелни инсталации, които поради неправилен режим на горене замърсяват въздуха</w:t>
      </w:r>
      <w:r w:rsidR="00082476" w:rsidRPr="002A0E77">
        <w:rPr>
          <w:rFonts w:ascii="Verdana" w:hAnsi="Verdana" w:cs="Tahoma"/>
          <w:b w:val="0"/>
          <w:color w:val="000000"/>
          <w:sz w:val="24"/>
          <w:szCs w:val="24"/>
          <w:lang w:val="bg-BG"/>
        </w:rPr>
        <w:t>,</w:t>
      </w:r>
      <w:r w:rsidR="00D23914" w:rsidRPr="002A0E77">
        <w:rPr>
          <w:rFonts w:ascii="Verdana" w:hAnsi="Verdana" w:cs="Tahoma"/>
          <w:b w:val="0"/>
          <w:color w:val="000000"/>
          <w:sz w:val="24"/>
          <w:szCs w:val="24"/>
          <w:lang w:val="bg-BG"/>
        </w:rPr>
        <w:t xml:space="preserve"> като отделят са</w:t>
      </w:r>
      <w:r w:rsidR="002211EC" w:rsidRPr="002A0E77">
        <w:rPr>
          <w:rFonts w:ascii="Verdana" w:hAnsi="Verdana" w:cs="Tahoma"/>
          <w:b w:val="0"/>
          <w:color w:val="000000"/>
          <w:sz w:val="24"/>
          <w:szCs w:val="24"/>
          <w:lang w:val="bg-BG"/>
        </w:rPr>
        <w:t>жди и дим над допустимите норми, установено с прот</w:t>
      </w:r>
      <w:r w:rsidR="007A7336">
        <w:rPr>
          <w:rFonts w:ascii="Verdana" w:hAnsi="Verdana" w:cs="Tahoma"/>
          <w:b w:val="0"/>
          <w:color w:val="000000"/>
          <w:sz w:val="24"/>
          <w:szCs w:val="24"/>
          <w:lang w:val="bg-BG"/>
        </w:rPr>
        <w:t>окол от лицензирани лаборатории;</w:t>
      </w:r>
    </w:p>
    <w:p w:rsidR="002706BB" w:rsidRPr="002706BB" w:rsidRDefault="002706BB" w:rsidP="00D23914">
      <w:pPr>
        <w:ind w:firstLine="708"/>
        <w:jc w:val="both"/>
        <w:rPr>
          <w:rFonts w:ascii="Verdana" w:hAnsi="Verdana" w:cs="Tahoma"/>
          <w:b w:val="0"/>
          <w:color w:val="000000"/>
          <w:sz w:val="24"/>
          <w:szCs w:val="24"/>
          <w:lang w:val="bg-BG"/>
        </w:rPr>
      </w:pPr>
      <w:r w:rsidRPr="002706BB">
        <w:rPr>
          <w:rFonts w:ascii="Verdana" w:hAnsi="Verdana" w:cs="Tahoma"/>
          <w:color w:val="000000"/>
          <w:sz w:val="24"/>
          <w:szCs w:val="24"/>
          <w:lang w:val="bg-BG"/>
        </w:rPr>
        <w:t xml:space="preserve">8. </w:t>
      </w:r>
      <w:r>
        <w:rPr>
          <w:rFonts w:ascii="Verdana" w:hAnsi="Verdana" w:cs="Tahoma"/>
          <w:b w:val="0"/>
          <w:color w:val="000000"/>
          <w:sz w:val="24"/>
          <w:szCs w:val="24"/>
          <w:lang w:val="bg-BG"/>
        </w:rPr>
        <w:t>Хвърляне на неугасени предмети на обществен</w:t>
      </w:r>
      <w:r w:rsidR="007A7336">
        <w:rPr>
          <w:rFonts w:ascii="Verdana" w:hAnsi="Verdana" w:cs="Tahoma"/>
          <w:b w:val="0"/>
          <w:color w:val="000000"/>
          <w:sz w:val="24"/>
          <w:szCs w:val="24"/>
          <w:lang w:val="bg-BG"/>
        </w:rPr>
        <w:t>и места, улици, паркове и други.</w:t>
      </w:r>
    </w:p>
    <w:p w:rsidR="00D23914" w:rsidRDefault="008E5340" w:rsidP="008A5C2E">
      <w:pPr>
        <w:tabs>
          <w:tab w:val="left" w:pos="709"/>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Чл.</w:t>
      </w:r>
      <w:r w:rsidR="00AF4882">
        <w:rPr>
          <w:rFonts w:ascii="Verdana" w:hAnsi="Verdana" w:cs="Tahoma"/>
          <w:color w:val="000000"/>
          <w:sz w:val="24"/>
          <w:szCs w:val="24"/>
          <w:lang w:val="bg-BG"/>
        </w:rPr>
        <w:t>5</w:t>
      </w:r>
      <w:r w:rsidR="00AA64F4">
        <w:rPr>
          <w:rFonts w:ascii="Verdana" w:hAnsi="Verdana" w:cs="Tahoma"/>
          <w:color w:val="000000"/>
          <w:sz w:val="24"/>
          <w:szCs w:val="24"/>
          <w:lang w:val="bg-BG"/>
        </w:rPr>
        <w:t>6</w:t>
      </w:r>
      <w:r w:rsidR="002211EC" w:rsidRPr="002A0E77">
        <w:rPr>
          <w:rFonts w:ascii="Verdana" w:hAnsi="Verdana" w:cs="Tahoma"/>
          <w:color w:val="000000"/>
          <w:sz w:val="24"/>
          <w:szCs w:val="24"/>
          <w:lang w:val="bg-BG"/>
        </w:rPr>
        <w:t>.</w:t>
      </w:r>
      <w:r w:rsidR="002211EC" w:rsidRPr="002A0E77">
        <w:rPr>
          <w:rFonts w:ascii="Verdana" w:hAnsi="Verdana" w:cs="Tahoma"/>
          <w:b w:val="0"/>
          <w:color w:val="000000"/>
          <w:sz w:val="24"/>
          <w:szCs w:val="24"/>
          <w:lang w:val="bg-BG"/>
        </w:rPr>
        <w:t xml:space="preserve"> </w:t>
      </w:r>
      <w:r w:rsidR="00D23914" w:rsidRPr="002A0E77">
        <w:rPr>
          <w:rFonts w:ascii="Verdana" w:hAnsi="Verdana" w:cs="Tahoma"/>
          <w:b w:val="0"/>
          <w:color w:val="000000"/>
          <w:sz w:val="24"/>
          <w:szCs w:val="24"/>
          <w:lang w:val="bg-BG"/>
        </w:rPr>
        <w:t>За организацията на дейността по снегопочистването</w:t>
      </w:r>
      <w:r w:rsidR="00353941" w:rsidRPr="002A0E77">
        <w:rPr>
          <w:rFonts w:ascii="Verdana" w:hAnsi="Verdana" w:cs="Tahoma"/>
          <w:b w:val="0"/>
          <w:color w:val="000000"/>
          <w:sz w:val="24"/>
          <w:szCs w:val="24"/>
          <w:lang w:val="bg-BG"/>
        </w:rPr>
        <w:t>,</w:t>
      </w:r>
      <w:r w:rsidR="00213725">
        <w:rPr>
          <w:rFonts w:ascii="Verdana" w:hAnsi="Verdana" w:cs="Tahoma"/>
          <w:b w:val="0"/>
          <w:color w:val="000000"/>
          <w:sz w:val="24"/>
          <w:szCs w:val="24"/>
          <w:lang w:val="bg-BG"/>
        </w:rPr>
        <w:t xml:space="preserve"> к</w:t>
      </w:r>
      <w:r w:rsidR="00773A10" w:rsidRPr="002A0E77">
        <w:rPr>
          <w:rFonts w:ascii="Verdana" w:hAnsi="Verdana" w:cs="Tahoma"/>
          <w:b w:val="0"/>
          <w:color w:val="000000"/>
          <w:sz w:val="24"/>
          <w:szCs w:val="24"/>
          <w:lang w:val="bg-BG"/>
        </w:rPr>
        <w:t>метът на</w:t>
      </w:r>
      <w:r w:rsidR="00213725">
        <w:rPr>
          <w:rFonts w:ascii="Verdana" w:hAnsi="Verdana" w:cs="Tahoma"/>
          <w:b w:val="0"/>
          <w:color w:val="000000"/>
          <w:sz w:val="24"/>
          <w:szCs w:val="24"/>
          <w:lang w:val="bg-BG"/>
        </w:rPr>
        <w:t xml:space="preserve"> о</w:t>
      </w:r>
      <w:r w:rsidR="00D23914" w:rsidRPr="002A0E77">
        <w:rPr>
          <w:rFonts w:ascii="Verdana" w:hAnsi="Verdana" w:cs="Tahoma"/>
          <w:b w:val="0"/>
          <w:color w:val="000000"/>
          <w:sz w:val="24"/>
          <w:szCs w:val="24"/>
          <w:lang w:val="bg-BG"/>
        </w:rPr>
        <w:t>бщината издава заповед.</w:t>
      </w:r>
    </w:p>
    <w:p w:rsidR="007A7336" w:rsidRDefault="00497E8F" w:rsidP="00C26C8A">
      <w:pPr>
        <w:tabs>
          <w:tab w:val="left" w:pos="709"/>
        </w:tabs>
        <w:jc w:val="both"/>
        <w:rPr>
          <w:rFonts w:ascii="Verdana" w:hAnsi="Verdana"/>
          <w:b w:val="0"/>
          <w:sz w:val="24"/>
          <w:szCs w:val="24"/>
          <w:lang w:val="ru-RU"/>
        </w:rPr>
      </w:pPr>
      <w:r>
        <w:rPr>
          <w:rStyle w:val="ac"/>
          <w:rFonts w:ascii="Verdana" w:hAnsi="Verdana"/>
          <w:b/>
          <w:sz w:val="24"/>
          <w:szCs w:val="24"/>
          <w:lang w:val="ru-RU"/>
        </w:rPr>
        <w:t>Чл.</w:t>
      </w:r>
      <w:r w:rsidR="00476614">
        <w:rPr>
          <w:rStyle w:val="ac"/>
          <w:rFonts w:ascii="Verdana" w:hAnsi="Verdana"/>
          <w:b/>
          <w:sz w:val="24"/>
          <w:szCs w:val="24"/>
          <w:lang w:val="ru-RU"/>
        </w:rPr>
        <w:t>5</w:t>
      </w:r>
      <w:r w:rsidR="00AA64F4">
        <w:rPr>
          <w:rStyle w:val="ac"/>
          <w:rFonts w:ascii="Verdana" w:hAnsi="Verdana"/>
          <w:b/>
          <w:sz w:val="24"/>
          <w:szCs w:val="24"/>
          <w:lang w:val="ru-RU"/>
        </w:rPr>
        <w:t>7</w:t>
      </w:r>
      <w:r w:rsidRPr="00497E8F">
        <w:rPr>
          <w:rStyle w:val="ac"/>
          <w:rFonts w:ascii="Verdana" w:hAnsi="Verdana"/>
          <w:b/>
          <w:sz w:val="24"/>
          <w:szCs w:val="24"/>
          <w:lang w:val="ru-RU"/>
        </w:rPr>
        <w:t>.</w:t>
      </w:r>
      <w:r w:rsidRPr="00497E8F">
        <w:rPr>
          <w:rFonts w:ascii="Verdana" w:hAnsi="Verdana"/>
          <w:b w:val="0"/>
          <w:sz w:val="24"/>
          <w:szCs w:val="24"/>
          <w:lang w:val="ru-RU"/>
        </w:rPr>
        <w:t xml:space="preserve"> </w:t>
      </w:r>
      <w:r w:rsidRPr="00497E8F">
        <w:rPr>
          <w:rFonts w:ascii="Verdana" w:hAnsi="Verdana"/>
          <w:sz w:val="24"/>
          <w:szCs w:val="24"/>
          <w:lang w:val="ru-RU"/>
        </w:rPr>
        <w:t>(1)</w:t>
      </w:r>
      <w:r w:rsidRPr="00497E8F">
        <w:rPr>
          <w:rFonts w:ascii="Verdana" w:hAnsi="Verdana"/>
          <w:b w:val="0"/>
          <w:sz w:val="24"/>
          <w:szCs w:val="24"/>
          <w:lang w:val="ru-RU"/>
        </w:rPr>
        <w:t xml:space="preserve"> Ръководителите на търговските дружества, обществени организации и учреждения, собствениците и ползвателите на имоти, собствениците и обитатели на жилища и етажна собственост са длъжни да осигуряват:</w:t>
      </w:r>
      <w:r w:rsidRPr="00497E8F">
        <w:rPr>
          <w:rFonts w:ascii="Verdana" w:hAnsi="Verdana"/>
          <w:b w:val="0"/>
          <w:sz w:val="24"/>
          <w:szCs w:val="24"/>
          <w:lang w:val="ru-RU"/>
        </w:rPr>
        <w:br/>
      </w:r>
      <w:r w:rsidRPr="00497E8F">
        <w:rPr>
          <w:rFonts w:ascii="Verdana" w:hAnsi="Verdana"/>
          <w:sz w:val="24"/>
          <w:szCs w:val="24"/>
          <w:lang w:val="ru-RU"/>
        </w:rPr>
        <w:t>1</w:t>
      </w:r>
      <w:r w:rsidRPr="00497E8F">
        <w:rPr>
          <w:rFonts w:ascii="Verdana" w:hAnsi="Verdana"/>
          <w:b w:val="0"/>
          <w:sz w:val="24"/>
          <w:szCs w:val="24"/>
          <w:lang w:val="ru-RU"/>
        </w:rPr>
        <w:t>.Събирането и изхвърлянето</w:t>
      </w:r>
      <w:r w:rsidR="007A7336">
        <w:rPr>
          <w:rFonts w:ascii="Verdana" w:hAnsi="Verdana"/>
          <w:b w:val="0"/>
          <w:sz w:val="24"/>
          <w:szCs w:val="24"/>
          <w:lang w:val="ru-RU"/>
        </w:rPr>
        <w:t xml:space="preserve"> на сметта в осигурените съдове;</w:t>
      </w:r>
      <w:r w:rsidRPr="00497E8F">
        <w:rPr>
          <w:rFonts w:ascii="Verdana" w:hAnsi="Verdana"/>
          <w:b w:val="0"/>
          <w:sz w:val="24"/>
          <w:szCs w:val="24"/>
          <w:lang w:val="ru-RU"/>
        </w:rPr>
        <w:br/>
      </w:r>
      <w:r w:rsidRPr="00497E8F">
        <w:rPr>
          <w:rFonts w:ascii="Verdana" w:hAnsi="Verdana"/>
          <w:sz w:val="24"/>
          <w:szCs w:val="24"/>
          <w:lang w:val="ru-RU"/>
        </w:rPr>
        <w:t>2</w:t>
      </w:r>
      <w:r w:rsidRPr="00497E8F">
        <w:rPr>
          <w:rFonts w:ascii="Verdana" w:hAnsi="Verdana"/>
          <w:b w:val="0"/>
          <w:sz w:val="24"/>
          <w:szCs w:val="24"/>
          <w:lang w:val="ru-RU"/>
        </w:rPr>
        <w:t>. Поддържането на чистотата във вътрешно-кварталните пространства в дворовете и на при</w:t>
      </w:r>
      <w:r w:rsidR="007A7336">
        <w:rPr>
          <w:rFonts w:ascii="Verdana" w:hAnsi="Verdana"/>
          <w:b w:val="0"/>
          <w:sz w:val="24"/>
          <w:szCs w:val="24"/>
          <w:lang w:val="ru-RU"/>
        </w:rPr>
        <w:t>лежащите територии към обектите;</w:t>
      </w:r>
      <w:r w:rsidRPr="00497E8F">
        <w:rPr>
          <w:rFonts w:ascii="Verdana" w:hAnsi="Verdana"/>
          <w:b w:val="0"/>
          <w:sz w:val="24"/>
          <w:szCs w:val="24"/>
          <w:lang w:val="ru-RU"/>
        </w:rPr>
        <w:br/>
      </w:r>
      <w:r w:rsidRPr="00497E8F">
        <w:rPr>
          <w:rFonts w:ascii="Verdana" w:hAnsi="Verdana"/>
          <w:sz w:val="24"/>
          <w:szCs w:val="24"/>
          <w:lang w:val="ru-RU"/>
        </w:rPr>
        <w:t>3.</w:t>
      </w:r>
      <w:r w:rsidRPr="00497E8F">
        <w:rPr>
          <w:rFonts w:ascii="Verdana" w:hAnsi="Verdana"/>
          <w:b w:val="0"/>
          <w:sz w:val="24"/>
          <w:szCs w:val="24"/>
          <w:lang w:val="ru-RU"/>
        </w:rPr>
        <w:t xml:space="preserve"> Почистването на снега по тротоарите, посипването им със сол, луга и пясък, както и отстраняването </w:t>
      </w:r>
      <w:proofErr w:type="gramStart"/>
      <w:r w:rsidRPr="00497E8F">
        <w:rPr>
          <w:rFonts w:ascii="Verdana" w:hAnsi="Verdana"/>
          <w:b w:val="0"/>
          <w:sz w:val="24"/>
          <w:szCs w:val="24"/>
          <w:lang w:val="ru-RU"/>
        </w:rPr>
        <w:t>на</w:t>
      </w:r>
      <w:proofErr w:type="gramEnd"/>
      <w:r w:rsidRPr="00497E8F">
        <w:rPr>
          <w:rFonts w:ascii="Verdana" w:hAnsi="Verdana"/>
          <w:b w:val="0"/>
          <w:sz w:val="24"/>
          <w:szCs w:val="24"/>
          <w:lang w:val="ru-RU"/>
        </w:rPr>
        <w:t xml:space="preserve"> </w:t>
      </w:r>
      <w:r w:rsidR="007A7336">
        <w:rPr>
          <w:rFonts w:ascii="Verdana" w:hAnsi="Verdana"/>
          <w:b w:val="0"/>
          <w:sz w:val="24"/>
          <w:szCs w:val="24"/>
          <w:lang w:val="ru-RU"/>
        </w:rPr>
        <w:t>ледени висулки и надвиснал сняг;</w:t>
      </w:r>
      <w:r w:rsidRPr="00497E8F">
        <w:rPr>
          <w:rFonts w:ascii="Verdana" w:hAnsi="Verdana"/>
          <w:b w:val="0"/>
          <w:sz w:val="24"/>
          <w:szCs w:val="24"/>
          <w:lang w:val="ru-RU"/>
        </w:rPr>
        <w:br/>
      </w:r>
      <w:r w:rsidRPr="00497E8F">
        <w:rPr>
          <w:rFonts w:ascii="Verdana" w:hAnsi="Verdana"/>
          <w:sz w:val="24"/>
          <w:szCs w:val="24"/>
          <w:lang w:val="ru-RU"/>
        </w:rPr>
        <w:t>4</w:t>
      </w:r>
      <w:r w:rsidRPr="00497E8F">
        <w:rPr>
          <w:rFonts w:ascii="Verdana" w:hAnsi="Verdana"/>
          <w:b w:val="0"/>
          <w:sz w:val="24"/>
          <w:szCs w:val="24"/>
          <w:lang w:val="ru-RU"/>
        </w:rPr>
        <w:t>. Направата и поддържането в изправност на хигиенни отходни места и помийни ями в неканализираните терени след съгласуване със санитарнит</w:t>
      </w:r>
      <w:r w:rsidR="007A7336">
        <w:rPr>
          <w:rFonts w:ascii="Verdana" w:hAnsi="Verdana"/>
          <w:b w:val="0"/>
          <w:sz w:val="24"/>
          <w:szCs w:val="24"/>
          <w:lang w:val="ru-RU"/>
        </w:rPr>
        <w:t>е служби, общината и кметствата;</w:t>
      </w:r>
    </w:p>
    <w:p w:rsidR="00FE10C5" w:rsidRDefault="00497E8F" w:rsidP="00C26C8A">
      <w:pPr>
        <w:tabs>
          <w:tab w:val="left" w:pos="709"/>
        </w:tabs>
        <w:jc w:val="both"/>
        <w:rPr>
          <w:rFonts w:ascii="Verdana" w:hAnsi="Verdana"/>
          <w:b w:val="0"/>
          <w:sz w:val="24"/>
          <w:szCs w:val="24"/>
          <w:lang w:val="ru-RU"/>
        </w:rPr>
      </w:pPr>
      <w:r w:rsidRPr="00497E8F">
        <w:rPr>
          <w:rFonts w:ascii="Verdana" w:hAnsi="Verdana"/>
          <w:sz w:val="24"/>
          <w:szCs w:val="24"/>
          <w:lang w:val="ru-RU"/>
        </w:rPr>
        <w:t>5</w:t>
      </w:r>
      <w:r w:rsidRPr="00497E8F">
        <w:rPr>
          <w:rFonts w:ascii="Verdana" w:hAnsi="Verdana"/>
          <w:b w:val="0"/>
          <w:sz w:val="24"/>
          <w:szCs w:val="24"/>
          <w:lang w:val="ru-RU"/>
        </w:rPr>
        <w:t>. Поддържането в добро състояние фасадите на сградите.</w:t>
      </w:r>
      <w:r w:rsidRPr="00497E8F">
        <w:rPr>
          <w:rFonts w:ascii="Verdana" w:hAnsi="Verdana"/>
          <w:b w:val="0"/>
          <w:sz w:val="24"/>
          <w:szCs w:val="24"/>
          <w:lang w:val="ru-RU"/>
        </w:rPr>
        <w:br/>
      </w:r>
      <w:r>
        <w:rPr>
          <w:rFonts w:ascii="Verdana" w:hAnsi="Verdana"/>
          <w:b w:val="0"/>
          <w:sz w:val="24"/>
          <w:szCs w:val="24"/>
          <w:lang w:val="ru-RU"/>
        </w:rPr>
        <w:t xml:space="preserve">          </w:t>
      </w:r>
      <w:r w:rsidRPr="00497E8F">
        <w:rPr>
          <w:rFonts w:ascii="Verdana" w:hAnsi="Verdana"/>
          <w:sz w:val="24"/>
          <w:szCs w:val="24"/>
          <w:lang w:val="ru-RU"/>
        </w:rPr>
        <w:t>(2)</w:t>
      </w:r>
      <w:r w:rsidRPr="00497E8F">
        <w:rPr>
          <w:rFonts w:ascii="Verdana" w:hAnsi="Verdana"/>
          <w:b w:val="0"/>
          <w:sz w:val="24"/>
          <w:szCs w:val="24"/>
          <w:lang w:val="ru-RU"/>
        </w:rPr>
        <w:t xml:space="preserve"> При отглеждането на животни и птици,</w:t>
      </w:r>
      <w:r w:rsidRPr="00497E8F">
        <w:rPr>
          <w:rFonts w:ascii="Verdana" w:hAnsi="Verdana"/>
          <w:b w:val="0"/>
          <w:sz w:val="24"/>
          <w:szCs w:val="24"/>
        </w:rPr>
        <w:t> </w:t>
      </w:r>
      <w:r w:rsidRPr="00497E8F">
        <w:rPr>
          <w:rFonts w:ascii="Verdana" w:hAnsi="Verdana"/>
          <w:b w:val="0"/>
          <w:sz w:val="24"/>
          <w:szCs w:val="24"/>
          <w:lang w:val="ru-RU"/>
        </w:rPr>
        <w:t xml:space="preserve"> собствениците им са длъжни да поддържат чистотата на помещенията, в които са </w:t>
      </w:r>
      <w:r w:rsidR="005572AD">
        <w:rPr>
          <w:rFonts w:ascii="Verdana" w:hAnsi="Verdana"/>
          <w:b w:val="0"/>
          <w:sz w:val="24"/>
          <w:szCs w:val="24"/>
          <w:lang w:val="ru-RU"/>
        </w:rPr>
        <w:t xml:space="preserve">настанени и </w:t>
      </w:r>
      <w:proofErr w:type="gramStart"/>
      <w:r w:rsidR="005572AD">
        <w:rPr>
          <w:rFonts w:ascii="Verdana" w:hAnsi="Verdana"/>
          <w:b w:val="0"/>
          <w:sz w:val="24"/>
          <w:szCs w:val="24"/>
          <w:lang w:val="ru-RU"/>
        </w:rPr>
        <w:t>на</w:t>
      </w:r>
      <w:proofErr w:type="gramEnd"/>
      <w:r w:rsidR="005572AD">
        <w:rPr>
          <w:rFonts w:ascii="Verdana" w:hAnsi="Verdana"/>
          <w:b w:val="0"/>
          <w:sz w:val="24"/>
          <w:szCs w:val="24"/>
          <w:lang w:val="ru-RU"/>
        </w:rPr>
        <w:t xml:space="preserve"> терена около тях;</w:t>
      </w:r>
    </w:p>
    <w:p w:rsidR="00FE10C5" w:rsidRDefault="00497E8F"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Pr="00497E8F">
        <w:rPr>
          <w:rFonts w:ascii="Verdana" w:hAnsi="Verdana"/>
          <w:sz w:val="24"/>
          <w:szCs w:val="24"/>
          <w:lang w:val="ru-RU"/>
        </w:rPr>
        <w:t>(3)</w:t>
      </w:r>
      <w:r w:rsidRPr="00497E8F">
        <w:rPr>
          <w:rFonts w:ascii="Verdana" w:hAnsi="Verdana"/>
          <w:b w:val="0"/>
          <w:sz w:val="24"/>
          <w:szCs w:val="24"/>
          <w:lang w:val="ru-RU"/>
        </w:rPr>
        <w:t xml:space="preserve"> Придружителите на кучета са длъжни да почистват незабавно отпадъците от тях, включително и физиологичните.</w:t>
      </w:r>
    </w:p>
    <w:p w:rsidR="00FE10C5" w:rsidRDefault="00497E8F" w:rsidP="00C26C8A">
      <w:pPr>
        <w:tabs>
          <w:tab w:val="left" w:pos="709"/>
        </w:tabs>
        <w:jc w:val="both"/>
        <w:rPr>
          <w:rFonts w:ascii="Verdana" w:hAnsi="Verdana"/>
          <w:b w:val="0"/>
          <w:sz w:val="24"/>
          <w:szCs w:val="24"/>
          <w:lang w:val="ru-RU"/>
        </w:rPr>
      </w:pPr>
      <w:r w:rsidRPr="00497E8F">
        <w:rPr>
          <w:rStyle w:val="ac"/>
          <w:rFonts w:ascii="Verdana" w:hAnsi="Verdana"/>
          <w:b/>
          <w:sz w:val="24"/>
          <w:szCs w:val="24"/>
          <w:lang w:val="ru-RU"/>
        </w:rPr>
        <w:t>Чл.</w:t>
      </w:r>
      <w:r>
        <w:rPr>
          <w:rStyle w:val="ac"/>
          <w:rFonts w:ascii="Verdana" w:hAnsi="Verdana"/>
          <w:b/>
          <w:sz w:val="24"/>
          <w:szCs w:val="24"/>
          <w:lang w:val="ru-RU"/>
        </w:rPr>
        <w:t>5</w:t>
      </w:r>
      <w:r w:rsidR="00AA64F4">
        <w:rPr>
          <w:rStyle w:val="ac"/>
          <w:rFonts w:ascii="Verdana" w:hAnsi="Verdana"/>
          <w:b/>
          <w:sz w:val="24"/>
          <w:szCs w:val="24"/>
          <w:lang w:val="ru-RU"/>
        </w:rPr>
        <w:t>8</w:t>
      </w:r>
      <w:r w:rsidRPr="00497E8F">
        <w:rPr>
          <w:rStyle w:val="ac"/>
          <w:rFonts w:ascii="Verdana" w:hAnsi="Verdana"/>
          <w:b/>
          <w:sz w:val="24"/>
          <w:szCs w:val="24"/>
          <w:lang w:val="ru-RU"/>
        </w:rPr>
        <w:t>.</w:t>
      </w:r>
      <w:r w:rsidRPr="00497E8F">
        <w:rPr>
          <w:rStyle w:val="ac"/>
          <w:rFonts w:ascii="Verdana" w:hAnsi="Verdana"/>
          <w:sz w:val="24"/>
          <w:szCs w:val="24"/>
          <w:lang w:val="ru-RU"/>
        </w:rPr>
        <w:t xml:space="preserve"> </w:t>
      </w:r>
      <w:proofErr w:type="gramStart"/>
      <w:r w:rsidRPr="00497E8F">
        <w:rPr>
          <w:rFonts w:ascii="Verdana" w:hAnsi="Verdana"/>
          <w:b w:val="0"/>
          <w:sz w:val="24"/>
          <w:szCs w:val="24"/>
          <w:lang w:val="ru-RU"/>
        </w:rPr>
        <w:t>Извозването на сметта от производствена дейност на определените за целта места се осигурява от лицата, осъществяващи тази дейност, а битовите отпадъци от организациите, с които общината има договорни отношения.</w:t>
      </w:r>
      <w:proofErr w:type="gramEnd"/>
      <w:r w:rsidRPr="00497E8F">
        <w:rPr>
          <w:rFonts w:ascii="Verdana" w:hAnsi="Verdana"/>
          <w:b w:val="0"/>
          <w:sz w:val="24"/>
          <w:szCs w:val="24"/>
          <w:lang w:val="ru-RU"/>
        </w:rPr>
        <w:t xml:space="preserve"> Организациите и лицата, извършващи сметоизвозването, са длъжни да не допускат разпиляване на сметта по </w:t>
      </w:r>
      <w:proofErr w:type="gramStart"/>
      <w:r w:rsidRPr="00497E8F">
        <w:rPr>
          <w:rFonts w:ascii="Verdana" w:hAnsi="Verdana"/>
          <w:b w:val="0"/>
          <w:sz w:val="24"/>
          <w:szCs w:val="24"/>
          <w:lang w:val="ru-RU"/>
        </w:rPr>
        <w:t>време на</w:t>
      </w:r>
      <w:proofErr w:type="gramEnd"/>
      <w:r w:rsidRPr="00497E8F">
        <w:rPr>
          <w:rFonts w:ascii="Verdana" w:hAnsi="Verdana"/>
          <w:b w:val="0"/>
          <w:sz w:val="24"/>
          <w:szCs w:val="24"/>
          <w:lang w:val="ru-RU"/>
        </w:rPr>
        <w:t xml:space="preserve"> извозването й.</w:t>
      </w:r>
    </w:p>
    <w:p w:rsidR="00C26C8A" w:rsidRDefault="00497E8F" w:rsidP="00C26C8A">
      <w:pPr>
        <w:tabs>
          <w:tab w:val="left" w:pos="709"/>
        </w:tabs>
        <w:jc w:val="both"/>
        <w:rPr>
          <w:rFonts w:ascii="Verdana" w:hAnsi="Verdana"/>
          <w:b w:val="0"/>
          <w:sz w:val="24"/>
          <w:szCs w:val="24"/>
          <w:lang w:val="ru-RU"/>
        </w:rPr>
      </w:pPr>
      <w:r w:rsidRPr="00497E8F">
        <w:rPr>
          <w:rStyle w:val="ac"/>
          <w:rFonts w:ascii="Verdana" w:hAnsi="Verdana"/>
          <w:b/>
          <w:sz w:val="24"/>
          <w:szCs w:val="24"/>
          <w:lang w:val="ru-RU"/>
        </w:rPr>
        <w:lastRenderedPageBreak/>
        <w:t>Чл.</w:t>
      </w:r>
      <w:r w:rsidR="00E720D6">
        <w:rPr>
          <w:rStyle w:val="ac"/>
          <w:rFonts w:ascii="Verdana" w:hAnsi="Verdana"/>
          <w:b/>
          <w:sz w:val="24"/>
          <w:szCs w:val="24"/>
          <w:lang w:val="ru-RU"/>
        </w:rPr>
        <w:t>59</w:t>
      </w:r>
      <w:r w:rsidRPr="00497E8F">
        <w:rPr>
          <w:rStyle w:val="ac"/>
          <w:rFonts w:ascii="Verdana" w:hAnsi="Verdana"/>
          <w:b/>
          <w:sz w:val="24"/>
          <w:szCs w:val="24"/>
          <w:lang w:val="ru-RU"/>
        </w:rPr>
        <w:t>.</w:t>
      </w:r>
      <w:r w:rsidRPr="00497E8F">
        <w:rPr>
          <w:rFonts w:ascii="Verdana" w:hAnsi="Verdana"/>
          <w:b w:val="0"/>
          <w:sz w:val="24"/>
          <w:szCs w:val="24"/>
          <w:lang w:val="ru-RU"/>
        </w:rPr>
        <w:t xml:space="preserve"> Излезлите от употреба луминесцентни и други лампи, съдържащи живак се събират разделно от другите видове отпадъци.</w:t>
      </w:r>
      <w:r w:rsidRPr="00497E8F">
        <w:rPr>
          <w:rFonts w:ascii="Verdana" w:hAnsi="Verdana"/>
          <w:b w:val="0"/>
          <w:sz w:val="24"/>
          <w:szCs w:val="24"/>
          <w:lang w:val="ru-RU"/>
        </w:rPr>
        <w:br/>
      </w:r>
      <w:r w:rsidRPr="00497E8F">
        <w:rPr>
          <w:rStyle w:val="ac"/>
          <w:rFonts w:ascii="Verdana" w:hAnsi="Verdana"/>
          <w:b/>
          <w:sz w:val="24"/>
          <w:szCs w:val="24"/>
          <w:lang w:val="ru-RU"/>
        </w:rPr>
        <w:t>Чл.</w:t>
      </w:r>
      <w:r w:rsidR="00AF4882">
        <w:rPr>
          <w:rStyle w:val="ac"/>
          <w:rFonts w:ascii="Verdana" w:hAnsi="Verdana"/>
          <w:b/>
          <w:sz w:val="24"/>
          <w:szCs w:val="24"/>
          <w:lang w:val="ru-RU"/>
        </w:rPr>
        <w:t>6</w:t>
      </w:r>
      <w:r w:rsidR="00E720D6">
        <w:rPr>
          <w:rStyle w:val="ac"/>
          <w:rFonts w:ascii="Verdana" w:hAnsi="Verdana"/>
          <w:b/>
          <w:sz w:val="24"/>
          <w:szCs w:val="24"/>
          <w:lang w:val="ru-RU"/>
        </w:rPr>
        <w:t>0</w:t>
      </w:r>
      <w:r w:rsidRPr="00497E8F">
        <w:rPr>
          <w:rStyle w:val="ac"/>
          <w:rFonts w:ascii="Verdana" w:hAnsi="Verdana"/>
          <w:b/>
          <w:sz w:val="24"/>
          <w:szCs w:val="24"/>
          <w:lang w:val="ru-RU"/>
        </w:rPr>
        <w:t>.</w:t>
      </w:r>
      <w:r w:rsidRPr="00497E8F">
        <w:rPr>
          <w:rFonts w:ascii="Verdana" w:hAnsi="Verdana"/>
          <w:b w:val="0"/>
          <w:sz w:val="24"/>
          <w:szCs w:val="24"/>
          <w:lang w:val="ru-RU"/>
        </w:rPr>
        <w:t>  Събирането, съхранението, преработването или обезвреждането на излезлите от употреба лампи се извършва от лица, притежаващи разрешение по чл.</w:t>
      </w:r>
      <w:r w:rsidR="00FE10C5">
        <w:rPr>
          <w:rFonts w:ascii="Verdana" w:hAnsi="Verdana"/>
          <w:b w:val="0"/>
          <w:sz w:val="24"/>
          <w:szCs w:val="24"/>
          <w:lang w:val="ru-RU"/>
        </w:rPr>
        <w:t>6</w:t>
      </w:r>
      <w:r w:rsidRPr="00497E8F">
        <w:rPr>
          <w:rFonts w:ascii="Verdana" w:hAnsi="Verdana"/>
          <w:b w:val="0"/>
          <w:sz w:val="24"/>
          <w:szCs w:val="24"/>
          <w:lang w:val="ru-RU"/>
        </w:rPr>
        <w:t>7 от</w:t>
      </w:r>
      <w:r w:rsidRPr="00497E8F">
        <w:rPr>
          <w:rFonts w:ascii="Verdana" w:hAnsi="Verdana"/>
          <w:b w:val="0"/>
          <w:sz w:val="24"/>
          <w:szCs w:val="24"/>
        </w:rPr>
        <w:t> </w:t>
      </w:r>
      <w:r w:rsidRPr="00497E8F">
        <w:rPr>
          <w:rFonts w:ascii="Verdana" w:hAnsi="Verdana"/>
          <w:b w:val="0"/>
          <w:sz w:val="24"/>
          <w:szCs w:val="24"/>
          <w:lang w:val="ru-RU"/>
        </w:rPr>
        <w:t xml:space="preserve"> Закона за управление на отпадъците.</w:t>
      </w:r>
    </w:p>
    <w:p w:rsidR="00C26C8A" w:rsidRDefault="00AF4882" w:rsidP="00C26C8A">
      <w:pPr>
        <w:tabs>
          <w:tab w:val="left" w:pos="709"/>
        </w:tabs>
        <w:rPr>
          <w:rFonts w:ascii="Verdana" w:hAnsi="Verdana"/>
          <w:b w:val="0"/>
          <w:sz w:val="24"/>
          <w:szCs w:val="24"/>
          <w:lang w:val="ru-RU"/>
        </w:rPr>
      </w:pPr>
      <w:r>
        <w:rPr>
          <w:rStyle w:val="ac"/>
          <w:rFonts w:ascii="Verdana" w:hAnsi="Verdana"/>
          <w:b/>
          <w:sz w:val="24"/>
          <w:szCs w:val="24"/>
          <w:lang w:val="ru-RU"/>
        </w:rPr>
        <w:t>Чл.6</w:t>
      </w:r>
      <w:r w:rsidR="00E720D6">
        <w:rPr>
          <w:rStyle w:val="ac"/>
          <w:rFonts w:ascii="Verdana" w:hAnsi="Verdana"/>
          <w:b/>
          <w:sz w:val="24"/>
          <w:szCs w:val="24"/>
          <w:lang w:val="ru-RU"/>
        </w:rPr>
        <w:t>1</w:t>
      </w:r>
      <w:r w:rsidR="00497E8F" w:rsidRPr="00497E8F">
        <w:rPr>
          <w:rStyle w:val="ac"/>
          <w:rFonts w:ascii="Verdana" w:hAnsi="Verdana"/>
          <w:b/>
          <w:sz w:val="24"/>
          <w:szCs w:val="24"/>
          <w:lang w:val="ru-RU"/>
        </w:rPr>
        <w:t>.</w:t>
      </w:r>
      <w:r w:rsidR="00C26C8A">
        <w:rPr>
          <w:rStyle w:val="ac"/>
          <w:rFonts w:ascii="Verdana" w:hAnsi="Verdana"/>
          <w:b/>
          <w:sz w:val="24"/>
          <w:szCs w:val="24"/>
          <w:lang w:val="ru-RU"/>
        </w:rPr>
        <w:t xml:space="preserve"> </w:t>
      </w:r>
      <w:r w:rsidR="00497E8F" w:rsidRPr="00497E8F">
        <w:rPr>
          <w:rFonts w:ascii="Verdana" w:hAnsi="Verdana"/>
          <w:b w:val="0"/>
          <w:sz w:val="24"/>
          <w:szCs w:val="24"/>
          <w:lang w:val="ru-RU"/>
        </w:rPr>
        <w:t>Забранява се:</w:t>
      </w:r>
    </w:p>
    <w:p w:rsidR="00FE10C5" w:rsidRDefault="00497E8F" w:rsidP="00FE10C5">
      <w:pPr>
        <w:numPr>
          <w:ilvl w:val="0"/>
          <w:numId w:val="16"/>
        </w:numPr>
        <w:tabs>
          <w:tab w:val="left" w:pos="709"/>
        </w:tabs>
        <w:jc w:val="both"/>
        <w:rPr>
          <w:rFonts w:ascii="Verdana" w:hAnsi="Verdana"/>
          <w:b w:val="0"/>
          <w:sz w:val="24"/>
          <w:szCs w:val="24"/>
          <w:lang w:val="ru-RU"/>
        </w:rPr>
      </w:pPr>
      <w:r w:rsidRPr="00497E8F">
        <w:rPr>
          <w:rFonts w:ascii="Verdana" w:hAnsi="Verdana"/>
          <w:b w:val="0"/>
          <w:sz w:val="24"/>
          <w:szCs w:val="24"/>
          <w:lang w:val="ru-RU"/>
        </w:rPr>
        <w:t xml:space="preserve">продължителното съхранение на строителни отпадъци, </w:t>
      </w:r>
    </w:p>
    <w:p w:rsidR="00FE10C5" w:rsidRPr="00FE10C5" w:rsidRDefault="00497E8F" w:rsidP="00FE10C5">
      <w:pPr>
        <w:tabs>
          <w:tab w:val="left" w:pos="709"/>
        </w:tabs>
        <w:jc w:val="both"/>
        <w:rPr>
          <w:rFonts w:ascii="Verdana" w:hAnsi="Verdana"/>
          <w:b w:val="0"/>
          <w:sz w:val="24"/>
          <w:szCs w:val="24"/>
          <w:lang w:val="ru-RU"/>
        </w:rPr>
      </w:pPr>
      <w:r w:rsidRPr="00FE10C5">
        <w:rPr>
          <w:rFonts w:ascii="Verdana" w:hAnsi="Verdana"/>
          <w:b w:val="0"/>
          <w:sz w:val="24"/>
          <w:szCs w:val="24"/>
          <w:lang w:val="ru-RU"/>
        </w:rPr>
        <w:t>материали, въглища и дърва по тротоарите или на места, които са общинска собственост;</w:t>
      </w:r>
    </w:p>
    <w:p w:rsidR="005572AD" w:rsidRDefault="00497E8F" w:rsidP="00FE10C5">
      <w:pPr>
        <w:numPr>
          <w:ilvl w:val="0"/>
          <w:numId w:val="16"/>
        </w:numPr>
        <w:tabs>
          <w:tab w:val="left" w:pos="709"/>
        </w:tabs>
        <w:jc w:val="both"/>
        <w:rPr>
          <w:rFonts w:ascii="Verdana" w:hAnsi="Verdana"/>
          <w:b w:val="0"/>
          <w:sz w:val="24"/>
          <w:szCs w:val="24"/>
          <w:lang w:val="ru-RU"/>
        </w:rPr>
      </w:pPr>
      <w:r w:rsidRPr="00497E8F">
        <w:rPr>
          <w:rFonts w:ascii="Verdana" w:hAnsi="Verdana"/>
          <w:b w:val="0"/>
          <w:sz w:val="24"/>
          <w:szCs w:val="24"/>
          <w:lang w:val="ru-RU"/>
        </w:rPr>
        <w:t xml:space="preserve">изхвърлянето в съдовете </w:t>
      </w:r>
      <w:proofErr w:type="gramStart"/>
      <w:r w:rsidRPr="00497E8F">
        <w:rPr>
          <w:rFonts w:ascii="Verdana" w:hAnsi="Verdana"/>
          <w:b w:val="0"/>
          <w:sz w:val="24"/>
          <w:szCs w:val="24"/>
          <w:lang w:val="ru-RU"/>
        </w:rPr>
        <w:t>за</w:t>
      </w:r>
      <w:proofErr w:type="gramEnd"/>
      <w:r w:rsidRPr="00497E8F">
        <w:rPr>
          <w:rFonts w:ascii="Verdana" w:hAnsi="Verdana"/>
          <w:b w:val="0"/>
          <w:sz w:val="24"/>
          <w:szCs w:val="24"/>
          <w:lang w:val="ru-RU"/>
        </w:rPr>
        <w:t xml:space="preserve"> смет на пожароопасни и </w:t>
      </w:r>
    </w:p>
    <w:p w:rsidR="00FE10C5" w:rsidRPr="005572AD" w:rsidRDefault="00497E8F" w:rsidP="005572AD">
      <w:pPr>
        <w:tabs>
          <w:tab w:val="left" w:pos="709"/>
        </w:tabs>
        <w:jc w:val="both"/>
        <w:rPr>
          <w:rFonts w:ascii="Verdana" w:hAnsi="Verdana"/>
          <w:b w:val="0"/>
          <w:sz w:val="24"/>
          <w:szCs w:val="24"/>
          <w:lang w:val="ru-RU"/>
        </w:rPr>
      </w:pPr>
      <w:r w:rsidRPr="00497E8F">
        <w:rPr>
          <w:rFonts w:ascii="Verdana" w:hAnsi="Verdana"/>
          <w:b w:val="0"/>
          <w:sz w:val="24"/>
          <w:szCs w:val="24"/>
          <w:lang w:val="ru-RU"/>
        </w:rPr>
        <w:t>избухливи</w:t>
      </w:r>
      <w:r w:rsidR="005572AD">
        <w:rPr>
          <w:rFonts w:ascii="Verdana" w:hAnsi="Verdana"/>
          <w:b w:val="0"/>
          <w:sz w:val="24"/>
          <w:szCs w:val="24"/>
          <w:lang w:val="ru-RU"/>
        </w:rPr>
        <w:t xml:space="preserve"> </w:t>
      </w:r>
      <w:r w:rsidRPr="005572AD">
        <w:rPr>
          <w:rFonts w:ascii="Verdana" w:hAnsi="Verdana"/>
          <w:b w:val="0"/>
          <w:sz w:val="24"/>
          <w:szCs w:val="24"/>
          <w:lang w:val="ru-RU"/>
        </w:rPr>
        <w:t>вещества, твърди и обемисти предмети, строителни отпадъци, отпадни продукти от отглеждането на домашни животни и птици и други, които могат да повредят сметосъбирачните машини;</w:t>
      </w:r>
    </w:p>
    <w:p w:rsidR="00FE10C5" w:rsidRDefault="00497E8F" w:rsidP="00FE10C5">
      <w:pPr>
        <w:numPr>
          <w:ilvl w:val="0"/>
          <w:numId w:val="16"/>
        </w:numPr>
        <w:tabs>
          <w:tab w:val="left" w:pos="709"/>
        </w:tabs>
        <w:jc w:val="both"/>
        <w:rPr>
          <w:rFonts w:ascii="Verdana" w:hAnsi="Verdana"/>
          <w:b w:val="0"/>
          <w:sz w:val="24"/>
          <w:szCs w:val="24"/>
          <w:lang w:val="ru-RU"/>
        </w:rPr>
      </w:pPr>
      <w:r w:rsidRPr="00497E8F">
        <w:rPr>
          <w:rFonts w:ascii="Verdana" w:hAnsi="Verdana"/>
          <w:b w:val="0"/>
          <w:sz w:val="24"/>
          <w:szCs w:val="24"/>
          <w:lang w:val="ru-RU"/>
        </w:rPr>
        <w:t xml:space="preserve">изхвърлянето </w:t>
      </w:r>
      <w:proofErr w:type="gramStart"/>
      <w:r w:rsidRPr="00497E8F">
        <w:rPr>
          <w:rFonts w:ascii="Verdana" w:hAnsi="Verdana"/>
          <w:b w:val="0"/>
          <w:sz w:val="24"/>
          <w:szCs w:val="24"/>
          <w:lang w:val="ru-RU"/>
        </w:rPr>
        <w:t>на</w:t>
      </w:r>
      <w:proofErr w:type="gramEnd"/>
      <w:r w:rsidRPr="00497E8F">
        <w:rPr>
          <w:rFonts w:ascii="Verdana" w:hAnsi="Verdana"/>
          <w:b w:val="0"/>
          <w:sz w:val="24"/>
          <w:szCs w:val="24"/>
          <w:lang w:val="ru-RU"/>
        </w:rPr>
        <w:t xml:space="preserve"> смет и отпадъци от личните стопанства, </w:t>
      </w:r>
    </w:p>
    <w:p w:rsidR="00FE10C5" w:rsidRDefault="00497E8F" w:rsidP="00FE10C5">
      <w:pPr>
        <w:tabs>
          <w:tab w:val="left" w:pos="709"/>
        </w:tabs>
        <w:jc w:val="both"/>
        <w:rPr>
          <w:rFonts w:ascii="Verdana" w:hAnsi="Verdana"/>
          <w:b w:val="0"/>
          <w:sz w:val="24"/>
          <w:szCs w:val="24"/>
          <w:lang w:val="ru-RU"/>
        </w:rPr>
      </w:pPr>
      <w:r w:rsidRPr="00497E8F">
        <w:rPr>
          <w:rFonts w:ascii="Verdana" w:hAnsi="Verdana"/>
          <w:b w:val="0"/>
          <w:sz w:val="24"/>
          <w:szCs w:val="24"/>
          <w:lang w:val="ru-RU"/>
        </w:rPr>
        <w:t>фекалии, изливането на отпадни води по улици, около блокови пространства и на други обществени места;</w:t>
      </w:r>
    </w:p>
    <w:p w:rsidR="00240D58" w:rsidRPr="00FE10C5" w:rsidRDefault="00FE10C5" w:rsidP="00FE10C5">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00C26C8A" w:rsidRPr="00FE10C5">
        <w:rPr>
          <w:rFonts w:ascii="Verdana" w:hAnsi="Verdana"/>
          <w:sz w:val="24"/>
          <w:szCs w:val="24"/>
          <w:lang w:val="ru-RU"/>
        </w:rPr>
        <w:t>(</w:t>
      </w:r>
      <w:r w:rsidR="00497E8F" w:rsidRPr="00FE10C5">
        <w:rPr>
          <w:rFonts w:ascii="Verdana" w:hAnsi="Verdana"/>
          <w:sz w:val="24"/>
          <w:szCs w:val="24"/>
          <w:lang w:val="ru-RU"/>
        </w:rPr>
        <w:t>4</w:t>
      </w:r>
      <w:r w:rsidR="00C26C8A" w:rsidRPr="00FE10C5">
        <w:rPr>
          <w:rFonts w:ascii="Verdana" w:hAnsi="Verdana"/>
          <w:sz w:val="24"/>
          <w:szCs w:val="24"/>
          <w:lang w:val="ru-RU"/>
        </w:rPr>
        <w:t>)</w:t>
      </w:r>
      <w:r w:rsidR="00C26C8A" w:rsidRPr="00FE10C5">
        <w:rPr>
          <w:rFonts w:ascii="Verdana" w:hAnsi="Verdana"/>
          <w:b w:val="0"/>
          <w:sz w:val="24"/>
          <w:szCs w:val="24"/>
          <w:lang w:val="bg-BG"/>
        </w:rPr>
        <w:t xml:space="preserve"> </w:t>
      </w:r>
      <w:r w:rsidR="00497E8F" w:rsidRPr="00FE10C5">
        <w:rPr>
          <w:rFonts w:ascii="Verdana" w:hAnsi="Verdana"/>
          <w:b w:val="0"/>
          <w:sz w:val="24"/>
          <w:szCs w:val="24"/>
          <w:lang w:val="ru-RU"/>
        </w:rPr>
        <w:t xml:space="preserve">запалването на сметта в съдовете </w:t>
      </w:r>
      <w:proofErr w:type="gramStart"/>
      <w:r w:rsidR="00497E8F" w:rsidRPr="00FE10C5">
        <w:rPr>
          <w:rFonts w:ascii="Verdana" w:hAnsi="Verdana"/>
          <w:b w:val="0"/>
          <w:sz w:val="24"/>
          <w:szCs w:val="24"/>
          <w:lang w:val="ru-RU"/>
        </w:rPr>
        <w:t>за</w:t>
      </w:r>
      <w:proofErr w:type="gramEnd"/>
      <w:r w:rsidR="00497E8F" w:rsidRPr="00FE10C5">
        <w:rPr>
          <w:rFonts w:ascii="Verdana" w:hAnsi="Verdana"/>
          <w:b w:val="0"/>
          <w:sz w:val="24"/>
          <w:szCs w:val="24"/>
          <w:lang w:val="ru-RU"/>
        </w:rPr>
        <w:t xml:space="preserve"> смет;</w:t>
      </w:r>
      <w:r w:rsidR="00497E8F" w:rsidRPr="00FE10C5">
        <w:rPr>
          <w:rFonts w:ascii="Verdana" w:hAnsi="Verdana"/>
          <w:b w:val="0"/>
          <w:sz w:val="24"/>
          <w:szCs w:val="24"/>
          <w:lang w:val="ru-RU"/>
        </w:rPr>
        <w:br/>
      </w:r>
      <w:r w:rsidR="00C26C8A" w:rsidRPr="00FE10C5">
        <w:rPr>
          <w:rFonts w:ascii="Verdana" w:hAnsi="Verdana"/>
          <w:b w:val="0"/>
          <w:sz w:val="24"/>
          <w:szCs w:val="24"/>
          <w:lang w:val="ru-RU"/>
        </w:rPr>
        <w:t xml:space="preserve">        </w:t>
      </w:r>
      <w:r w:rsidR="007A7336">
        <w:rPr>
          <w:rFonts w:ascii="Verdana" w:hAnsi="Verdana"/>
          <w:b w:val="0"/>
          <w:sz w:val="24"/>
          <w:szCs w:val="24"/>
          <w:lang w:val="ru-RU"/>
        </w:rPr>
        <w:t xml:space="preserve">  </w:t>
      </w:r>
      <w:r w:rsidR="00C26C8A" w:rsidRPr="00FE10C5">
        <w:rPr>
          <w:rFonts w:ascii="Verdana" w:hAnsi="Verdana"/>
          <w:sz w:val="24"/>
          <w:szCs w:val="24"/>
          <w:lang w:val="ru-RU"/>
        </w:rPr>
        <w:t>(</w:t>
      </w:r>
      <w:r w:rsidR="00AF4882">
        <w:rPr>
          <w:rFonts w:ascii="Verdana" w:hAnsi="Verdana"/>
          <w:sz w:val="24"/>
          <w:szCs w:val="24"/>
          <w:lang w:val="ru-RU"/>
        </w:rPr>
        <w:t>5</w:t>
      </w:r>
      <w:r w:rsidR="00C26C8A" w:rsidRPr="00FE10C5">
        <w:rPr>
          <w:rFonts w:ascii="Verdana" w:hAnsi="Verdana"/>
          <w:sz w:val="24"/>
          <w:szCs w:val="24"/>
          <w:lang w:val="ru-RU"/>
        </w:rPr>
        <w:t>)</w:t>
      </w:r>
      <w:r w:rsidR="00497E8F" w:rsidRPr="00FE10C5">
        <w:rPr>
          <w:rFonts w:ascii="Verdana" w:hAnsi="Verdana"/>
          <w:b w:val="0"/>
          <w:sz w:val="24"/>
          <w:szCs w:val="24"/>
        </w:rPr>
        <w:t>  </w:t>
      </w:r>
      <w:r w:rsidR="00497E8F" w:rsidRPr="00FE10C5">
        <w:rPr>
          <w:rFonts w:ascii="Verdana" w:hAnsi="Verdana"/>
          <w:b w:val="0"/>
          <w:sz w:val="24"/>
          <w:szCs w:val="24"/>
          <w:lang w:val="ru-RU"/>
        </w:rPr>
        <w:t>нерегламентираното изхвърляне на отпадъци извън определените от общината сметища;</w:t>
      </w:r>
    </w:p>
    <w:p w:rsidR="00240D58"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007A7336">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6</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 xml:space="preserve"> </w:t>
      </w:r>
      <w:r w:rsidR="00497E8F" w:rsidRPr="00497E8F">
        <w:rPr>
          <w:rFonts w:ascii="Verdana" w:hAnsi="Verdana"/>
          <w:b w:val="0"/>
          <w:sz w:val="24"/>
          <w:szCs w:val="24"/>
        </w:rPr>
        <w:t> </w:t>
      </w:r>
      <w:r w:rsidR="00497E8F" w:rsidRPr="00497E8F">
        <w:rPr>
          <w:rFonts w:ascii="Verdana" w:hAnsi="Verdana"/>
          <w:b w:val="0"/>
          <w:sz w:val="24"/>
          <w:szCs w:val="24"/>
          <w:lang w:val="ru-RU"/>
        </w:rPr>
        <w:t>забранява се съхранението и изхвърлянето на отработени масла и отпадъчни нефтопродукти, водещи до замърсяване на почвата, включително и тяхното изгаряне;</w:t>
      </w:r>
    </w:p>
    <w:p w:rsidR="00240D58"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007A7336">
        <w:rPr>
          <w:rFonts w:ascii="Verdana" w:hAnsi="Verdana"/>
          <w:b w:val="0"/>
          <w:sz w:val="24"/>
          <w:szCs w:val="24"/>
          <w:lang w:val="ru-RU"/>
        </w:rPr>
        <w:t xml:space="preserve">  </w:t>
      </w:r>
      <w:r>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7</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 xml:space="preserve"> </w:t>
      </w:r>
      <w:r w:rsidR="00497E8F" w:rsidRPr="00497E8F">
        <w:rPr>
          <w:rFonts w:ascii="Verdana" w:hAnsi="Verdana"/>
          <w:b w:val="0"/>
          <w:sz w:val="24"/>
          <w:szCs w:val="24"/>
        </w:rPr>
        <w:t> </w:t>
      </w:r>
      <w:r w:rsidR="00497E8F" w:rsidRPr="00497E8F">
        <w:rPr>
          <w:rFonts w:ascii="Verdana" w:hAnsi="Verdana"/>
          <w:b w:val="0"/>
          <w:sz w:val="24"/>
          <w:szCs w:val="24"/>
          <w:lang w:val="ru-RU"/>
        </w:rPr>
        <w:t>складирането на екологично опасни отпадъци на територията на общината;</w:t>
      </w:r>
    </w:p>
    <w:p w:rsidR="00240D58"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007A7336">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8</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 xml:space="preserve"> </w:t>
      </w:r>
      <w:r w:rsidR="00497E8F" w:rsidRPr="00497E8F">
        <w:rPr>
          <w:rFonts w:ascii="Verdana" w:hAnsi="Verdana"/>
          <w:b w:val="0"/>
          <w:sz w:val="24"/>
          <w:szCs w:val="24"/>
        </w:rPr>
        <w:t> </w:t>
      </w:r>
      <w:r w:rsidR="00497E8F" w:rsidRPr="00497E8F">
        <w:rPr>
          <w:rFonts w:ascii="Verdana" w:hAnsi="Verdana"/>
          <w:b w:val="0"/>
          <w:sz w:val="24"/>
          <w:szCs w:val="24"/>
          <w:lang w:val="ru-RU"/>
        </w:rPr>
        <w:t>забранява се поставянето на излезли от употреба луминесцентни и съдържащи живак лампи в съдове за битови отпадъци, както и</w:t>
      </w:r>
      <w:r w:rsidR="00240D58">
        <w:rPr>
          <w:rFonts w:ascii="Verdana" w:hAnsi="Verdana"/>
          <w:b w:val="0"/>
          <w:sz w:val="24"/>
          <w:szCs w:val="24"/>
          <w:lang w:val="ru-RU"/>
        </w:rPr>
        <w:t xml:space="preserve"> смесването им с други отпадъци;</w:t>
      </w:r>
    </w:p>
    <w:p w:rsidR="00240D58"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9</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 xml:space="preserve">отсичането на дървета </w:t>
      </w:r>
      <w:proofErr w:type="gramStart"/>
      <w:r w:rsidR="00497E8F" w:rsidRPr="00497E8F">
        <w:rPr>
          <w:rFonts w:ascii="Verdana" w:hAnsi="Verdana"/>
          <w:b w:val="0"/>
          <w:sz w:val="24"/>
          <w:szCs w:val="24"/>
          <w:lang w:val="ru-RU"/>
        </w:rPr>
        <w:t>без</w:t>
      </w:r>
      <w:proofErr w:type="gramEnd"/>
      <w:r w:rsidR="00497E8F" w:rsidRPr="00497E8F">
        <w:rPr>
          <w:rFonts w:ascii="Verdana" w:hAnsi="Verdana"/>
          <w:b w:val="0"/>
          <w:sz w:val="24"/>
          <w:szCs w:val="24"/>
          <w:lang w:val="ru-RU"/>
        </w:rPr>
        <w:t xml:space="preserve"> разрешение и повреждането им;</w:t>
      </w:r>
      <w:r w:rsidR="00497E8F" w:rsidRPr="00497E8F">
        <w:rPr>
          <w:rFonts w:ascii="Verdana" w:hAnsi="Verdana"/>
          <w:b w:val="0"/>
          <w:sz w:val="24"/>
          <w:szCs w:val="24"/>
          <w:lang w:val="ru-RU"/>
        </w:rPr>
        <w:br/>
      </w:r>
      <w:r>
        <w:rPr>
          <w:rFonts w:ascii="Verdana" w:hAnsi="Verdana"/>
          <w:b w:val="0"/>
          <w:sz w:val="24"/>
          <w:szCs w:val="24"/>
          <w:lang w:val="ru-RU"/>
        </w:rPr>
        <w:t xml:space="preserve">       </w:t>
      </w:r>
      <w:r w:rsidRPr="00C26C8A">
        <w:rPr>
          <w:rFonts w:ascii="Verdana" w:hAnsi="Verdana"/>
          <w:sz w:val="24"/>
          <w:szCs w:val="24"/>
          <w:lang w:val="ru-RU"/>
        </w:rPr>
        <w:t>(</w:t>
      </w:r>
      <w:r w:rsidR="00AF4882">
        <w:rPr>
          <w:rFonts w:ascii="Verdana" w:hAnsi="Verdana"/>
          <w:sz w:val="24"/>
          <w:szCs w:val="24"/>
          <w:lang w:val="ru-RU"/>
        </w:rPr>
        <w:t>10</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замърсяването на терените около водоизточниците и на обществени чешми и фонтани;</w:t>
      </w:r>
    </w:p>
    <w:p w:rsidR="00240D58"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Pr="00C26C8A">
        <w:rPr>
          <w:rFonts w:ascii="Verdana" w:hAnsi="Verdana"/>
          <w:sz w:val="24"/>
          <w:szCs w:val="24"/>
          <w:lang w:val="ru-RU"/>
        </w:rPr>
        <w:t>(</w:t>
      </w:r>
      <w:r w:rsidR="00497E8F" w:rsidRPr="00C26C8A">
        <w:rPr>
          <w:rFonts w:ascii="Verdana" w:hAnsi="Verdana"/>
          <w:sz w:val="24"/>
          <w:szCs w:val="24"/>
          <w:lang w:val="ru-RU"/>
        </w:rPr>
        <w:t>1</w:t>
      </w:r>
      <w:r w:rsidR="00AF4882">
        <w:rPr>
          <w:rFonts w:ascii="Verdana" w:hAnsi="Verdana"/>
          <w:sz w:val="24"/>
          <w:szCs w:val="24"/>
          <w:lang w:val="ru-RU"/>
        </w:rPr>
        <w:t>1</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поенето на животни от обществени чешми;</w:t>
      </w:r>
    </w:p>
    <w:p w:rsidR="00497E8F" w:rsidRPr="00497E8F" w:rsidRDefault="00C26C8A" w:rsidP="00C26C8A">
      <w:pPr>
        <w:tabs>
          <w:tab w:val="left" w:pos="709"/>
        </w:tabs>
        <w:jc w:val="both"/>
        <w:rPr>
          <w:rFonts w:ascii="Verdana" w:hAnsi="Verdana"/>
          <w:b w:val="0"/>
          <w:sz w:val="24"/>
          <w:szCs w:val="24"/>
          <w:lang w:val="ru-RU"/>
        </w:rPr>
      </w:pPr>
      <w:r>
        <w:rPr>
          <w:rFonts w:ascii="Verdana" w:hAnsi="Verdana"/>
          <w:b w:val="0"/>
          <w:sz w:val="24"/>
          <w:szCs w:val="24"/>
          <w:lang w:val="ru-RU"/>
        </w:rPr>
        <w:t xml:space="preserve">       </w:t>
      </w:r>
      <w:r w:rsidRPr="00C26C8A">
        <w:rPr>
          <w:rFonts w:ascii="Verdana" w:hAnsi="Verdana"/>
          <w:sz w:val="24"/>
          <w:szCs w:val="24"/>
          <w:lang w:val="ru-RU"/>
        </w:rPr>
        <w:t>(</w:t>
      </w:r>
      <w:r w:rsidR="00497E8F" w:rsidRPr="00C26C8A">
        <w:rPr>
          <w:rFonts w:ascii="Verdana" w:hAnsi="Verdana"/>
          <w:sz w:val="24"/>
          <w:szCs w:val="24"/>
          <w:lang w:val="ru-RU"/>
        </w:rPr>
        <w:t>1</w:t>
      </w:r>
      <w:r w:rsidR="00AF4882">
        <w:rPr>
          <w:rFonts w:ascii="Verdana" w:hAnsi="Verdana"/>
          <w:sz w:val="24"/>
          <w:szCs w:val="24"/>
          <w:lang w:val="ru-RU"/>
        </w:rPr>
        <w:t>2</w:t>
      </w:r>
      <w:r>
        <w:rPr>
          <w:rFonts w:ascii="Verdana" w:hAnsi="Verdana"/>
          <w:sz w:val="24"/>
          <w:szCs w:val="24"/>
          <w:lang w:val="ru-RU"/>
        </w:rPr>
        <w:t>)</w:t>
      </w:r>
      <w:r w:rsidR="00497E8F" w:rsidRPr="00497E8F">
        <w:rPr>
          <w:rFonts w:ascii="Verdana" w:hAnsi="Verdana"/>
          <w:b w:val="0"/>
          <w:sz w:val="24"/>
          <w:szCs w:val="24"/>
        </w:rPr>
        <w:t>  </w:t>
      </w:r>
      <w:r w:rsidR="00497E8F" w:rsidRPr="00497E8F">
        <w:rPr>
          <w:rFonts w:ascii="Verdana" w:hAnsi="Verdana"/>
          <w:b w:val="0"/>
          <w:sz w:val="24"/>
          <w:szCs w:val="24"/>
          <w:lang w:val="ru-RU"/>
        </w:rPr>
        <w:t>добиването на пясък и чакъл без разрешение от речните корита (стари и нови),</w:t>
      </w:r>
      <w:r w:rsidR="00497E8F" w:rsidRPr="00497E8F">
        <w:rPr>
          <w:rFonts w:ascii="Verdana" w:hAnsi="Verdana"/>
          <w:b w:val="0"/>
          <w:sz w:val="24"/>
          <w:szCs w:val="24"/>
        </w:rPr>
        <w:t> </w:t>
      </w:r>
      <w:r w:rsidR="00497E8F" w:rsidRPr="00497E8F">
        <w:rPr>
          <w:rFonts w:ascii="Verdana" w:hAnsi="Verdana"/>
          <w:b w:val="0"/>
          <w:sz w:val="24"/>
          <w:szCs w:val="24"/>
          <w:lang w:val="ru-RU"/>
        </w:rPr>
        <w:t xml:space="preserve"> водоеми и други места на територията </w:t>
      </w:r>
      <w:proofErr w:type="gramStart"/>
      <w:r w:rsidR="00497E8F" w:rsidRPr="00497E8F">
        <w:rPr>
          <w:rFonts w:ascii="Verdana" w:hAnsi="Verdana"/>
          <w:b w:val="0"/>
          <w:sz w:val="24"/>
          <w:szCs w:val="24"/>
          <w:lang w:val="ru-RU"/>
        </w:rPr>
        <w:t>на</w:t>
      </w:r>
      <w:proofErr w:type="gramEnd"/>
      <w:r w:rsidR="00497E8F" w:rsidRPr="00497E8F">
        <w:rPr>
          <w:rFonts w:ascii="Verdana" w:hAnsi="Verdana"/>
          <w:b w:val="0"/>
          <w:sz w:val="24"/>
          <w:szCs w:val="24"/>
          <w:lang w:val="ru-RU"/>
        </w:rPr>
        <w:t xml:space="preserve"> община Горна Малина;</w:t>
      </w:r>
    </w:p>
    <w:p w:rsidR="00497E8F" w:rsidRPr="00497E8F" w:rsidRDefault="00C26C8A" w:rsidP="00497E8F">
      <w:pPr>
        <w:rPr>
          <w:rFonts w:ascii="Verdana" w:hAnsi="Verdana"/>
          <w:b w:val="0"/>
          <w:sz w:val="24"/>
          <w:szCs w:val="24"/>
          <w:lang w:val="ru-RU"/>
        </w:rPr>
      </w:pPr>
      <w:r>
        <w:rPr>
          <w:rFonts w:ascii="Verdana" w:hAnsi="Verdana"/>
          <w:sz w:val="24"/>
          <w:szCs w:val="24"/>
          <w:lang w:val="ru-RU"/>
        </w:rPr>
        <w:t xml:space="preserve">       (</w:t>
      </w:r>
      <w:r w:rsidR="00497E8F" w:rsidRPr="00C26C8A">
        <w:rPr>
          <w:rFonts w:ascii="Verdana" w:hAnsi="Verdana"/>
          <w:sz w:val="24"/>
          <w:szCs w:val="24"/>
          <w:lang w:val="ru-RU"/>
        </w:rPr>
        <w:t>1</w:t>
      </w:r>
      <w:r w:rsidR="00AF4882">
        <w:rPr>
          <w:rFonts w:ascii="Verdana" w:hAnsi="Verdana"/>
          <w:sz w:val="24"/>
          <w:szCs w:val="24"/>
          <w:lang w:val="ru-RU"/>
        </w:rPr>
        <w:t>3</w:t>
      </w:r>
      <w:r>
        <w:rPr>
          <w:rFonts w:ascii="Verdana" w:hAnsi="Verdana"/>
          <w:sz w:val="24"/>
          <w:szCs w:val="24"/>
          <w:lang w:val="ru-RU"/>
        </w:rPr>
        <w:t>)</w:t>
      </w:r>
      <w:r w:rsidR="00497E8F" w:rsidRPr="00497E8F">
        <w:rPr>
          <w:rFonts w:ascii="Verdana" w:hAnsi="Verdana"/>
          <w:b w:val="0"/>
          <w:sz w:val="24"/>
          <w:szCs w:val="24"/>
          <w:lang w:val="ru-RU"/>
        </w:rPr>
        <w:t xml:space="preserve"> В сгради, в режим на етажна собственост, се забранява:</w:t>
      </w:r>
    </w:p>
    <w:p w:rsidR="00497E8F" w:rsidRPr="00497E8F" w:rsidRDefault="00497E8F" w:rsidP="00497E8F">
      <w:pPr>
        <w:rPr>
          <w:rFonts w:ascii="Verdana" w:hAnsi="Verdana"/>
          <w:b w:val="0"/>
          <w:sz w:val="24"/>
          <w:szCs w:val="24"/>
          <w:lang w:val="ru-RU"/>
        </w:rPr>
      </w:pPr>
      <w:r w:rsidRPr="00C26C8A">
        <w:rPr>
          <w:rFonts w:ascii="Verdana" w:hAnsi="Verdana"/>
          <w:sz w:val="24"/>
          <w:szCs w:val="24"/>
          <w:lang w:val="ru-RU"/>
        </w:rPr>
        <w:t>1.</w:t>
      </w:r>
      <w:r w:rsidRPr="00497E8F">
        <w:rPr>
          <w:rFonts w:ascii="Verdana" w:hAnsi="Verdana"/>
          <w:b w:val="0"/>
          <w:sz w:val="24"/>
          <w:szCs w:val="24"/>
          <w:lang w:val="ru-RU"/>
        </w:rPr>
        <w:t xml:space="preserve"> преграждането на общите части, освен с изричното решение на общото събрание </w:t>
      </w:r>
      <w:proofErr w:type="gramStart"/>
      <w:r w:rsidRPr="00497E8F">
        <w:rPr>
          <w:rFonts w:ascii="Verdana" w:hAnsi="Verdana"/>
          <w:b w:val="0"/>
          <w:sz w:val="24"/>
          <w:szCs w:val="24"/>
          <w:lang w:val="ru-RU"/>
        </w:rPr>
        <w:t>на</w:t>
      </w:r>
      <w:proofErr w:type="gramEnd"/>
      <w:r w:rsidRPr="00497E8F">
        <w:rPr>
          <w:rFonts w:ascii="Verdana" w:hAnsi="Verdana"/>
          <w:b w:val="0"/>
          <w:sz w:val="24"/>
          <w:szCs w:val="24"/>
          <w:lang w:val="ru-RU"/>
        </w:rPr>
        <w:t xml:space="preserve"> входа;</w:t>
      </w:r>
    </w:p>
    <w:p w:rsidR="00497E8F" w:rsidRPr="00497E8F" w:rsidRDefault="00497E8F" w:rsidP="00497E8F">
      <w:pPr>
        <w:pStyle w:val="HTML"/>
        <w:shd w:val="clear" w:color="auto" w:fill="FFFFFF"/>
        <w:tabs>
          <w:tab w:val="clear" w:pos="916"/>
          <w:tab w:val="clear" w:pos="1832"/>
          <w:tab w:val="left" w:pos="0"/>
          <w:tab w:val="left" w:pos="1134"/>
        </w:tabs>
        <w:jc w:val="both"/>
        <w:rPr>
          <w:rFonts w:ascii="Verdana" w:hAnsi="Verdana" w:cs="Times New Roman"/>
          <w:sz w:val="24"/>
          <w:szCs w:val="24"/>
        </w:rPr>
      </w:pPr>
      <w:r w:rsidRPr="00C26C8A">
        <w:rPr>
          <w:rFonts w:ascii="Verdana" w:hAnsi="Verdana" w:cs="Times New Roman"/>
          <w:b/>
          <w:sz w:val="24"/>
          <w:szCs w:val="24"/>
        </w:rPr>
        <w:t>2.</w:t>
      </w:r>
      <w:r w:rsidRPr="00497E8F">
        <w:rPr>
          <w:rFonts w:ascii="Verdana" w:hAnsi="Verdana" w:cs="Times New Roman"/>
          <w:sz w:val="24"/>
          <w:szCs w:val="24"/>
        </w:rPr>
        <w:t xml:space="preserve"> складирането на строителни, отоплителни и леснозапалими материали, отпадъци и предмети в общите части на сградата (коридори, стълбищни и етажни площадки, тавани, подпокривни пространства, мазета, шахти и др.), които трябва да се поддържат свободни и проходими;</w:t>
      </w:r>
    </w:p>
    <w:p w:rsidR="00497E8F" w:rsidRPr="00497E8F" w:rsidRDefault="00497E8F" w:rsidP="00497E8F">
      <w:pPr>
        <w:pStyle w:val="HTML"/>
        <w:shd w:val="clear" w:color="auto" w:fill="FFFFFF"/>
        <w:tabs>
          <w:tab w:val="clear" w:pos="916"/>
          <w:tab w:val="clear" w:pos="1832"/>
          <w:tab w:val="left" w:pos="0"/>
          <w:tab w:val="left" w:pos="1134"/>
        </w:tabs>
        <w:jc w:val="both"/>
        <w:rPr>
          <w:rFonts w:ascii="Verdana" w:hAnsi="Verdana" w:cs="Times New Roman"/>
          <w:sz w:val="24"/>
          <w:szCs w:val="24"/>
        </w:rPr>
      </w:pPr>
      <w:r w:rsidRPr="00C26C8A">
        <w:rPr>
          <w:rFonts w:ascii="Verdana" w:hAnsi="Verdana" w:cs="Times New Roman"/>
          <w:b/>
          <w:sz w:val="24"/>
          <w:szCs w:val="24"/>
        </w:rPr>
        <w:t>3.</w:t>
      </w:r>
      <w:r w:rsidRPr="00497E8F">
        <w:rPr>
          <w:rFonts w:ascii="Verdana" w:hAnsi="Verdana" w:cs="Times New Roman"/>
          <w:sz w:val="24"/>
          <w:szCs w:val="24"/>
        </w:rPr>
        <w:t xml:space="preserve"> простирането пред прозорците, на балконите и терасите извън парапета откъм улици, площади, паркове;</w:t>
      </w:r>
    </w:p>
    <w:p w:rsidR="00497E8F" w:rsidRPr="00497E8F" w:rsidRDefault="00497E8F" w:rsidP="00497E8F">
      <w:pPr>
        <w:pStyle w:val="ae"/>
        <w:tabs>
          <w:tab w:val="left" w:pos="567"/>
          <w:tab w:val="left" w:pos="851"/>
          <w:tab w:val="left" w:pos="1134"/>
        </w:tabs>
        <w:spacing w:before="0" w:beforeAutospacing="0" w:after="0" w:afterAutospacing="0"/>
        <w:jc w:val="both"/>
        <w:rPr>
          <w:rFonts w:ascii="Verdana" w:hAnsi="Verdana"/>
        </w:rPr>
      </w:pPr>
      <w:r w:rsidRPr="00C26C8A">
        <w:rPr>
          <w:rFonts w:ascii="Verdana" w:hAnsi="Verdana"/>
          <w:b/>
        </w:rPr>
        <w:t>4.</w:t>
      </w:r>
      <w:r w:rsidRPr="00497E8F">
        <w:rPr>
          <w:rFonts w:ascii="Verdana" w:hAnsi="Verdana"/>
        </w:rPr>
        <w:t xml:space="preserve"> поставянето на не добре закрепени предмети на балконите и прозорците, застрашаващи сигурността и създаващи опасност за живота и здравето на хората;</w:t>
      </w:r>
    </w:p>
    <w:p w:rsidR="00497E8F" w:rsidRPr="00497E8F" w:rsidRDefault="00497E8F" w:rsidP="00497E8F">
      <w:pPr>
        <w:pStyle w:val="ae"/>
        <w:tabs>
          <w:tab w:val="left" w:pos="567"/>
          <w:tab w:val="left" w:pos="851"/>
          <w:tab w:val="left" w:pos="1134"/>
        </w:tabs>
        <w:spacing w:before="0" w:beforeAutospacing="0" w:after="0" w:afterAutospacing="0"/>
        <w:jc w:val="both"/>
        <w:rPr>
          <w:rFonts w:ascii="Verdana" w:hAnsi="Verdana"/>
        </w:rPr>
      </w:pPr>
      <w:r w:rsidRPr="00C26C8A">
        <w:rPr>
          <w:rFonts w:ascii="Verdana" w:hAnsi="Verdana"/>
          <w:b/>
        </w:rPr>
        <w:t>5.</w:t>
      </w:r>
      <w:r w:rsidRPr="00497E8F">
        <w:rPr>
          <w:rFonts w:ascii="Verdana" w:hAnsi="Verdana"/>
        </w:rPr>
        <w:t xml:space="preserve"> изхвърлянето на хранителни продукти и всякакви отпадъци през прозорците и балконите (терасите) от етажна собственост;</w:t>
      </w:r>
    </w:p>
    <w:p w:rsidR="00497E8F" w:rsidRPr="00497E8F" w:rsidRDefault="00497E8F" w:rsidP="00497E8F">
      <w:pPr>
        <w:pStyle w:val="ae"/>
        <w:tabs>
          <w:tab w:val="left" w:pos="567"/>
          <w:tab w:val="left" w:pos="851"/>
          <w:tab w:val="left" w:pos="1134"/>
        </w:tabs>
        <w:spacing w:before="0" w:beforeAutospacing="0" w:after="0" w:afterAutospacing="0"/>
        <w:jc w:val="both"/>
        <w:rPr>
          <w:rFonts w:ascii="Verdana" w:hAnsi="Verdana"/>
        </w:rPr>
      </w:pPr>
      <w:r w:rsidRPr="00C26C8A">
        <w:rPr>
          <w:rFonts w:ascii="Verdana" w:hAnsi="Verdana"/>
          <w:b/>
        </w:rPr>
        <w:lastRenderedPageBreak/>
        <w:t>6.</w:t>
      </w:r>
      <w:r w:rsidRPr="00497E8F">
        <w:rPr>
          <w:rFonts w:ascii="Verdana" w:hAnsi="Verdana"/>
        </w:rPr>
        <w:t xml:space="preserve"> изтърсването и изтупването на килими, пътеки и черги от балконите, терасите и прозорците на жилищни сгради, освен на местата и през времето, регламентирани в Правилника за вътрешния ред, приет от общото събрание на собствениците;</w:t>
      </w:r>
    </w:p>
    <w:p w:rsidR="00497E8F" w:rsidRPr="00497E8F" w:rsidRDefault="00497E8F" w:rsidP="00497E8F">
      <w:pPr>
        <w:pStyle w:val="ae"/>
        <w:tabs>
          <w:tab w:val="left" w:pos="567"/>
          <w:tab w:val="left" w:pos="851"/>
          <w:tab w:val="left" w:pos="1134"/>
        </w:tabs>
        <w:spacing w:before="0" w:beforeAutospacing="0" w:after="0" w:afterAutospacing="0"/>
        <w:jc w:val="both"/>
        <w:rPr>
          <w:rFonts w:ascii="Verdana" w:hAnsi="Verdana"/>
        </w:rPr>
      </w:pPr>
      <w:r w:rsidRPr="00C26C8A">
        <w:rPr>
          <w:rFonts w:ascii="Verdana" w:hAnsi="Verdana"/>
          <w:b/>
        </w:rPr>
        <w:t>7.</w:t>
      </w:r>
      <w:r w:rsidRPr="00497E8F">
        <w:rPr>
          <w:rFonts w:ascii="Verdana" w:hAnsi="Verdana"/>
        </w:rPr>
        <w:t xml:space="preserve"> Отвеждането на дим и газове през прозорци и отвори в стените, непредвидени за целта в техническата характеристика на сградите.</w:t>
      </w:r>
    </w:p>
    <w:p w:rsidR="00497E8F" w:rsidRPr="00497E8F" w:rsidRDefault="00497E8F" w:rsidP="00497E8F">
      <w:pPr>
        <w:pStyle w:val="ad"/>
        <w:tabs>
          <w:tab w:val="left" w:pos="851"/>
          <w:tab w:val="left" w:pos="993"/>
        </w:tabs>
        <w:autoSpaceDE w:val="0"/>
        <w:autoSpaceDN w:val="0"/>
        <w:adjustRightInd w:val="0"/>
        <w:spacing w:line="240" w:lineRule="auto"/>
        <w:ind w:left="0"/>
        <w:jc w:val="both"/>
        <w:rPr>
          <w:rFonts w:ascii="Verdana" w:hAnsi="Verdana"/>
          <w:sz w:val="24"/>
          <w:szCs w:val="24"/>
        </w:rPr>
      </w:pPr>
      <w:r w:rsidRPr="00C26C8A">
        <w:rPr>
          <w:rFonts w:ascii="Verdana" w:hAnsi="Verdana"/>
          <w:b/>
          <w:sz w:val="24"/>
          <w:szCs w:val="24"/>
        </w:rPr>
        <w:t>8.</w:t>
      </w:r>
      <w:r w:rsidRPr="00497E8F">
        <w:rPr>
          <w:rFonts w:ascii="Verdana" w:hAnsi="Verdana"/>
          <w:sz w:val="24"/>
          <w:szCs w:val="24"/>
        </w:rPr>
        <w:t xml:space="preserve"> Забраняват се и други неупоменати в ал. 1</w:t>
      </w:r>
      <w:r w:rsidR="00AF4882">
        <w:rPr>
          <w:rFonts w:ascii="Verdana" w:hAnsi="Verdana"/>
          <w:sz w:val="24"/>
          <w:szCs w:val="24"/>
        </w:rPr>
        <w:t>3</w:t>
      </w:r>
      <w:r w:rsidR="007A7336">
        <w:rPr>
          <w:rFonts w:ascii="Verdana" w:hAnsi="Verdana"/>
          <w:sz w:val="24"/>
          <w:szCs w:val="24"/>
        </w:rPr>
        <w:t xml:space="preserve"> </w:t>
      </w:r>
      <w:r w:rsidRPr="00497E8F">
        <w:rPr>
          <w:rFonts w:ascii="Verdana" w:hAnsi="Verdana"/>
          <w:sz w:val="24"/>
          <w:szCs w:val="24"/>
        </w:rPr>
        <w:t>действия, които причиняват замърсяване на тротоарите, улиците, междублоковите пространства и други обществени места.</w:t>
      </w:r>
    </w:p>
    <w:p w:rsidR="00432411" w:rsidRDefault="00432411" w:rsidP="009017CA">
      <w:pPr>
        <w:jc w:val="center"/>
        <w:rPr>
          <w:rFonts w:ascii="Verdana" w:hAnsi="Verdana" w:cs="Tahoma"/>
          <w:color w:val="000000"/>
          <w:sz w:val="24"/>
          <w:szCs w:val="24"/>
          <w:lang w:val="bg-BG"/>
        </w:rPr>
      </w:pPr>
    </w:p>
    <w:p w:rsidR="00FC1A2C" w:rsidRPr="002A0E77" w:rsidRDefault="00FC1A2C" w:rsidP="009017CA">
      <w:pPr>
        <w:jc w:val="center"/>
        <w:rPr>
          <w:rFonts w:ascii="Verdana" w:hAnsi="Verdana" w:cs="Tahoma"/>
          <w:color w:val="000000"/>
          <w:sz w:val="24"/>
          <w:szCs w:val="24"/>
          <w:lang w:val="bg-BG"/>
        </w:rPr>
      </w:pPr>
      <w:r w:rsidRPr="002A0E77">
        <w:rPr>
          <w:rFonts w:ascii="Verdana" w:hAnsi="Verdana" w:cs="Tahoma"/>
          <w:color w:val="000000"/>
          <w:sz w:val="24"/>
          <w:szCs w:val="24"/>
          <w:lang w:val="bg-BG"/>
        </w:rPr>
        <w:t>Г</w:t>
      </w:r>
      <w:r w:rsidR="009017CA" w:rsidRPr="002A0E77">
        <w:rPr>
          <w:rFonts w:ascii="Verdana" w:hAnsi="Verdana" w:cs="Tahoma"/>
          <w:color w:val="000000"/>
          <w:sz w:val="24"/>
          <w:szCs w:val="24"/>
          <w:lang w:val="bg-BG"/>
        </w:rPr>
        <w:t xml:space="preserve">ЛАВА </w:t>
      </w:r>
      <w:r w:rsidR="009253A8">
        <w:rPr>
          <w:rFonts w:ascii="Verdana" w:hAnsi="Verdana" w:cs="Tahoma"/>
          <w:color w:val="000000"/>
          <w:sz w:val="24"/>
          <w:szCs w:val="24"/>
          <w:lang w:val="bg-BG"/>
        </w:rPr>
        <w:t>СЕДМА</w:t>
      </w:r>
    </w:p>
    <w:p w:rsidR="00960FD7" w:rsidRPr="00D25159" w:rsidRDefault="00FC1A2C" w:rsidP="00C26C8A">
      <w:pPr>
        <w:pBdr>
          <w:bottom w:val="thinThickSmallGap" w:sz="24" w:space="1" w:color="auto"/>
        </w:pBdr>
        <w:jc w:val="center"/>
        <w:rPr>
          <w:rFonts w:ascii="Verdana" w:hAnsi="Verdana" w:cs="Tahoma"/>
          <w:color w:val="000000"/>
          <w:sz w:val="24"/>
          <w:szCs w:val="24"/>
          <w:lang w:val="bg-BG"/>
        </w:rPr>
      </w:pPr>
      <w:r w:rsidRPr="002A0E77">
        <w:rPr>
          <w:rFonts w:ascii="Verdana" w:hAnsi="Verdana" w:cs="Tahoma"/>
          <w:color w:val="000000"/>
          <w:sz w:val="24"/>
          <w:szCs w:val="24"/>
          <w:lang w:val="bg-BG"/>
        </w:rPr>
        <w:t>Строителство</w:t>
      </w:r>
    </w:p>
    <w:p w:rsidR="00935B98" w:rsidRPr="00A21DC6" w:rsidRDefault="00935B98" w:rsidP="00935B98">
      <w:pPr>
        <w:ind w:firstLine="540"/>
        <w:jc w:val="center"/>
        <w:rPr>
          <w:rFonts w:ascii="Verdana" w:hAnsi="Verdana"/>
          <w:b w:val="0"/>
          <w:color w:val="000000"/>
          <w:sz w:val="24"/>
          <w:szCs w:val="24"/>
          <w:lang w:val="ru-RU"/>
        </w:rPr>
      </w:pPr>
    </w:p>
    <w:p w:rsidR="00935B98" w:rsidRPr="00A21DC6" w:rsidRDefault="00935B98" w:rsidP="00935B98">
      <w:pPr>
        <w:tabs>
          <w:tab w:val="left" w:pos="993"/>
        </w:tabs>
        <w:jc w:val="both"/>
        <w:rPr>
          <w:rFonts w:ascii="Verdana" w:hAnsi="Verdana"/>
          <w:b w:val="0"/>
          <w:color w:val="000000"/>
          <w:sz w:val="24"/>
          <w:szCs w:val="24"/>
          <w:lang w:val="ru-RU"/>
        </w:rPr>
      </w:pPr>
      <w:r w:rsidRPr="00A21DC6">
        <w:rPr>
          <w:rFonts w:ascii="Verdana" w:hAnsi="Verdana"/>
          <w:color w:val="000000"/>
          <w:sz w:val="24"/>
          <w:szCs w:val="24"/>
          <w:lang w:val="ru-RU"/>
        </w:rPr>
        <w:t>Чл.</w:t>
      </w:r>
      <w:r w:rsidR="00476614">
        <w:rPr>
          <w:rFonts w:ascii="Verdana" w:hAnsi="Verdana"/>
          <w:color w:val="000000"/>
          <w:sz w:val="24"/>
          <w:szCs w:val="24"/>
          <w:lang w:val="ru-RU"/>
        </w:rPr>
        <w:t>6</w:t>
      </w:r>
      <w:r w:rsidR="00E720D6">
        <w:rPr>
          <w:rFonts w:ascii="Verdana" w:hAnsi="Verdana"/>
          <w:color w:val="000000"/>
          <w:sz w:val="24"/>
          <w:szCs w:val="24"/>
          <w:lang w:val="ru-RU"/>
        </w:rPr>
        <w:t>2</w:t>
      </w:r>
      <w:r w:rsidRPr="00A21DC6">
        <w:rPr>
          <w:rFonts w:ascii="Verdana" w:hAnsi="Verdana"/>
          <w:color w:val="000000"/>
          <w:sz w:val="24"/>
          <w:szCs w:val="24"/>
          <w:lang w:val="ru-RU"/>
        </w:rPr>
        <w:t>. (1)</w:t>
      </w:r>
      <w:r w:rsidRPr="00A21DC6">
        <w:rPr>
          <w:rFonts w:ascii="Verdana" w:hAnsi="Verdana"/>
          <w:b w:val="0"/>
          <w:color w:val="000000"/>
          <w:sz w:val="24"/>
          <w:szCs w:val="24"/>
          <w:lang w:val="ru-RU"/>
        </w:rPr>
        <w:t xml:space="preserve"> Изпълнението на строителни или ремонтни работи, свързани с разкопаване на терени общинска собственост - улични и тротоарни настилки, вътрешно-квартални пространства, площади, зелени площи и други, се извършва след писмено разрешение за прокопаване, издадено </w:t>
      </w:r>
      <w:proofErr w:type="gramStart"/>
      <w:r w:rsidRPr="00A21DC6">
        <w:rPr>
          <w:rFonts w:ascii="Verdana" w:hAnsi="Verdana"/>
          <w:b w:val="0"/>
          <w:color w:val="000000"/>
          <w:sz w:val="24"/>
          <w:szCs w:val="24"/>
          <w:lang w:val="ru-RU"/>
        </w:rPr>
        <w:t>от</w:t>
      </w:r>
      <w:proofErr w:type="gramEnd"/>
      <w:r w:rsidRPr="00A21DC6">
        <w:rPr>
          <w:rFonts w:ascii="Verdana" w:hAnsi="Verdana"/>
          <w:b w:val="0"/>
          <w:color w:val="000000"/>
          <w:sz w:val="24"/>
          <w:szCs w:val="24"/>
          <w:lang w:val="ru-RU"/>
        </w:rPr>
        <w:t xml:space="preserve"> </w:t>
      </w:r>
      <w:proofErr w:type="gramStart"/>
      <w:r w:rsidRPr="00A21DC6">
        <w:rPr>
          <w:rFonts w:ascii="Verdana" w:hAnsi="Verdana"/>
          <w:b w:val="0"/>
          <w:color w:val="000000"/>
          <w:sz w:val="24"/>
          <w:szCs w:val="24"/>
          <w:lang w:val="ru-RU"/>
        </w:rPr>
        <w:t>Община</w:t>
      </w:r>
      <w:proofErr w:type="gramEnd"/>
      <w:r w:rsidRPr="00A21DC6">
        <w:rPr>
          <w:rFonts w:ascii="Verdana" w:hAnsi="Verdana"/>
          <w:b w:val="0"/>
          <w:color w:val="000000"/>
          <w:sz w:val="24"/>
          <w:szCs w:val="24"/>
          <w:lang w:val="ru-RU"/>
        </w:rPr>
        <w:t xml:space="preserve"> </w:t>
      </w:r>
      <w:r w:rsidR="00C26C8A">
        <w:rPr>
          <w:rFonts w:ascii="Verdana" w:hAnsi="Verdana"/>
          <w:b w:val="0"/>
          <w:color w:val="000000"/>
          <w:sz w:val="24"/>
          <w:szCs w:val="24"/>
          <w:lang w:val="ru-RU"/>
        </w:rPr>
        <w:t>Горна Малина</w:t>
      </w:r>
      <w:r w:rsidR="005572AD">
        <w:rPr>
          <w:rFonts w:ascii="Verdana" w:hAnsi="Verdana"/>
          <w:b w:val="0"/>
          <w:color w:val="000000"/>
          <w:sz w:val="24"/>
          <w:szCs w:val="24"/>
          <w:lang w:val="ru-RU"/>
        </w:rPr>
        <w:t>;</w:t>
      </w:r>
      <w:r w:rsidRPr="00A21DC6">
        <w:rPr>
          <w:rFonts w:ascii="Verdana" w:hAnsi="Verdana"/>
          <w:b w:val="0"/>
          <w:color w:val="000000"/>
          <w:sz w:val="24"/>
          <w:szCs w:val="24"/>
          <w:lang w:val="ru-RU"/>
        </w:rPr>
        <w:t xml:space="preserve"> </w:t>
      </w:r>
    </w:p>
    <w:p w:rsidR="00935B98" w:rsidRPr="00A21DC6" w:rsidRDefault="00935B98" w:rsidP="00935B98">
      <w:pPr>
        <w:tabs>
          <w:tab w:val="left" w:pos="709"/>
        </w:tabs>
        <w:jc w:val="both"/>
        <w:rPr>
          <w:rFonts w:ascii="Verdana" w:hAnsi="Verdana"/>
          <w:b w:val="0"/>
          <w:color w:val="000000"/>
          <w:sz w:val="24"/>
          <w:szCs w:val="24"/>
          <w:lang w:val="ru-RU"/>
        </w:rPr>
      </w:pPr>
      <w:r w:rsidRPr="00D25159">
        <w:rPr>
          <w:rFonts w:ascii="Verdana" w:hAnsi="Verdana"/>
          <w:b w:val="0"/>
          <w:color w:val="000000"/>
          <w:sz w:val="24"/>
          <w:szCs w:val="24"/>
          <w:lang w:val="bg-BG"/>
        </w:rPr>
        <w:tab/>
        <w:t xml:space="preserve">   </w:t>
      </w:r>
      <w:r w:rsidRPr="00A21DC6">
        <w:rPr>
          <w:rFonts w:ascii="Verdana" w:hAnsi="Verdana"/>
          <w:color w:val="000000"/>
          <w:sz w:val="24"/>
          <w:szCs w:val="24"/>
          <w:lang w:val="ru-RU"/>
        </w:rPr>
        <w:t>(</w:t>
      </w:r>
      <w:r w:rsidR="00C26C8A">
        <w:rPr>
          <w:rFonts w:ascii="Verdana" w:hAnsi="Verdana"/>
          <w:color w:val="000000"/>
          <w:sz w:val="24"/>
          <w:szCs w:val="24"/>
          <w:lang w:val="ru-RU"/>
        </w:rPr>
        <w:t>2</w:t>
      </w:r>
      <w:r w:rsidRPr="00A21DC6">
        <w:rPr>
          <w:rFonts w:ascii="Verdana" w:hAnsi="Verdana"/>
          <w:color w:val="000000"/>
          <w:sz w:val="24"/>
          <w:szCs w:val="24"/>
          <w:lang w:val="ru-RU"/>
        </w:rPr>
        <w:t>)</w:t>
      </w:r>
      <w:r w:rsidRPr="00A21DC6">
        <w:rPr>
          <w:rFonts w:ascii="Verdana" w:hAnsi="Verdana"/>
          <w:b w:val="0"/>
          <w:color w:val="000000"/>
          <w:sz w:val="24"/>
          <w:szCs w:val="24"/>
          <w:lang w:val="ru-RU"/>
        </w:rPr>
        <w:t xml:space="preserve"> При необходимост от ограничаване на движението за повече от 24 часа</w:t>
      </w:r>
      <w:r w:rsidR="00995728" w:rsidRPr="00D25159">
        <w:rPr>
          <w:rFonts w:ascii="Verdana" w:hAnsi="Verdana"/>
          <w:b w:val="0"/>
          <w:color w:val="000000"/>
          <w:sz w:val="24"/>
          <w:szCs w:val="24"/>
          <w:lang w:val="bg-BG"/>
        </w:rPr>
        <w:t>,</w:t>
      </w:r>
      <w:r w:rsidRPr="00A21DC6">
        <w:rPr>
          <w:rFonts w:ascii="Verdana" w:hAnsi="Verdana"/>
          <w:b w:val="0"/>
          <w:color w:val="000000"/>
          <w:sz w:val="24"/>
          <w:szCs w:val="24"/>
          <w:lang w:val="ru-RU"/>
        </w:rPr>
        <w:t xml:space="preserve"> задължително се съгласува проект </w:t>
      </w:r>
      <w:proofErr w:type="gramStart"/>
      <w:r w:rsidRPr="00A21DC6">
        <w:rPr>
          <w:rFonts w:ascii="Verdana" w:hAnsi="Verdana"/>
          <w:b w:val="0"/>
          <w:color w:val="000000"/>
          <w:sz w:val="24"/>
          <w:szCs w:val="24"/>
          <w:lang w:val="ru-RU"/>
        </w:rPr>
        <w:t>за</w:t>
      </w:r>
      <w:proofErr w:type="gramEnd"/>
      <w:r w:rsidRPr="00A21DC6">
        <w:rPr>
          <w:rFonts w:ascii="Verdana" w:hAnsi="Verdana"/>
          <w:b w:val="0"/>
          <w:color w:val="000000"/>
          <w:sz w:val="24"/>
          <w:szCs w:val="24"/>
          <w:lang w:val="ru-RU"/>
        </w:rPr>
        <w:t xml:space="preserve"> временна организация на движението</w:t>
      </w:r>
      <w:r w:rsidR="00C26C8A">
        <w:rPr>
          <w:rFonts w:ascii="Verdana" w:hAnsi="Verdana"/>
          <w:b w:val="0"/>
          <w:color w:val="000000"/>
          <w:sz w:val="24"/>
          <w:szCs w:val="24"/>
          <w:lang w:val="ru-RU"/>
        </w:rPr>
        <w:t xml:space="preserve"> </w:t>
      </w:r>
      <w:r w:rsidR="007A7336">
        <w:rPr>
          <w:rFonts w:ascii="Verdana" w:hAnsi="Verdana"/>
          <w:b w:val="0"/>
          <w:color w:val="000000"/>
          <w:sz w:val="24"/>
          <w:szCs w:val="24"/>
          <w:lang w:val="ru-RU"/>
        </w:rPr>
        <w:t xml:space="preserve">от </w:t>
      </w:r>
      <w:r w:rsidR="00C26C8A">
        <w:rPr>
          <w:rFonts w:ascii="Verdana" w:hAnsi="Verdana"/>
          <w:b w:val="0"/>
          <w:color w:val="000000"/>
          <w:sz w:val="24"/>
          <w:szCs w:val="24"/>
          <w:lang w:val="ru-RU"/>
        </w:rPr>
        <w:t>РУП Елин Пелин</w:t>
      </w:r>
      <w:r w:rsidR="005572AD">
        <w:rPr>
          <w:rFonts w:ascii="Verdana" w:hAnsi="Verdana"/>
          <w:b w:val="0"/>
          <w:color w:val="000000"/>
          <w:sz w:val="24"/>
          <w:szCs w:val="24"/>
          <w:lang w:val="ru-RU"/>
        </w:rPr>
        <w:t>;</w:t>
      </w:r>
    </w:p>
    <w:p w:rsidR="00935B98" w:rsidRPr="00A21DC6" w:rsidRDefault="00935B98" w:rsidP="00935B98">
      <w:pPr>
        <w:ind w:firstLine="708"/>
        <w:jc w:val="both"/>
        <w:rPr>
          <w:rFonts w:ascii="Verdana" w:hAnsi="Verdana"/>
          <w:b w:val="0"/>
          <w:color w:val="000000"/>
          <w:sz w:val="24"/>
          <w:szCs w:val="24"/>
          <w:lang w:val="ru-RU"/>
        </w:rPr>
      </w:pPr>
      <w:r w:rsidRPr="00D25159">
        <w:rPr>
          <w:rFonts w:ascii="Verdana" w:hAnsi="Verdana"/>
          <w:color w:val="000000"/>
          <w:sz w:val="24"/>
          <w:szCs w:val="24"/>
          <w:lang w:val="bg-BG"/>
        </w:rPr>
        <w:t xml:space="preserve">   </w:t>
      </w:r>
      <w:r w:rsidRPr="00A21DC6">
        <w:rPr>
          <w:rFonts w:ascii="Verdana" w:hAnsi="Verdana"/>
          <w:color w:val="000000"/>
          <w:sz w:val="24"/>
          <w:szCs w:val="24"/>
          <w:lang w:val="ru-RU"/>
        </w:rPr>
        <w:t>(</w:t>
      </w:r>
      <w:r w:rsidR="00C26C8A">
        <w:rPr>
          <w:rFonts w:ascii="Verdana" w:hAnsi="Verdana"/>
          <w:color w:val="000000"/>
          <w:sz w:val="24"/>
          <w:szCs w:val="24"/>
          <w:lang w:val="ru-RU"/>
        </w:rPr>
        <w:t>3</w:t>
      </w:r>
      <w:r w:rsidRPr="00A21DC6">
        <w:rPr>
          <w:rFonts w:ascii="Verdana" w:hAnsi="Verdana"/>
          <w:color w:val="000000"/>
          <w:sz w:val="24"/>
          <w:szCs w:val="24"/>
          <w:lang w:val="ru-RU"/>
        </w:rPr>
        <w:t>)</w:t>
      </w:r>
      <w:r w:rsidRPr="00A21DC6">
        <w:rPr>
          <w:rFonts w:ascii="Verdana" w:hAnsi="Verdana"/>
          <w:b w:val="0"/>
          <w:color w:val="000000"/>
          <w:sz w:val="24"/>
          <w:szCs w:val="24"/>
          <w:lang w:val="ru-RU"/>
        </w:rPr>
        <w:t xml:space="preserve"> Лицето, в чиято полза е издадено разрешението по </w:t>
      </w:r>
      <w:proofErr w:type="gramStart"/>
      <w:r w:rsidRPr="00A21DC6">
        <w:rPr>
          <w:rFonts w:ascii="Verdana" w:hAnsi="Verdana"/>
          <w:b w:val="0"/>
          <w:color w:val="000000"/>
          <w:sz w:val="24"/>
          <w:szCs w:val="24"/>
          <w:lang w:val="ru-RU"/>
        </w:rPr>
        <w:t>ал</w:t>
      </w:r>
      <w:proofErr w:type="gramEnd"/>
      <w:r w:rsidRPr="00A21DC6">
        <w:rPr>
          <w:rFonts w:ascii="Verdana" w:hAnsi="Verdana"/>
          <w:b w:val="0"/>
          <w:color w:val="000000"/>
          <w:sz w:val="24"/>
          <w:szCs w:val="24"/>
          <w:lang w:val="ru-RU"/>
        </w:rPr>
        <w:t>.1, е длъжно да предприеме мерки по обезопасяване на направените изкопи, както и да осигури временни подходи до прилежащите имоти.</w:t>
      </w:r>
    </w:p>
    <w:p w:rsidR="001B71DE" w:rsidRDefault="00476614" w:rsidP="00935B98">
      <w:pPr>
        <w:tabs>
          <w:tab w:val="left" w:pos="709"/>
        </w:tabs>
        <w:jc w:val="both"/>
        <w:rPr>
          <w:rFonts w:ascii="Verdana" w:hAnsi="Verdana"/>
          <w:b w:val="0"/>
          <w:sz w:val="24"/>
          <w:szCs w:val="24"/>
          <w:lang w:val="ru-RU"/>
        </w:rPr>
      </w:pPr>
      <w:r>
        <w:rPr>
          <w:rFonts w:ascii="Verdana" w:hAnsi="Verdana"/>
          <w:sz w:val="24"/>
          <w:szCs w:val="24"/>
          <w:lang w:val="ru-RU"/>
        </w:rPr>
        <w:t>Чл.6</w:t>
      </w:r>
      <w:r w:rsidR="00E720D6">
        <w:rPr>
          <w:rFonts w:ascii="Verdana" w:hAnsi="Verdana"/>
          <w:sz w:val="24"/>
          <w:szCs w:val="24"/>
          <w:lang w:val="ru-RU"/>
        </w:rPr>
        <w:t>3</w:t>
      </w:r>
      <w:r w:rsidR="00AF4882">
        <w:rPr>
          <w:rFonts w:ascii="Verdana" w:hAnsi="Verdana"/>
          <w:sz w:val="24"/>
          <w:szCs w:val="24"/>
          <w:lang w:val="ru-RU"/>
        </w:rPr>
        <w:t>.</w:t>
      </w:r>
      <w:r w:rsidR="001B71DE" w:rsidRPr="001B71DE">
        <w:rPr>
          <w:rFonts w:ascii="Verdana" w:hAnsi="Verdana"/>
          <w:sz w:val="24"/>
          <w:szCs w:val="24"/>
          <w:lang w:val="ru-RU"/>
        </w:rPr>
        <w:t>(1)</w:t>
      </w:r>
      <w:r w:rsidR="001B71DE" w:rsidRPr="001B71DE">
        <w:rPr>
          <w:rFonts w:ascii="Verdana" w:hAnsi="Verdana"/>
          <w:b w:val="0"/>
          <w:sz w:val="24"/>
          <w:szCs w:val="24"/>
          <w:lang w:val="ru-RU"/>
        </w:rPr>
        <w:t xml:space="preserve"> </w:t>
      </w:r>
      <w:r w:rsidR="001B71DE">
        <w:rPr>
          <w:rFonts w:ascii="Verdana" w:hAnsi="Verdana"/>
          <w:b w:val="0"/>
          <w:sz w:val="24"/>
          <w:szCs w:val="24"/>
          <w:lang w:val="ru-RU"/>
        </w:rPr>
        <w:t>За извършване на прокопаване,</w:t>
      </w:r>
      <w:r w:rsidR="001B71DE" w:rsidRPr="001B71DE">
        <w:rPr>
          <w:rFonts w:ascii="Verdana" w:hAnsi="Verdana"/>
          <w:b w:val="0"/>
          <w:sz w:val="24"/>
          <w:szCs w:val="24"/>
          <w:lang w:val="ru-RU"/>
        </w:rPr>
        <w:t xml:space="preserve"> се внася депозит, обезпечаващ вредите от евентуално невъзстановяване на разкопаните площи, в</w:t>
      </w:r>
      <w:r w:rsidR="001B71DE" w:rsidRPr="001B71DE">
        <w:rPr>
          <w:rFonts w:ascii="Verdana" w:hAnsi="Verdana"/>
          <w:b w:val="0"/>
          <w:sz w:val="24"/>
          <w:szCs w:val="24"/>
        </w:rPr>
        <w:t> </w:t>
      </w:r>
      <w:r w:rsidR="001B71DE" w:rsidRPr="001B71DE">
        <w:rPr>
          <w:rFonts w:ascii="Verdana" w:hAnsi="Verdana"/>
          <w:b w:val="0"/>
          <w:sz w:val="24"/>
          <w:szCs w:val="24"/>
          <w:lang w:val="ru-RU"/>
        </w:rPr>
        <w:t xml:space="preserve"> размер на 100 лева </w:t>
      </w:r>
      <w:proofErr w:type="gramStart"/>
      <w:r w:rsidR="001B71DE" w:rsidRPr="001B71DE">
        <w:rPr>
          <w:rFonts w:ascii="Verdana" w:hAnsi="Verdana"/>
          <w:b w:val="0"/>
          <w:sz w:val="24"/>
          <w:szCs w:val="24"/>
          <w:lang w:val="ru-RU"/>
        </w:rPr>
        <w:t>на</w:t>
      </w:r>
      <w:proofErr w:type="gramEnd"/>
      <w:r w:rsidR="001B71DE" w:rsidRPr="001B71DE">
        <w:rPr>
          <w:rFonts w:ascii="Verdana" w:hAnsi="Verdana"/>
          <w:b w:val="0"/>
          <w:sz w:val="24"/>
          <w:szCs w:val="24"/>
          <w:lang w:val="ru-RU"/>
        </w:rPr>
        <w:t xml:space="preserve"> квадратен метър от разкопаваната площ на настилките</w:t>
      </w:r>
      <w:r w:rsidR="001B71DE" w:rsidRPr="001B71DE">
        <w:rPr>
          <w:rFonts w:ascii="Verdana" w:hAnsi="Verdana"/>
          <w:b w:val="0"/>
          <w:sz w:val="24"/>
          <w:szCs w:val="24"/>
        </w:rPr>
        <w:t> </w:t>
      </w:r>
      <w:r w:rsidR="001B71DE" w:rsidRPr="001B71DE">
        <w:rPr>
          <w:rFonts w:ascii="Verdana" w:hAnsi="Verdana"/>
          <w:b w:val="0"/>
          <w:sz w:val="24"/>
          <w:szCs w:val="24"/>
          <w:lang w:val="ru-RU"/>
        </w:rPr>
        <w:t xml:space="preserve"> и</w:t>
      </w:r>
      <w:r w:rsidR="001B71DE" w:rsidRPr="001B71DE">
        <w:rPr>
          <w:rFonts w:ascii="Verdana" w:hAnsi="Verdana"/>
          <w:b w:val="0"/>
          <w:sz w:val="24"/>
          <w:szCs w:val="24"/>
        </w:rPr>
        <w:t> </w:t>
      </w:r>
      <w:r w:rsidR="001B71DE" w:rsidRPr="001B71DE">
        <w:rPr>
          <w:rFonts w:ascii="Verdana" w:hAnsi="Verdana"/>
          <w:b w:val="0"/>
          <w:sz w:val="24"/>
          <w:szCs w:val="24"/>
          <w:lang w:val="ru-RU"/>
        </w:rPr>
        <w:t xml:space="preserve"> 10 лева на квадратен метър за земните</w:t>
      </w:r>
      <w:r w:rsidR="001B71DE" w:rsidRPr="001B71DE">
        <w:rPr>
          <w:rFonts w:ascii="Verdana" w:hAnsi="Verdana"/>
          <w:b w:val="0"/>
          <w:sz w:val="24"/>
          <w:szCs w:val="24"/>
        </w:rPr>
        <w:t> </w:t>
      </w:r>
      <w:r w:rsidR="005572AD">
        <w:rPr>
          <w:rFonts w:ascii="Verdana" w:hAnsi="Verdana"/>
          <w:b w:val="0"/>
          <w:sz w:val="24"/>
          <w:szCs w:val="24"/>
          <w:lang w:val="ru-RU"/>
        </w:rPr>
        <w:t xml:space="preserve"> и затревените площи;</w:t>
      </w:r>
      <w:r w:rsidR="001B71DE" w:rsidRPr="001B71DE">
        <w:rPr>
          <w:rFonts w:ascii="Verdana" w:hAnsi="Verdana"/>
          <w:b w:val="0"/>
          <w:sz w:val="24"/>
          <w:szCs w:val="24"/>
          <w:lang w:val="ru-RU"/>
        </w:rPr>
        <w:t xml:space="preserve"> </w:t>
      </w:r>
      <w:r w:rsidR="001B71DE" w:rsidRPr="001B71DE">
        <w:rPr>
          <w:rFonts w:ascii="Verdana" w:hAnsi="Verdana"/>
          <w:b w:val="0"/>
          <w:sz w:val="24"/>
          <w:szCs w:val="24"/>
          <w:lang w:val="ru-RU"/>
        </w:rPr>
        <w:br/>
      </w:r>
      <w:r w:rsidR="001B71DE">
        <w:rPr>
          <w:rFonts w:ascii="Verdana" w:hAnsi="Verdana"/>
          <w:b w:val="0"/>
          <w:sz w:val="24"/>
          <w:szCs w:val="24"/>
          <w:lang w:val="ru-RU"/>
        </w:rPr>
        <w:t xml:space="preserve">          </w:t>
      </w:r>
      <w:r w:rsidR="001B71DE" w:rsidRPr="001B71DE">
        <w:rPr>
          <w:rFonts w:ascii="Verdana" w:hAnsi="Verdana"/>
          <w:sz w:val="24"/>
          <w:szCs w:val="24"/>
          <w:lang w:val="ru-RU"/>
        </w:rPr>
        <w:t>(2)</w:t>
      </w:r>
      <w:r w:rsidR="001B71DE" w:rsidRPr="001B71DE">
        <w:rPr>
          <w:rFonts w:ascii="Verdana" w:hAnsi="Verdana"/>
          <w:b w:val="0"/>
          <w:sz w:val="24"/>
          <w:szCs w:val="24"/>
          <w:lang w:val="ru-RU"/>
        </w:rPr>
        <w:t xml:space="preserve"> Строителните и специализираните фирми, опериращи с подземни комуникации и съоръжения, </w:t>
      </w:r>
      <w:proofErr w:type="gramStart"/>
      <w:r w:rsidR="001B71DE" w:rsidRPr="001B71DE">
        <w:rPr>
          <w:rFonts w:ascii="Verdana" w:hAnsi="Verdana"/>
          <w:b w:val="0"/>
          <w:sz w:val="24"/>
          <w:szCs w:val="24"/>
          <w:lang w:val="ru-RU"/>
        </w:rPr>
        <w:t>а така</w:t>
      </w:r>
      <w:proofErr w:type="gramEnd"/>
      <w:r w:rsidR="001B71DE" w:rsidRPr="001B71DE">
        <w:rPr>
          <w:rFonts w:ascii="Verdana" w:hAnsi="Verdana"/>
          <w:b w:val="0"/>
          <w:sz w:val="24"/>
          <w:szCs w:val="24"/>
          <w:lang w:val="ru-RU"/>
        </w:rPr>
        <w:t xml:space="preserve"> също и частните лица възстановяват в първоначален вид разкопаните, повредени пътни и тротоарни настилки, площади, зелени площи и други в срок, определен в издаденото разрешение за</w:t>
      </w:r>
      <w:r w:rsidR="005572AD">
        <w:rPr>
          <w:rFonts w:ascii="Verdana" w:hAnsi="Verdana"/>
          <w:b w:val="0"/>
          <w:sz w:val="24"/>
          <w:szCs w:val="24"/>
          <w:lang w:val="ru-RU"/>
        </w:rPr>
        <w:t xml:space="preserve"> прокопаване и почистват района;</w:t>
      </w:r>
      <w:r w:rsidR="001B71DE" w:rsidRPr="001B71DE">
        <w:rPr>
          <w:rFonts w:ascii="Verdana" w:hAnsi="Verdana"/>
          <w:b w:val="0"/>
          <w:sz w:val="24"/>
          <w:szCs w:val="24"/>
          <w:lang w:val="ru-RU"/>
        </w:rPr>
        <w:t xml:space="preserve"> </w:t>
      </w:r>
      <w:r w:rsidR="001B71DE" w:rsidRPr="001B71DE">
        <w:rPr>
          <w:rFonts w:ascii="Verdana" w:hAnsi="Verdana"/>
          <w:b w:val="0"/>
          <w:sz w:val="24"/>
          <w:szCs w:val="24"/>
          <w:lang w:val="ru-RU"/>
        </w:rPr>
        <w:br/>
      </w:r>
      <w:r w:rsidR="001B71DE">
        <w:rPr>
          <w:rFonts w:ascii="Verdana" w:hAnsi="Verdana"/>
          <w:b w:val="0"/>
          <w:sz w:val="24"/>
          <w:szCs w:val="24"/>
          <w:lang w:val="ru-RU"/>
        </w:rPr>
        <w:t xml:space="preserve">         </w:t>
      </w:r>
      <w:r w:rsidR="001B71DE" w:rsidRPr="001B71DE">
        <w:rPr>
          <w:rFonts w:ascii="Verdana" w:hAnsi="Verdana"/>
          <w:sz w:val="24"/>
          <w:szCs w:val="24"/>
          <w:lang w:val="ru-RU"/>
        </w:rPr>
        <w:t>(3)</w:t>
      </w:r>
      <w:r w:rsidR="001B71DE" w:rsidRPr="001B71DE">
        <w:rPr>
          <w:rFonts w:ascii="Verdana" w:hAnsi="Verdana"/>
          <w:b w:val="0"/>
          <w:sz w:val="24"/>
          <w:szCs w:val="24"/>
          <w:lang w:val="ru-RU"/>
        </w:rPr>
        <w:t xml:space="preserve"> Възстановяването на внесения</w:t>
      </w:r>
      <w:r w:rsidR="001B71DE" w:rsidRPr="001B71DE">
        <w:rPr>
          <w:rFonts w:ascii="Verdana" w:hAnsi="Verdana"/>
          <w:b w:val="0"/>
          <w:sz w:val="24"/>
          <w:szCs w:val="24"/>
        </w:rPr>
        <w:t> </w:t>
      </w:r>
      <w:r w:rsidR="001B71DE" w:rsidRPr="001B71DE">
        <w:rPr>
          <w:rFonts w:ascii="Verdana" w:hAnsi="Verdana"/>
          <w:b w:val="0"/>
          <w:sz w:val="24"/>
          <w:szCs w:val="24"/>
          <w:lang w:val="ru-RU"/>
        </w:rPr>
        <w:t xml:space="preserve"> депозит става след удостоверяване от комисия от общинската администрация на изпълнението на условията </w:t>
      </w:r>
      <w:proofErr w:type="gramStart"/>
      <w:r w:rsidR="001B71DE" w:rsidRPr="001B71DE">
        <w:rPr>
          <w:rFonts w:ascii="Verdana" w:hAnsi="Verdana"/>
          <w:b w:val="0"/>
          <w:sz w:val="24"/>
          <w:szCs w:val="24"/>
          <w:lang w:val="ru-RU"/>
        </w:rPr>
        <w:t>по</w:t>
      </w:r>
      <w:proofErr w:type="gramEnd"/>
      <w:r w:rsidR="001B71DE" w:rsidRPr="001B71DE">
        <w:rPr>
          <w:rFonts w:ascii="Verdana" w:hAnsi="Verdana"/>
          <w:b w:val="0"/>
          <w:sz w:val="24"/>
          <w:szCs w:val="24"/>
        </w:rPr>
        <w:t> </w:t>
      </w:r>
      <w:r w:rsidR="001B71DE" w:rsidRPr="001B71DE">
        <w:rPr>
          <w:rFonts w:ascii="Verdana" w:hAnsi="Verdana"/>
          <w:b w:val="0"/>
          <w:sz w:val="24"/>
          <w:szCs w:val="24"/>
          <w:lang w:val="ru-RU"/>
        </w:rPr>
        <w:t xml:space="preserve"> ал. </w:t>
      </w:r>
      <w:r w:rsidR="001B71DE">
        <w:rPr>
          <w:rFonts w:ascii="Verdana" w:hAnsi="Verdana"/>
          <w:b w:val="0"/>
          <w:sz w:val="24"/>
          <w:szCs w:val="24"/>
          <w:lang w:val="ru-RU"/>
        </w:rPr>
        <w:t>2</w:t>
      </w:r>
      <w:r w:rsidR="001B71DE" w:rsidRPr="001B71DE">
        <w:rPr>
          <w:rFonts w:ascii="Verdana" w:hAnsi="Verdana"/>
          <w:b w:val="0"/>
          <w:sz w:val="24"/>
          <w:szCs w:val="24"/>
          <w:lang w:val="ru-RU"/>
        </w:rPr>
        <w:t xml:space="preserve">, представянето на вносна квитанция </w:t>
      </w:r>
    </w:p>
    <w:p w:rsidR="00935B98" w:rsidRPr="00A21DC6" w:rsidRDefault="001B71DE" w:rsidP="00BD0B67">
      <w:pPr>
        <w:tabs>
          <w:tab w:val="left" w:pos="709"/>
        </w:tabs>
        <w:rPr>
          <w:rFonts w:ascii="Verdana" w:hAnsi="Verdana"/>
          <w:b w:val="0"/>
          <w:color w:val="000000"/>
          <w:sz w:val="24"/>
          <w:szCs w:val="24"/>
          <w:lang w:val="ru-RU"/>
        </w:rPr>
      </w:pPr>
      <w:r w:rsidRPr="001B71DE">
        <w:rPr>
          <w:rFonts w:ascii="Verdana" w:hAnsi="Verdana"/>
          <w:b w:val="0"/>
          <w:sz w:val="24"/>
          <w:szCs w:val="24"/>
          <w:lang w:val="ru-RU"/>
        </w:rPr>
        <w:t>и разрешението по ал.</w:t>
      </w:r>
      <w:r>
        <w:rPr>
          <w:rFonts w:ascii="Verdana" w:hAnsi="Verdana"/>
          <w:b w:val="0"/>
          <w:sz w:val="24"/>
          <w:szCs w:val="24"/>
          <w:lang w:val="ru-RU"/>
        </w:rPr>
        <w:t>1</w:t>
      </w:r>
      <w:r w:rsidRPr="001B71DE">
        <w:rPr>
          <w:rFonts w:ascii="Verdana" w:hAnsi="Verdana"/>
          <w:b w:val="0"/>
          <w:sz w:val="24"/>
          <w:szCs w:val="24"/>
          <w:lang w:val="ru-RU"/>
        </w:rPr>
        <w:t xml:space="preserve">. </w:t>
      </w:r>
      <w:r w:rsidRPr="001B71DE">
        <w:rPr>
          <w:rFonts w:ascii="Verdana" w:hAnsi="Verdana"/>
          <w:b w:val="0"/>
          <w:sz w:val="24"/>
          <w:szCs w:val="24"/>
          <w:lang w:val="ru-RU"/>
        </w:rPr>
        <w:br/>
      </w:r>
      <w:r w:rsidR="00935B98" w:rsidRPr="00A21DC6">
        <w:rPr>
          <w:rFonts w:ascii="Verdana" w:hAnsi="Verdana"/>
          <w:color w:val="000000"/>
          <w:sz w:val="24"/>
          <w:szCs w:val="24"/>
          <w:lang w:val="ru-RU"/>
        </w:rPr>
        <w:t>Чл.</w:t>
      </w:r>
      <w:r>
        <w:rPr>
          <w:rFonts w:ascii="Verdana" w:hAnsi="Verdana"/>
          <w:color w:val="000000"/>
          <w:sz w:val="24"/>
          <w:szCs w:val="24"/>
          <w:lang w:val="ru-RU"/>
        </w:rPr>
        <w:t>6</w:t>
      </w:r>
      <w:r w:rsidR="00E720D6">
        <w:rPr>
          <w:rFonts w:ascii="Verdana" w:hAnsi="Verdana"/>
          <w:color w:val="000000"/>
          <w:sz w:val="24"/>
          <w:szCs w:val="24"/>
          <w:lang w:val="ru-RU"/>
        </w:rPr>
        <w:t>4</w:t>
      </w:r>
      <w:r w:rsidR="00935B98" w:rsidRPr="00A21DC6">
        <w:rPr>
          <w:rFonts w:ascii="Verdana" w:hAnsi="Verdana"/>
          <w:color w:val="000000"/>
          <w:sz w:val="24"/>
          <w:szCs w:val="24"/>
          <w:lang w:val="ru-RU"/>
        </w:rPr>
        <w:t>.</w:t>
      </w:r>
      <w:r w:rsidR="00935B98" w:rsidRPr="00A21DC6">
        <w:rPr>
          <w:rFonts w:ascii="Verdana" w:hAnsi="Verdana"/>
          <w:b w:val="0"/>
          <w:color w:val="000000"/>
          <w:sz w:val="24"/>
          <w:szCs w:val="24"/>
          <w:lang w:val="ru-RU"/>
        </w:rPr>
        <w:t xml:space="preserve"> Кметът </w:t>
      </w:r>
      <w:proofErr w:type="gramStart"/>
      <w:r w:rsidR="00935B98" w:rsidRPr="00A21DC6">
        <w:rPr>
          <w:rFonts w:ascii="Verdana" w:hAnsi="Verdana"/>
          <w:b w:val="0"/>
          <w:color w:val="000000"/>
          <w:sz w:val="24"/>
          <w:szCs w:val="24"/>
          <w:lang w:val="ru-RU"/>
        </w:rPr>
        <w:t>на</w:t>
      </w:r>
      <w:proofErr w:type="gramEnd"/>
      <w:r w:rsidR="00935B98" w:rsidRPr="00A21DC6">
        <w:rPr>
          <w:rFonts w:ascii="Verdana" w:hAnsi="Verdana"/>
          <w:b w:val="0"/>
          <w:color w:val="000000"/>
          <w:sz w:val="24"/>
          <w:szCs w:val="24"/>
          <w:lang w:val="ru-RU"/>
        </w:rPr>
        <w:t xml:space="preserve"> Община </w:t>
      </w:r>
      <w:r>
        <w:rPr>
          <w:rFonts w:ascii="Verdana" w:hAnsi="Verdana"/>
          <w:b w:val="0"/>
          <w:color w:val="000000"/>
          <w:sz w:val="24"/>
          <w:szCs w:val="24"/>
          <w:lang w:val="ru-RU"/>
        </w:rPr>
        <w:t>Горна Малина</w:t>
      </w:r>
      <w:r w:rsidR="00935B98" w:rsidRPr="00A21DC6">
        <w:rPr>
          <w:rFonts w:ascii="Verdana" w:hAnsi="Verdana"/>
          <w:b w:val="0"/>
          <w:color w:val="000000"/>
          <w:sz w:val="24"/>
          <w:szCs w:val="24"/>
          <w:lang w:val="ru-RU"/>
        </w:rPr>
        <w:t xml:space="preserve"> назначава със заповед постоянно действаща експертна комисия, която съставя двустранни констативни протоколи за приемане на качеството и/или срочното изпълнение на възстановителните дейности на извършените прокопавания.</w:t>
      </w:r>
    </w:p>
    <w:p w:rsidR="000A4311" w:rsidRPr="00A21DC6" w:rsidRDefault="00935B98" w:rsidP="000A4311">
      <w:pPr>
        <w:tabs>
          <w:tab w:val="left" w:pos="851"/>
          <w:tab w:val="left" w:pos="993"/>
        </w:tabs>
        <w:jc w:val="both"/>
        <w:rPr>
          <w:ins w:id="0" w:author="Севдалина Иванова" w:date="2014-12-05T09:48:00Z"/>
          <w:rFonts w:ascii="Verdana" w:hAnsi="Verdana"/>
          <w:b w:val="0"/>
          <w:color w:val="000000"/>
          <w:sz w:val="24"/>
          <w:szCs w:val="24"/>
          <w:lang w:val="ru-RU"/>
        </w:rPr>
      </w:pPr>
      <w:r w:rsidRPr="00A21DC6">
        <w:rPr>
          <w:rFonts w:ascii="Verdana" w:hAnsi="Verdana"/>
          <w:color w:val="000000"/>
          <w:sz w:val="24"/>
          <w:szCs w:val="24"/>
          <w:lang w:val="ru-RU"/>
        </w:rPr>
        <w:t>Чл.</w:t>
      </w:r>
      <w:r w:rsidR="00476614">
        <w:rPr>
          <w:rFonts w:ascii="Verdana" w:hAnsi="Verdana"/>
          <w:color w:val="000000"/>
          <w:sz w:val="24"/>
          <w:szCs w:val="24"/>
          <w:lang w:val="ru-RU"/>
        </w:rPr>
        <w:t>6</w:t>
      </w:r>
      <w:r w:rsidR="00E720D6">
        <w:rPr>
          <w:rFonts w:ascii="Verdana" w:hAnsi="Verdana"/>
          <w:color w:val="000000"/>
          <w:sz w:val="24"/>
          <w:szCs w:val="24"/>
          <w:lang w:val="ru-RU"/>
        </w:rPr>
        <w:t>5</w:t>
      </w:r>
      <w:r w:rsidRPr="00A21DC6">
        <w:rPr>
          <w:rFonts w:ascii="Verdana" w:hAnsi="Verdana"/>
          <w:color w:val="000000"/>
          <w:sz w:val="24"/>
          <w:szCs w:val="24"/>
          <w:lang w:val="ru-RU"/>
        </w:rPr>
        <w:t>. (1)</w:t>
      </w:r>
      <w:r w:rsidRPr="00A21DC6">
        <w:rPr>
          <w:rFonts w:ascii="Verdana" w:hAnsi="Verdana"/>
          <w:b w:val="0"/>
          <w:color w:val="000000"/>
          <w:sz w:val="24"/>
          <w:szCs w:val="24"/>
          <w:lang w:val="ru-RU"/>
        </w:rPr>
        <w:t xml:space="preserve"> </w:t>
      </w:r>
      <w:r w:rsidR="000A4311" w:rsidRPr="00A21DC6">
        <w:rPr>
          <w:rFonts w:ascii="Verdana" w:hAnsi="Verdana"/>
          <w:b w:val="0"/>
          <w:color w:val="000000"/>
          <w:sz w:val="24"/>
          <w:szCs w:val="24"/>
          <w:lang w:val="ru-RU"/>
        </w:rPr>
        <w:t xml:space="preserve">При повреди (аварии) на подземните мрежи и съоръжения на техническата инфраструктура, които трябва незабавно да бъдат отстранени, чрез прокопаване на улични настилки и/или тротоари, възложителят или експлоатационното дружество могат да започнат ремонтните работи веднага, като са длъжни предварително да уведомят </w:t>
      </w:r>
      <w:r w:rsidR="000A4311" w:rsidRPr="00A21DC6">
        <w:rPr>
          <w:rFonts w:ascii="Verdana" w:hAnsi="Verdana"/>
          <w:b w:val="0"/>
          <w:color w:val="000000"/>
          <w:sz w:val="24"/>
          <w:szCs w:val="24"/>
          <w:lang w:val="ru-RU"/>
        </w:rPr>
        <w:lastRenderedPageBreak/>
        <w:t xml:space="preserve">за това Община </w:t>
      </w:r>
      <w:r w:rsidR="001B71DE">
        <w:rPr>
          <w:rFonts w:ascii="Verdana" w:hAnsi="Verdana"/>
          <w:b w:val="0"/>
          <w:color w:val="000000"/>
          <w:sz w:val="24"/>
          <w:szCs w:val="24"/>
          <w:lang w:val="ru-RU"/>
        </w:rPr>
        <w:t>Горна Малина</w:t>
      </w:r>
      <w:r w:rsidR="000A4311" w:rsidRPr="00A21DC6">
        <w:rPr>
          <w:rFonts w:ascii="Verdana" w:hAnsi="Verdana"/>
          <w:b w:val="0"/>
          <w:color w:val="000000"/>
          <w:sz w:val="24"/>
          <w:szCs w:val="24"/>
          <w:lang w:val="ru-RU"/>
        </w:rPr>
        <w:t xml:space="preserve"> писмено и/или по </w:t>
      </w:r>
      <w:proofErr w:type="gramStart"/>
      <w:r w:rsidR="000A4311" w:rsidRPr="00A21DC6">
        <w:rPr>
          <w:rFonts w:ascii="Verdana" w:hAnsi="Verdana"/>
          <w:b w:val="0"/>
          <w:color w:val="000000"/>
          <w:sz w:val="24"/>
          <w:szCs w:val="24"/>
          <w:lang w:val="ru-RU"/>
        </w:rPr>
        <w:t>е</w:t>
      </w:r>
      <w:proofErr w:type="gramEnd"/>
      <w:r w:rsidR="000A4311" w:rsidRPr="00A21DC6">
        <w:rPr>
          <w:rFonts w:ascii="Verdana" w:hAnsi="Verdana"/>
          <w:b w:val="0"/>
          <w:color w:val="000000"/>
          <w:sz w:val="24"/>
          <w:szCs w:val="24"/>
          <w:lang w:val="ru-RU"/>
        </w:rPr>
        <w:t>-</w:t>
      </w:r>
      <w:r w:rsidR="000A4311" w:rsidRPr="00D25159">
        <w:rPr>
          <w:rFonts w:ascii="Verdana" w:hAnsi="Verdana"/>
          <w:b w:val="0"/>
          <w:color w:val="000000"/>
          <w:sz w:val="24"/>
          <w:szCs w:val="24"/>
        </w:rPr>
        <w:t>mail</w:t>
      </w:r>
      <w:r w:rsidR="00BD0B67">
        <w:rPr>
          <w:rFonts w:ascii="Verdana" w:hAnsi="Verdana"/>
          <w:b w:val="0"/>
          <w:color w:val="000000"/>
          <w:sz w:val="24"/>
          <w:szCs w:val="24"/>
          <w:lang w:val="ru-RU"/>
        </w:rPr>
        <w:t xml:space="preserve">. Ремонтните </w:t>
      </w:r>
      <w:r w:rsidR="000A4311" w:rsidRPr="00A21DC6">
        <w:rPr>
          <w:rFonts w:ascii="Verdana" w:hAnsi="Verdana"/>
          <w:b w:val="0"/>
          <w:color w:val="000000"/>
          <w:sz w:val="24"/>
          <w:szCs w:val="24"/>
          <w:lang w:val="ru-RU"/>
        </w:rPr>
        <w:t xml:space="preserve">работи се извършват при спазване изискванията на чл. </w:t>
      </w:r>
      <w:r w:rsidR="005572AD">
        <w:rPr>
          <w:rFonts w:ascii="Verdana" w:hAnsi="Verdana"/>
          <w:b w:val="0"/>
          <w:color w:val="000000"/>
          <w:sz w:val="24"/>
          <w:szCs w:val="24"/>
          <w:lang w:val="ru-RU"/>
        </w:rPr>
        <w:t>74 от ЗУТ;</w:t>
      </w:r>
    </w:p>
    <w:p w:rsidR="00935B98" w:rsidRPr="00A21DC6" w:rsidRDefault="00935B98" w:rsidP="000A4311">
      <w:pPr>
        <w:tabs>
          <w:tab w:val="left" w:pos="851"/>
          <w:tab w:val="left" w:pos="993"/>
        </w:tabs>
        <w:jc w:val="both"/>
        <w:rPr>
          <w:rFonts w:ascii="Verdana" w:hAnsi="Verdana"/>
          <w:b w:val="0"/>
          <w:color w:val="000000"/>
          <w:sz w:val="24"/>
          <w:szCs w:val="24"/>
          <w:lang w:val="ru-RU"/>
        </w:rPr>
      </w:pPr>
      <w:r w:rsidRPr="00A21DC6">
        <w:rPr>
          <w:rFonts w:ascii="Verdana" w:hAnsi="Verdana"/>
          <w:b w:val="0"/>
          <w:color w:val="000000"/>
          <w:sz w:val="24"/>
          <w:szCs w:val="24"/>
          <w:lang w:val="ru-RU"/>
        </w:rPr>
        <w:tab/>
      </w:r>
      <w:r w:rsidRPr="00A21DC6">
        <w:rPr>
          <w:rFonts w:ascii="Verdana" w:hAnsi="Verdana"/>
          <w:color w:val="000000"/>
          <w:sz w:val="24"/>
          <w:szCs w:val="24"/>
          <w:lang w:val="ru-RU"/>
        </w:rPr>
        <w:t xml:space="preserve"> </w:t>
      </w:r>
      <w:r w:rsidRPr="00D25159">
        <w:rPr>
          <w:rFonts w:ascii="Verdana" w:hAnsi="Verdana"/>
          <w:color w:val="000000"/>
          <w:sz w:val="24"/>
          <w:szCs w:val="24"/>
          <w:lang w:val="bg-BG"/>
        </w:rPr>
        <w:t xml:space="preserve">  </w:t>
      </w:r>
      <w:r w:rsidRPr="00A21DC6">
        <w:rPr>
          <w:rFonts w:ascii="Verdana" w:hAnsi="Verdana"/>
          <w:color w:val="000000"/>
          <w:sz w:val="24"/>
          <w:szCs w:val="24"/>
          <w:lang w:val="ru-RU"/>
        </w:rPr>
        <w:t xml:space="preserve"> </w:t>
      </w:r>
      <w:proofErr w:type="gramStart"/>
      <w:r w:rsidRPr="00A21DC6">
        <w:rPr>
          <w:rFonts w:ascii="Verdana" w:hAnsi="Verdana"/>
          <w:color w:val="000000"/>
          <w:sz w:val="24"/>
          <w:szCs w:val="24"/>
          <w:lang w:val="ru-RU"/>
        </w:rPr>
        <w:t>(2)</w:t>
      </w:r>
      <w:r w:rsidRPr="00A21DC6">
        <w:rPr>
          <w:rFonts w:ascii="Verdana" w:hAnsi="Verdana"/>
          <w:b w:val="0"/>
          <w:color w:val="000000"/>
          <w:sz w:val="24"/>
          <w:szCs w:val="24"/>
          <w:lang w:val="ru-RU"/>
        </w:rPr>
        <w:t xml:space="preserve"> При повреди (аварии) на подземните мрежи и съоръжения на техническата инфраструктура, които трябва незабавно да бъдат отстранени, попадащи в обхвата на уличните платна и тротоарите, възложителят или експлоатационното дружество, отстраняващи повредата (аварията), са длъжни, както да предприемат незабавни мерки за обезопасяване на пешеходното и автомобилно движение, съгласно </w:t>
      </w:r>
      <w:r w:rsidRPr="006B5122">
        <w:rPr>
          <w:rFonts w:ascii="Verdana" w:hAnsi="Verdana"/>
          <w:b w:val="0"/>
          <w:color w:val="000000"/>
          <w:sz w:val="24"/>
          <w:szCs w:val="24"/>
          <w:lang w:val="ru-RU"/>
        </w:rPr>
        <w:t xml:space="preserve">Наредба № </w:t>
      </w:r>
      <w:r w:rsidR="00FE10C5">
        <w:rPr>
          <w:rFonts w:ascii="Verdana" w:hAnsi="Verdana"/>
          <w:b w:val="0"/>
          <w:color w:val="000000"/>
          <w:sz w:val="24"/>
          <w:szCs w:val="24"/>
          <w:lang w:val="ru-RU"/>
        </w:rPr>
        <w:t>3</w:t>
      </w:r>
      <w:r w:rsidRPr="006B5122">
        <w:rPr>
          <w:rFonts w:ascii="Verdana" w:hAnsi="Verdana"/>
          <w:b w:val="0"/>
          <w:color w:val="000000"/>
          <w:sz w:val="24"/>
          <w:szCs w:val="24"/>
          <w:lang w:val="ru-RU"/>
        </w:rPr>
        <w:t xml:space="preserve"> от </w:t>
      </w:r>
      <w:r w:rsidR="00FE10C5">
        <w:rPr>
          <w:rFonts w:ascii="Verdana" w:hAnsi="Verdana"/>
          <w:b w:val="0"/>
          <w:color w:val="000000"/>
          <w:sz w:val="24"/>
          <w:szCs w:val="24"/>
          <w:lang w:val="ru-RU"/>
        </w:rPr>
        <w:t>16.08.2010</w:t>
      </w:r>
      <w:r w:rsidRPr="006B5122">
        <w:rPr>
          <w:rFonts w:ascii="Verdana" w:hAnsi="Verdana"/>
          <w:b w:val="0"/>
          <w:color w:val="000000"/>
          <w:sz w:val="24"/>
          <w:szCs w:val="24"/>
          <w:lang w:val="ru-RU"/>
        </w:rPr>
        <w:t xml:space="preserve"> г. за временната организация </w:t>
      </w:r>
      <w:r w:rsidR="00FE10C5">
        <w:rPr>
          <w:rFonts w:ascii="Verdana" w:hAnsi="Verdana"/>
          <w:b w:val="0"/>
          <w:color w:val="000000"/>
          <w:sz w:val="24"/>
          <w:szCs w:val="24"/>
          <w:lang w:val="ru-RU"/>
        </w:rPr>
        <w:t xml:space="preserve">и безопасността </w:t>
      </w:r>
      <w:r w:rsidRPr="006B5122">
        <w:rPr>
          <w:rFonts w:ascii="Verdana" w:hAnsi="Verdana"/>
          <w:b w:val="0"/>
          <w:color w:val="000000"/>
          <w:sz w:val="24"/>
          <w:szCs w:val="24"/>
          <w:lang w:val="ru-RU"/>
        </w:rPr>
        <w:t>на движението</w:t>
      </w:r>
      <w:proofErr w:type="gramEnd"/>
      <w:r w:rsidRPr="006B5122">
        <w:rPr>
          <w:rFonts w:ascii="Verdana" w:hAnsi="Verdana"/>
          <w:b w:val="0"/>
          <w:color w:val="000000"/>
          <w:sz w:val="24"/>
          <w:szCs w:val="24"/>
          <w:lang w:val="ru-RU"/>
        </w:rPr>
        <w:t xml:space="preserve"> при извършване на </w:t>
      </w:r>
      <w:r w:rsidR="00FE10C5">
        <w:rPr>
          <w:rFonts w:ascii="Verdana" w:hAnsi="Verdana"/>
          <w:b w:val="0"/>
          <w:color w:val="000000"/>
          <w:sz w:val="24"/>
          <w:szCs w:val="24"/>
          <w:lang w:val="ru-RU"/>
        </w:rPr>
        <w:t>СМР</w:t>
      </w:r>
      <w:r w:rsidRPr="006B5122">
        <w:rPr>
          <w:rFonts w:ascii="Verdana" w:hAnsi="Verdana"/>
          <w:b w:val="0"/>
          <w:color w:val="000000"/>
          <w:sz w:val="24"/>
          <w:szCs w:val="24"/>
          <w:lang w:val="ru-RU"/>
        </w:rPr>
        <w:t xml:space="preserve"> по пътищата и улиците,</w:t>
      </w:r>
      <w:r w:rsidRPr="00A21DC6">
        <w:rPr>
          <w:rFonts w:ascii="Verdana" w:hAnsi="Verdana"/>
          <w:b w:val="0"/>
          <w:color w:val="000000"/>
          <w:sz w:val="24"/>
          <w:szCs w:val="24"/>
          <w:lang w:val="ru-RU"/>
        </w:rPr>
        <w:t xml:space="preserve"> така и да уведомят Община </w:t>
      </w:r>
      <w:r w:rsidR="005572AD">
        <w:rPr>
          <w:rFonts w:ascii="Verdana" w:hAnsi="Verdana"/>
          <w:b w:val="0"/>
          <w:color w:val="000000"/>
          <w:sz w:val="24"/>
          <w:szCs w:val="24"/>
          <w:lang w:val="ru-RU"/>
        </w:rPr>
        <w:t>Горна Малина и РУП Елин Пелин;</w:t>
      </w:r>
    </w:p>
    <w:p w:rsidR="00D059B8" w:rsidRPr="00A21DC6" w:rsidRDefault="00935B98" w:rsidP="00D059B8">
      <w:pPr>
        <w:tabs>
          <w:tab w:val="left" w:pos="851"/>
          <w:tab w:val="left" w:pos="993"/>
        </w:tabs>
        <w:jc w:val="both"/>
        <w:rPr>
          <w:rFonts w:ascii="Verdana" w:hAnsi="Verdana"/>
          <w:b w:val="0"/>
          <w:color w:val="000000"/>
          <w:sz w:val="24"/>
          <w:szCs w:val="24"/>
          <w:lang w:val="ru-RU"/>
        </w:rPr>
      </w:pPr>
      <w:r w:rsidRPr="00A21DC6">
        <w:rPr>
          <w:rFonts w:ascii="Verdana" w:hAnsi="Verdana"/>
          <w:b w:val="0"/>
          <w:color w:val="000000"/>
          <w:sz w:val="24"/>
          <w:szCs w:val="24"/>
          <w:lang w:val="ru-RU"/>
        </w:rPr>
        <w:tab/>
      </w:r>
      <w:r w:rsidRPr="004472BC">
        <w:rPr>
          <w:rFonts w:ascii="Verdana" w:hAnsi="Verdana"/>
          <w:b w:val="0"/>
          <w:color w:val="000000"/>
          <w:sz w:val="24"/>
          <w:szCs w:val="24"/>
          <w:lang w:val="bg-BG"/>
        </w:rPr>
        <w:t xml:space="preserve">  </w:t>
      </w:r>
      <w:r w:rsidRPr="00A21DC6">
        <w:rPr>
          <w:rFonts w:ascii="Verdana" w:hAnsi="Verdana"/>
          <w:color w:val="000000"/>
          <w:sz w:val="24"/>
          <w:szCs w:val="24"/>
          <w:lang w:val="ru-RU"/>
        </w:rPr>
        <w:t>(3)</w:t>
      </w:r>
      <w:r w:rsidR="00D059B8" w:rsidRPr="00A21DC6">
        <w:rPr>
          <w:rFonts w:ascii="Verdana" w:hAnsi="Verdana"/>
          <w:b w:val="0"/>
          <w:color w:val="000000"/>
          <w:sz w:val="24"/>
          <w:szCs w:val="24"/>
          <w:lang w:val="ru-RU"/>
        </w:rPr>
        <w:t xml:space="preserve">Възложителят или експлоатационното дружество, извършващо аварийно прокопаване, са длъжни да </w:t>
      </w:r>
      <w:r w:rsidR="00DE6C92" w:rsidRPr="004472BC">
        <w:rPr>
          <w:rFonts w:ascii="Verdana" w:hAnsi="Verdana"/>
          <w:b w:val="0"/>
          <w:color w:val="000000"/>
          <w:sz w:val="24"/>
          <w:szCs w:val="24"/>
          <w:lang w:val="bg-BG"/>
        </w:rPr>
        <w:t xml:space="preserve">приключат възстановителните дейности в срок до 15 дни от датата на уведомлението </w:t>
      </w:r>
      <w:proofErr w:type="gramStart"/>
      <w:r w:rsidR="00DE6C92" w:rsidRPr="004472BC">
        <w:rPr>
          <w:rFonts w:ascii="Verdana" w:hAnsi="Verdana"/>
          <w:b w:val="0"/>
          <w:color w:val="000000"/>
          <w:sz w:val="24"/>
          <w:szCs w:val="24"/>
          <w:lang w:val="bg-BG"/>
        </w:rPr>
        <w:t>по</w:t>
      </w:r>
      <w:proofErr w:type="gramEnd"/>
      <w:r w:rsidR="00DE6C92" w:rsidRPr="004472BC">
        <w:rPr>
          <w:rFonts w:ascii="Verdana" w:hAnsi="Verdana"/>
          <w:b w:val="0"/>
          <w:color w:val="000000"/>
          <w:sz w:val="24"/>
          <w:szCs w:val="24"/>
          <w:lang w:val="bg-BG"/>
        </w:rPr>
        <w:t xml:space="preserve"> ал. 1, за което да </w:t>
      </w:r>
      <w:r w:rsidR="007A7336">
        <w:rPr>
          <w:rFonts w:ascii="Verdana" w:hAnsi="Verdana"/>
          <w:b w:val="0"/>
          <w:color w:val="000000"/>
          <w:sz w:val="24"/>
          <w:szCs w:val="24"/>
          <w:lang w:val="bg-BG"/>
        </w:rPr>
        <w:t>информират</w:t>
      </w:r>
      <w:r w:rsidR="00DE6C92" w:rsidRPr="004472BC">
        <w:rPr>
          <w:rFonts w:ascii="Verdana" w:hAnsi="Verdana"/>
          <w:b w:val="0"/>
          <w:color w:val="000000"/>
          <w:sz w:val="24"/>
          <w:szCs w:val="24"/>
          <w:lang w:val="bg-BG"/>
        </w:rPr>
        <w:t xml:space="preserve"> Община </w:t>
      </w:r>
      <w:r w:rsidR="001B71DE">
        <w:rPr>
          <w:rFonts w:ascii="Verdana" w:hAnsi="Verdana"/>
          <w:b w:val="0"/>
          <w:color w:val="000000"/>
          <w:sz w:val="24"/>
          <w:szCs w:val="24"/>
          <w:lang w:val="bg-BG"/>
        </w:rPr>
        <w:t>Горна Малина</w:t>
      </w:r>
      <w:r w:rsidR="00DE6C92" w:rsidRPr="004472BC">
        <w:rPr>
          <w:rFonts w:ascii="Verdana" w:hAnsi="Verdana"/>
          <w:b w:val="0"/>
          <w:color w:val="000000"/>
          <w:sz w:val="24"/>
          <w:szCs w:val="24"/>
          <w:lang w:val="bg-BG"/>
        </w:rPr>
        <w:t xml:space="preserve"> за приемане на качеството и/или срочното изпълнение на възстановителните дейности.</w:t>
      </w:r>
      <w:r w:rsidR="00D059B8" w:rsidRPr="00A21DC6">
        <w:rPr>
          <w:rFonts w:ascii="Verdana" w:hAnsi="Verdana"/>
          <w:b w:val="0"/>
          <w:color w:val="000000"/>
          <w:sz w:val="24"/>
          <w:szCs w:val="24"/>
          <w:lang w:val="ru-RU"/>
        </w:rPr>
        <w:t xml:space="preserve"> </w:t>
      </w:r>
    </w:p>
    <w:p w:rsidR="007B2218" w:rsidRPr="0002323A" w:rsidRDefault="00935B98" w:rsidP="007B2218">
      <w:pPr>
        <w:jc w:val="both"/>
        <w:rPr>
          <w:rFonts w:ascii="Verdana" w:hAnsi="Verdana" w:cs="Tahoma"/>
          <w:b w:val="0"/>
          <w:color w:val="000000"/>
          <w:sz w:val="24"/>
          <w:szCs w:val="24"/>
          <w:lang w:val="ru-RU"/>
        </w:rPr>
      </w:pPr>
      <w:r w:rsidRPr="00A21DC6">
        <w:rPr>
          <w:rFonts w:ascii="Verdana" w:hAnsi="Verdana"/>
          <w:color w:val="000000"/>
          <w:sz w:val="24"/>
          <w:szCs w:val="24"/>
          <w:lang w:val="ru-RU"/>
        </w:rPr>
        <w:t>Чл.</w:t>
      </w:r>
      <w:r w:rsidR="001B71DE">
        <w:rPr>
          <w:rFonts w:ascii="Verdana" w:hAnsi="Verdana"/>
          <w:color w:val="000000"/>
          <w:sz w:val="24"/>
          <w:szCs w:val="24"/>
          <w:lang w:val="ru-RU"/>
        </w:rPr>
        <w:t>6</w:t>
      </w:r>
      <w:r w:rsidR="00E720D6">
        <w:rPr>
          <w:rFonts w:ascii="Verdana" w:hAnsi="Verdana"/>
          <w:color w:val="000000"/>
          <w:sz w:val="24"/>
          <w:szCs w:val="24"/>
          <w:lang w:val="ru-RU"/>
        </w:rPr>
        <w:t>6</w:t>
      </w:r>
      <w:r w:rsidRPr="00A21DC6">
        <w:rPr>
          <w:rFonts w:ascii="Verdana" w:hAnsi="Verdana"/>
          <w:b w:val="0"/>
          <w:color w:val="000000"/>
          <w:sz w:val="24"/>
          <w:szCs w:val="24"/>
          <w:lang w:val="ru-RU"/>
        </w:rPr>
        <w:t xml:space="preserve">. </w:t>
      </w:r>
      <w:r w:rsidR="007B2218" w:rsidRPr="002A0E77">
        <w:rPr>
          <w:rFonts w:ascii="Verdana" w:hAnsi="Verdana" w:cs="Tahoma"/>
          <w:b w:val="0"/>
          <w:color w:val="000000"/>
          <w:sz w:val="24"/>
          <w:szCs w:val="24"/>
          <w:lang w:val="bg-BG"/>
        </w:rPr>
        <w:t>К</w:t>
      </w:r>
      <w:r w:rsidR="007B2218" w:rsidRPr="0002323A">
        <w:rPr>
          <w:rFonts w:ascii="Verdana" w:hAnsi="Verdana" w:cs="Tahoma"/>
          <w:b w:val="0"/>
          <w:color w:val="000000"/>
          <w:sz w:val="24"/>
          <w:szCs w:val="24"/>
          <w:lang w:val="ru-RU"/>
        </w:rPr>
        <w:t>о</w:t>
      </w:r>
      <w:r w:rsidR="007B2218" w:rsidRPr="002A0E77">
        <w:rPr>
          <w:rFonts w:ascii="Verdana" w:hAnsi="Verdana" w:cs="Tahoma"/>
          <w:b w:val="0"/>
          <w:color w:val="000000"/>
          <w:sz w:val="24"/>
          <w:szCs w:val="24"/>
          <w:lang w:val="bg-BG"/>
        </w:rPr>
        <w:t>й</w:t>
      </w:r>
      <w:r w:rsidR="007B2218" w:rsidRPr="0002323A">
        <w:rPr>
          <w:rFonts w:ascii="Verdana" w:hAnsi="Verdana" w:cs="Tahoma"/>
          <w:b w:val="0"/>
          <w:color w:val="000000"/>
          <w:sz w:val="24"/>
          <w:szCs w:val="24"/>
          <w:lang w:val="ru-RU"/>
        </w:rPr>
        <w:t>то не изпъл</w:t>
      </w:r>
      <w:r w:rsidR="007B2218" w:rsidRPr="002A0E77">
        <w:rPr>
          <w:rFonts w:ascii="Verdana" w:hAnsi="Verdana" w:cs="Tahoma"/>
          <w:b w:val="0"/>
          <w:color w:val="000000"/>
          <w:sz w:val="24"/>
          <w:szCs w:val="24"/>
          <w:lang w:val="bg-BG"/>
        </w:rPr>
        <w:t>ни</w:t>
      </w:r>
      <w:r w:rsidR="007B2218" w:rsidRPr="0002323A">
        <w:rPr>
          <w:rFonts w:ascii="Verdana" w:hAnsi="Verdana" w:cs="Tahoma"/>
          <w:b w:val="0"/>
          <w:color w:val="000000"/>
          <w:sz w:val="24"/>
          <w:szCs w:val="24"/>
          <w:lang w:val="ru-RU"/>
        </w:rPr>
        <w:t xml:space="preserve"> в срок предписание на компетентните органи за възстановяване</w:t>
      </w:r>
      <w:r w:rsidR="007B2218" w:rsidRPr="002A0E77">
        <w:rPr>
          <w:rFonts w:ascii="Verdana" w:hAnsi="Verdana" w:cs="Tahoma"/>
          <w:b w:val="0"/>
          <w:color w:val="000000"/>
          <w:sz w:val="24"/>
          <w:szCs w:val="24"/>
          <w:lang w:val="bg-BG"/>
        </w:rPr>
        <w:t xml:space="preserve"> на</w:t>
      </w:r>
      <w:r w:rsidR="007B2218" w:rsidRPr="0002323A">
        <w:rPr>
          <w:rFonts w:ascii="Verdana" w:hAnsi="Verdana" w:cs="Tahoma"/>
          <w:b w:val="0"/>
          <w:color w:val="000000"/>
          <w:sz w:val="24"/>
          <w:szCs w:val="24"/>
          <w:lang w:val="ru-RU"/>
        </w:rPr>
        <w:t xml:space="preserve"> съответните нарушени елементи на надземната и подземна инфраструктура</w:t>
      </w:r>
      <w:r w:rsidR="007B2218" w:rsidRPr="002A0E77">
        <w:rPr>
          <w:rFonts w:ascii="Verdana" w:hAnsi="Verdana" w:cs="Tahoma"/>
          <w:b w:val="0"/>
          <w:color w:val="000000"/>
          <w:sz w:val="24"/>
          <w:szCs w:val="24"/>
          <w:lang w:val="bg-BG"/>
        </w:rPr>
        <w:t>,</w:t>
      </w:r>
      <w:r w:rsidR="007B2218" w:rsidRPr="0002323A">
        <w:rPr>
          <w:rFonts w:ascii="Verdana" w:hAnsi="Verdana" w:cs="Tahoma"/>
          <w:b w:val="0"/>
          <w:color w:val="000000"/>
          <w:sz w:val="24"/>
          <w:szCs w:val="24"/>
          <w:lang w:val="ru-RU"/>
        </w:rPr>
        <w:t xml:space="preserve"> съгласно техническите изисквания</w:t>
      </w:r>
      <w:r w:rsidR="007B2218" w:rsidRPr="002A0E77">
        <w:rPr>
          <w:rFonts w:ascii="Verdana" w:hAnsi="Verdana" w:cs="Tahoma"/>
          <w:b w:val="0"/>
          <w:color w:val="000000"/>
          <w:sz w:val="24"/>
          <w:szCs w:val="24"/>
          <w:lang w:val="bg-BG"/>
        </w:rPr>
        <w:t>,</w:t>
      </w:r>
      <w:r w:rsidR="007B2218" w:rsidRPr="0002323A">
        <w:rPr>
          <w:rFonts w:ascii="Verdana" w:hAnsi="Verdana" w:cs="Tahoma"/>
          <w:b w:val="0"/>
          <w:color w:val="000000"/>
          <w:sz w:val="24"/>
          <w:szCs w:val="24"/>
          <w:lang w:val="ru-RU"/>
        </w:rPr>
        <w:t xml:space="preserve"> </w:t>
      </w:r>
      <w:r w:rsidR="007B2218" w:rsidRPr="002A0E77">
        <w:rPr>
          <w:rFonts w:ascii="Verdana" w:hAnsi="Verdana" w:cs="Tahoma"/>
          <w:b w:val="0"/>
          <w:color w:val="000000"/>
          <w:sz w:val="24"/>
          <w:szCs w:val="24"/>
          <w:lang w:val="bg-BG"/>
        </w:rPr>
        <w:t xml:space="preserve">се наказва с </w:t>
      </w:r>
      <w:r w:rsidR="007B2218" w:rsidRPr="0002323A">
        <w:rPr>
          <w:rFonts w:ascii="Verdana" w:hAnsi="Verdana" w:cs="Tahoma"/>
          <w:b w:val="0"/>
          <w:color w:val="000000"/>
          <w:sz w:val="24"/>
          <w:szCs w:val="24"/>
          <w:lang w:val="ru-RU"/>
        </w:rPr>
        <w:t xml:space="preserve">глоба в размер от </w:t>
      </w:r>
      <w:r w:rsidR="007B2218" w:rsidRPr="002A0E77">
        <w:rPr>
          <w:rFonts w:ascii="Verdana" w:hAnsi="Verdana" w:cs="Tahoma"/>
          <w:b w:val="0"/>
          <w:color w:val="000000"/>
          <w:sz w:val="24"/>
          <w:szCs w:val="24"/>
          <w:lang w:val="bg-BG"/>
        </w:rPr>
        <w:t>5</w:t>
      </w:r>
      <w:r w:rsidR="007B2218" w:rsidRPr="0002323A">
        <w:rPr>
          <w:rFonts w:ascii="Verdana" w:hAnsi="Verdana" w:cs="Tahoma"/>
          <w:b w:val="0"/>
          <w:color w:val="000000"/>
          <w:sz w:val="24"/>
          <w:szCs w:val="24"/>
          <w:lang w:val="ru-RU"/>
        </w:rPr>
        <w:t xml:space="preserve">00 до </w:t>
      </w:r>
      <w:r w:rsidR="007B2218" w:rsidRPr="002A0E77">
        <w:rPr>
          <w:rFonts w:ascii="Verdana" w:hAnsi="Verdana" w:cs="Tahoma"/>
          <w:b w:val="0"/>
          <w:color w:val="000000"/>
          <w:sz w:val="24"/>
          <w:szCs w:val="24"/>
          <w:lang w:val="bg-BG"/>
        </w:rPr>
        <w:t>1</w:t>
      </w:r>
      <w:r w:rsidR="007B2218" w:rsidRPr="0002323A">
        <w:rPr>
          <w:rFonts w:ascii="Verdana" w:hAnsi="Verdana" w:cs="Tahoma"/>
          <w:b w:val="0"/>
          <w:color w:val="000000"/>
          <w:sz w:val="24"/>
          <w:szCs w:val="24"/>
          <w:lang w:val="ru-RU"/>
        </w:rPr>
        <w:t>000 лева.</w:t>
      </w:r>
    </w:p>
    <w:p w:rsidR="00935B98" w:rsidRPr="00A21DC6" w:rsidRDefault="00935B98" w:rsidP="008D43D0">
      <w:pPr>
        <w:jc w:val="both"/>
        <w:rPr>
          <w:rFonts w:ascii="Verdana" w:hAnsi="Verdana"/>
          <w:b w:val="0"/>
          <w:color w:val="000000"/>
          <w:sz w:val="24"/>
          <w:szCs w:val="24"/>
          <w:lang w:val="ru-RU"/>
        </w:rPr>
      </w:pPr>
    </w:p>
    <w:p w:rsidR="009253A8" w:rsidRPr="00D25159" w:rsidRDefault="009253A8" w:rsidP="009253A8">
      <w:pPr>
        <w:jc w:val="center"/>
        <w:rPr>
          <w:rFonts w:ascii="Verdana" w:hAnsi="Verdana" w:cs="Tahoma"/>
          <w:color w:val="000000"/>
          <w:sz w:val="24"/>
          <w:szCs w:val="24"/>
          <w:lang w:val="bg-BG"/>
        </w:rPr>
      </w:pPr>
      <w:r w:rsidRPr="00D25159">
        <w:rPr>
          <w:rFonts w:ascii="Verdana" w:hAnsi="Verdana" w:cs="Tahoma"/>
          <w:color w:val="000000"/>
          <w:sz w:val="24"/>
          <w:szCs w:val="24"/>
          <w:lang w:val="bg-BG"/>
        </w:rPr>
        <w:t xml:space="preserve">ГЛАВА </w:t>
      </w:r>
      <w:r>
        <w:rPr>
          <w:rFonts w:ascii="Verdana" w:hAnsi="Verdana" w:cs="Tahoma"/>
          <w:color w:val="000000"/>
          <w:sz w:val="24"/>
          <w:szCs w:val="24"/>
          <w:lang w:val="bg-BG"/>
        </w:rPr>
        <w:t>ОСМА</w:t>
      </w:r>
    </w:p>
    <w:p w:rsidR="009253A8" w:rsidRPr="00D25159" w:rsidRDefault="009253A8" w:rsidP="009253A8">
      <w:pPr>
        <w:pBdr>
          <w:bottom w:val="thinThickSmallGap" w:sz="24" w:space="1" w:color="auto"/>
        </w:pBdr>
        <w:jc w:val="center"/>
        <w:rPr>
          <w:rFonts w:ascii="Verdana" w:hAnsi="Verdana" w:cs="Tahoma"/>
          <w:color w:val="000000"/>
          <w:sz w:val="24"/>
          <w:szCs w:val="24"/>
          <w:lang w:val="bg-BG"/>
        </w:rPr>
      </w:pPr>
      <w:r>
        <w:rPr>
          <w:rFonts w:ascii="Verdana" w:hAnsi="Verdana" w:cs="Tahoma"/>
          <w:color w:val="000000"/>
          <w:sz w:val="24"/>
          <w:szCs w:val="24"/>
          <w:lang w:val="bg-BG"/>
        </w:rPr>
        <w:t>ЕТАЖНА СОБСТВЕНОСТ</w:t>
      </w:r>
    </w:p>
    <w:p w:rsidR="009253A8" w:rsidRDefault="009253A8" w:rsidP="009253A8">
      <w:pPr>
        <w:tabs>
          <w:tab w:val="left" w:pos="0"/>
          <w:tab w:val="left" w:pos="567"/>
          <w:tab w:val="left" w:pos="993"/>
          <w:tab w:val="left" w:pos="1276"/>
          <w:tab w:val="left" w:pos="1418"/>
        </w:tabs>
        <w:autoSpaceDE w:val="0"/>
        <w:autoSpaceDN w:val="0"/>
        <w:adjustRightInd w:val="0"/>
        <w:jc w:val="both"/>
        <w:rPr>
          <w:rFonts w:ascii="Verdana" w:hAnsi="Verdana"/>
          <w:sz w:val="24"/>
          <w:szCs w:val="24"/>
          <w:lang w:val="ru-RU"/>
        </w:rPr>
      </w:pPr>
    </w:p>
    <w:p w:rsidR="009253A8" w:rsidRPr="00850D31" w:rsidRDefault="009253A8" w:rsidP="009253A8">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sz w:val="24"/>
          <w:szCs w:val="24"/>
          <w:lang w:val="ru-RU"/>
        </w:rPr>
        <w:t>Чл.</w:t>
      </w:r>
      <w:r w:rsidR="00AF4882">
        <w:rPr>
          <w:rFonts w:ascii="Verdana" w:hAnsi="Verdana"/>
          <w:sz w:val="24"/>
          <w:szCs w:val="24"/>
          <w:lang w:val="ru-RU"/>
        </w:rPr>
        <w:t>6</w:t>
      </w:r>
      <w:r w:rsidR="00E720D6">
        <w:rPr>
          <w:rFonts w:ascii="Verdana" w:hAnsi="Verdana"/>
          <w:sz w:val="24"/>
          <w:szCs w:val="24"/>
          <w:lang w:val="ru-RU"/>
        </w:rPr>
        <w:t>7</w:t>
      </w:r>
      <w:r w:rsidRPr="00850D31">
        <w:rPr>
          <w:rFonts w:ascii="Verdana" w:hAnsi="Verdana"/>
          <w:b w:val="0"/>
          <w:sz w:val="24"/>
          <w:szCs w:val="24"/>
          <w:lang w:val="ru-RU"/>
        </w:rPr>
        <w:t xml:space="preserve">. </w:t>
      </w:r>
      <w:r w:rsidRPr="00850D31">
        <w:rPr>
          <w:rFonts w:ascii="Verdana" w:hAnsi="Verdana"/>
          <w:sz w:val="24"/>
          <w:szCs w:val="24"/>
          <w:lang w:val="ru-RU"/>
        </w:rPr>
        <w:t>(1)</w:t>
      </w:r>
      <w:r w:rsidRPr="00850D31">
        <w:rPr>
          <w:rFonts w:ascii="Verdana" w:hAnsi="Verdana"/>
          <w:b w:val="0"/>
          <w:sz w:val="24"/>
          <w:szCs w:val="24"/>
          <w:lang w:val="ru-RU"/>
        </w:rPr>
        <w:t xml:space="preserve"> Живущите в жилищни сгради, в които живеят три или повече собственика, приемат Правилник за вътрешния </w:t>
      </w:r>
      <w:proofErr w:type="gramStart"/>
      <w:r w:rsidRPr="00850D31">
        <w:rPr>
          <w:rFonts w:ascii="Verdana" w:hAnsi="Verdana"/>
          <w:b w:val="0"/>
          <w:sz w:val="24"/>
          <w:szCs w:val="24"/>
          <w:lang w:val="ru-RU"/>
        </w:rPr>
        <w:t>ред</w:t>
      </w:r>
      <w:proofErr w:type="gramEnd"/>
      <w:r w:rsidRPr="00850D31">
        <w:rPr>
          <w:rFonts w:ascii="Verdana" w:hAnsi="Verdana"/>
          <w:b w:val="0"/>
          <w:sz w:val="24"/>
          <w:szCs w:val="24"/>
          <w:lang w:val="ru-RU"/>
        </w:rPr>
        <w:t xml:space="preserve"> в етажната собственост и избират Управителен съвет или</w:t>
      </w:r>
      <w:r w:rsidR="005572AD">
        <w:rPr>
          <w:rFonts w:ascii="Verdana" w:hAnsi="Verdana"/>
          <w:b w:val="0"/>
          <w:sz w:val="24"/>
          <w:szCs w:val="24"/>
          <w:lang w:val="ru-RU"/>
        </w:rPr>
        <w:t xml:space="preserve"> Управител, съгласно Правилника;</w:t>
      </w:r>
    </w:p>
    <w:p w:rsidR="009253A8" w:rsidRPr="00850D31" w:rsidRDefault="009253A8" w:rsidP="009253A8">
      <w:pPr>
        <w:tabs>
          <w:tab w:val="left" w:pos="0"/>
          <w:tab w:val="left" w:pos="142"/>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Pr>
          <w:rFonts w:ascii="Verdana" w:hAnsi="Verdana"/>
          <w:b w:val="0"/>
          <w:sz w:val="24"/>
          <w:szCs w:val="24"/>
          <w:lang w:val="ru-RU"/>
        </w:rPr>
        <w:t xml:space="preserve">  </w:t>
      </w:r>
      <w:r w:rsidRPr="00850D31">
        <w:rPr>
          <w:rFonts w:ascii="Verdana" w:hAnsi="Verdana"/>
          <w:sz w:val="24"/>
          <w:szCs w:val="24"/>
          <w:lang w:val="ru-RU"/>
        </w:rPr>
        <w:t>(2)</w:t>
      </w:r>
      <w:r w:rsidRPr="00850D31">
        <w:rPr>
          <w:rFonts w:ascii="Verdana" w:hAnsi="Verdana"/>
          <w:b w:val="0"/>
          <w:sz w:val="24"/>
          <w:szCs w:val="24"/>
          <w:lang w:val="ru-RU"/>
        </w:rPr>
        <w:t xml:space="preserve"> Управителният съвет или Управителя на етажна собственост е длъжен да осигурява:</w:t>
      </w:r>
    </w:p>
    <w:p w:rsidR="009253A8" w:rsidRPr="00850D31" w:rsidRDefault="009253A8" w:rsidP="009253A8">
      <w:pPr>
        <w:tabs>
          <w:tab w:val="left" w:pos="0"/>
          <w:tab w:val="left" w:pos="142"/>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sidRPr="00850D31">
        <w:rPr>
          <w:rFonts w:ascii="Verdana" w:hAnsi="Verdana"/>
          <w:sz w:val="24"/>
          <w:szCs w:val="24"/>
          <w:lang w:val="ru-RU"/>
        </w:rPr>
        <w:t>1</w:t>
      </w:r>
      <w:r w:rsidRPr="00850D31">
        <w:rPr>
          <w:rFonts w:ascii="Verdana" w:hAnsi="Verdana"/>
          <w:b w:val="0"/>
          <w:sz w:val="24"/>
          <w:szCs w:val="24"/>
          <w:lang w:val="ru-RU"/>
        </w:rPr>
        <w:t xml:space="preserve">. съдействие от съответните органи за опазване на обществения </w:t>
      </w:r>
      <w:proofErr w:type="gramStart"/>
      <w:r w:rsidRPr="00850D31">
        <w:rPr>
          <w:rFonts w:ascii="Verdana" w:hAnsi="Verdana"/>
          <w:b w:val="0"/>
          <w:sz w:val="24"/>
          <w:szCs w:val="24"/>
          <w:lang w:val="ru-RU"/>
        </w:rPr>
        <w:t>ред</w:t>
      </w:r>
      <w:proofErr w:type="gramEnd"/>
      <w:r w:rsidRPr="00850D31">
        <w:rPr>
          <w:rFonts w:ascii="Verdana" w:hAnsi="Verdana"/>
          <w:b w:val="0"/>
          <w:sz w:val="24"/>
          <w:szCs w:val="24"/>
          <w:lang w:val="ru-RU"/>
        </w:rPr>
        <w:t xml:space="preserve"> в етажната собственост при изпълнение на техните задачи;</w:t>
      </w:r>
    </w:p>
    <w:p w:rsidR="009253A8" w:rsidRPr="00850D31" w:rsidRDefault="009253A8" w:rsidP="009253A8">
      <w:pPr>
        <w:tabs>
          <w:tab w:val="left" w:pos="0"/>
          <w:tab w:val="left" w:pos="142"/>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sidRPr="00850D31">
        <w:rPr>
          <w:rFonts w:ascii="Verdana" w:hAnsi="Verdana"/>
          <w:sz w:val="24"/>
          <w:szCs w:val="24"/>
          <w:lang w:val="ru-RU"/>
        </w:rPr>
        <w:t>2</w:t>
      </w:r>
      <w:r w:rsidRPr="00850D31">
        <w:rPr>
          <w:rFonts w:ascii="Verdana" w:hAnsi="Verdana"/>
          <w:b w:val="0"/>
          <w:sz w:val="24"/>
          <w:szCs w:val="24"/>
          <w:lang w:val="ru-RU"/>
        </w:rPr>
        <w:t xml:space="preserve">. сигнализиране на съответните органи по опазване на обществения </w:t>
      </w:r>
      <w:proofErr w:type="gramStart"/>
      <w:r w:rsidRPr="00850D31">
        <w:rPr>
          <w:rFonts w:ascii="Verdana" w:hAnsi="Verdana"/>
          <w:b w:val="0"/>
          <w:sz w:val="24"/>
          <w:szCs w:val="24"/>
          <w:lang w:val="ru-RU"/>
        </w:rPr>
        <w:t>ред</w:t>
      </w:r>
      <w:proofErr w:type="gramEnd"/>
      <w:r w:rsidRPr="00850D31">
        <w:rPr>
          <w:rFonts w:ascii="Verdana" w:hAnsi="Verdana"/>
          <w:b w:val="0"/>
          <w:sz w:val="24"/>
          <w:szCs w:val="24"/>
          <w:lang w:val="ru-RU"/>
        </w:rPr>
        <w:t xml:space="preserve"> в случаите на неспазване на настоящата Наредба;</w:t>
      </w:r>
    </w:p>
    <w:p w:rsidR="009253A8" w:rsidRPr="00850D31" w:rsidRDefault="009253A8" w:rsidP="009253A8">
      <w:pPr>
        <w:tabs>
          <w:tab w:val="left" w:pos="0"/>
          <w:tab w:val="left" w:pos="142"/>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sidRPr="00850D31">
        <w:rPr>
          <w:rFonts w:ascii="Verdana" w:hAnsi="Verdana"/>
          <w:sz w:val="24"/>
          <w:szCs w:val="24"/>
          <w:lang w:val="ru-RU"/>
        </w:rPr>
        <w:t>3</w:t>
      </w:r>
      <w:r w:rsidRPr="00850D31">
        <w:rPr>
          <w:rFonts w:ascii="Verdana" w:hAnsi="Verdana"/>
          <w:b w:val="0"/>
          <w:sz w:val="24"/>
          <w:szCs w:val="24"/>
          <w:lang w:val="ru-RU"/>
        </w:rPr>
        <w:t>. обезопасяването на електрически табла, шахти и отвори в общодостъпни места, в общите части на етажната собственост;</w:t>
      </w:r>
    </w:p>
    <w:p w:rsidR="009253A8" w:rsidRPr="00850D31" w:rsidRDefault="009253A8" w:rsidP="009253A8">
      <w:pPr>
        <w:tabs>
          <w:tab w:val="left" w:pos="0"/>
          <w:tab w:val="left" w:pos="142"/>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sidRPr="00850D31">
        <w:rPr>
          <w:rFonts w:ascii="Verdana" w:hAnsi="Verdana"/>
          <w:sz w:val="24"/>
          <w:szCs w:val="24"/>
          <w:lang w:val="ru-RU"/>
        </w:rPr>
        <w:t>4</w:t>
      </w:r>
      <w:r w:rsidRPr="00850D31">
        <w:rPr>
          <w:rFonts w:ascii="Verdana" w:hAnsi="Verdana"/>
          <w:b w:val="0"/>
          <w:sz w:val="24"/>
          <w:szCs w:val="24"/>
          <w:lang w:val="ru-RU"/>
        </w:rPr>
        <w:t>. редовно проверяване изправността на асансьорите и евакуационните съоръжения и своевременно сигнализиране на отговорните за тях лица.</w:t>
      </w:r>
    </w:p>
    <w:p w:rsidR="009253A8" w:rsidRPr="00850D31" w:rsidRDefault="009253A8" w:rsidP="009253A8">
      <w:pPr>
        <w:pStyle w:val="HTML"/>
        <w:shd w:val="clear" w:color="auto" w:fill="FFFFFF"/>
        <w:tabs>
          <w:tab w:val="left" w:pos="720"/>
        </w:tabs>
        <w:jc w:val="both"/>
        <w:rPr>
          <w:rFonts w:ascii="Verdana" w:hAnsi="Verdana" w:cs="Times New Roman"/>
          <w:sz w:val="24"/>
          <w:szCs w:val="24"/>
        </w:rPr>
      </w:pPr>
      <w:r w:rsidRPr="00850D31">
        <w:rPr>
          <w:rFonts w:ascii="Verdana" w:hAnsi="Verdana" w:cs="Times New Roman"/>
          <w:sz w:val="24"/>
          <w:szCs w:val="24"/>
        </w:rPr>
        <w:t xml:space="preserve">           </w:t>
      </w:r>
      <w:r w:rsidRPr="00850D31">
        <w:rPr>
          <w:rFonts w:ascii="Verdana" w:hAnsi="Verdana" w:cs="Times New Roman"/>
          <w:b/>
          <w:sz w:val="24"/>
          <w:szCs w:val="24"/>
        </w:rPr>
        <w:t>(3)</w:t>
      </w:r>
      <w:r w:rsidRPr="00850D31">
        <w:rPr>
          <w:rFonts w:ascii="Verdana" w:hAnsi="Verdana" w:cs="Times New Roman"/>
          <w:sz w:val="24"/>
          <w:szCs w:val="24"/>
        </w:rPr>
        <w:t xml:space="preserve"> Управителният съвет или Управителя</w:t>
      </w:r>
      <w:r w:rsidR="00213725">
        <w:rPr>
          <w:rFonts w:ascii="Verdana" w:hAnsi="Verdana" w:cs="Times New Roman"/>
          <w:sz w:val="24"/>
          <w:szCs w:val="24"/>
        </w:rPr>
        <w:t>т</w:t>
      </w:r>
      <w:r w:rsidRPr="00850D31">
        <w:rPr>
          <w:rFonts w:ascii="Verdana" w:hAnsi="Verdana" w:cs="Times New Roman"/>
          <w:sz w:val="24"/>
          <w:szCs w:val="24"/>
        </w:rPr>
        <w:t xml:space="preserve"> води книга на етажната собственост и вписва в нея собствениците във всяка сграда или вход в режим на етажна собственост, както и обстоятелствата и промените, подлежащи на вписване в Публичния регистър по чл. 44 от Закона за упр</w:t>
      </w:r>
      <w:r w:rsidR="005572AD">
        <w:rPr>
          <w:rFonts w:ascii="Verdana" w:hAnsi="Verdana" w:cs="Times New Roman"/>
          <w:sz w:val="24"/>
          <w:szCs w:val="24"/>
        </w:rPr>
        <w:t>авление на етажната собственост;</w:t>
      </w:r>
    </w:p>
    <w:p w:rsidR="009253A8" w:rsidRPr="00850D31" w:rsidRDefault="009253A8" w:rsidP="009253A8">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ru-RU"/>
        </w:rPr>
      </w:pPr>
      <w:r w:rsidRPr="00850D31">
        <w:rPr>
          <w:rFonts w:ascii="Verdana" w:hAnsi="Verdana"/>
          <w:b w:val="0"/>
          <w:sz w:val="24"/>
          <w:szCs w:val="24"/>
          <w:lang w:val="ru-RU"/>
        </w:rPr>
        <w:t xml:space="preserve">         </w:t>
      </w:r>
      <w:r>
        <w:rPr>
          <w:rFonts w:ascii="Verdana" w:hAnsi="Verdana"/>
          <w:b w:val="0"/>
          <w:sz w:val="24"/>
          <w:szCs w:val="24"/>
          <w:lang w:val="ru-RU"/>
        </w:rPr>
        <w:t xml:space="preserve">  </w:t>
      </w:r>
      <w:r w:rsidRPr="00850D31">
        <w:rPr>
          <w:rFonts w:ascii="Verdana" w:hAnsi="Verdana"/>
          <w:sz w:val="24"/>
          <w:szCs w:val="24"/>
          <w:lang w:val="ru-RU"/>
        </w:rPr>
        <w:t>(4)</w:t>
      </w:r>
      <w:r w:rsidRPr="00850D31">
        <w:rPr>
          <w:rFonts w:ascii="Verdana" w:hAnsi="Verdana"/>
          <w:b w:val="0"/>
          <w:sz w:val="24"/>
          <w:szCs w:val="24"/>
          <w:lang w:val="ru-RU"/>
        </w:rPr>
        <w:t xml:space="preserve"> Собствениците, наемателите или обитателите в сграда или вход в режим на етажна собственост са длъжни</w:t>
      </w:r>
      <w:r w:rsidR="00193523">
        <w:rPr>
          <w:rFonts w:ascii="Verdana" w:hAnsi="Verdana"/>
          <w:b w:val="0"/>
          <w:sz w:val="24"/>
          <w:szCs w:val="24"/>
          <w:lang w:val="ru-RU"/>
        </w:rPr>
        <w:t xml:space="preserve"> да</w:t>
      </w:r>
      <w:r w:rsidRPr="00850D31">
        <w:rPr>
          <w:rFonts w:ascii="Verdana" w:hAnsi="Verdana"/>
          <w:b w:val="0"/>
          <w:sz w:val="24"/>
          <w:szCs w:val="24"/>
          <w:lang w:val="ru-RU"/>
        </w:rPr>
        <w:t xml:space="preserve">: </w:t>
      </w:r>
    </w:p>
    <w:p w:rsidR="009253A8" w:rsidRPr="00850D31" w:rsidRDefault="009253A8" w:rsidP="009253A8">
      <w:pPr>
        <w:pStyle w:val="HTML"/>
        <w:shd w:val="clear" w:color="auto" w:fill="FFFFFF"/>
        <w:tabs>
          <w:tab w:val="left" w:pos="1276"/>
        </w:tabs>
        <w:jc w:val="both"/>
        <w:rPr>
          <w:rFonts w:ascii="Verdana" w:hAnsi="Verdana" w:cs="Times New Roman"/>
          <w:sz w:val="24"/>
          <w:szCs w:val="24"/>
        </w:rPr>
      </w:pPr>
      <w:r w:rsidRPr="00850D31">
        <w:rPr>
          <w:rFonts w:ascii="Verdana" w:hAnsi="Verdana" w:cs="Times New Roman"/>
          <w:sz w:val="24"/>
          <w:szCs w:val="24"/>
        </w:rPr>
        <w:lastRenderedPageBreak/>
        <w:t xml:space="preserve">            </w:t>
      </w:r>
      <w:r w:rsidRPr="00850D31">
        <w:rPr>
          <w:rFonts w:ascii="Verdana" w:hAnsi="Verdana" w:cs="Times New Roman"/>
          <w:b/>
          <w:sz w:val="24"/>
          <w:szCs w:val="24"/>
        </w:rPr>
        <w:t>1.</w:t>
      </w:r>
      <w:r w:rsidRPr="00850D31">
        <w:rPr>
          <w:rFonts w:ascii="Verdana" w:hAnsi="Verdana" w:cs="Times New Roman"/>
          <w:sz w:val="24"/>
          <w:szCs w:val="24"/>
        </w:rPr>
        <w:t xml:space="preserve"> вписват в книгата на етажната собственост членовете на своите домакинства и обитателите;</w:t>
      </w:r>
    </w:p>
    <w:p w:rsidR="009253A8" w:rsidRPr="00850D31" w:rsidRDefault="009253A8" w:rsidP="009253A8">
      <w:pPr>
        <w:pStyle w:val="HTML"/>
        <w:shd w:val="clear" w:color="auto" w:fill="FFFFFF"/>
        <w:tabs>
          <w:tab w:val="left" w:pos="1134"/>
          <w:tab w:val="left" w:pos="1276"/>
        </w:tabs>
        <w:jc w:val="both"/>
        <w:rPr>
          <w:rFonts w:ascii="Verdana" w:hAnsi="Verdana" w:cs="Times New Roman"/>
          <w:sz w:val="24"/>
          <w:szCs w:val="24"/>
        </w:rPr>
      </w:pPr>
      <w:r w:rsidRPr="00850D31">
        <w:rPr>
          <w:rFonts w:ascii="Verdana" w:hAnsi="Verdana" w:cs="Times New Roman"/>
          <w:sz w:val="24"/>
          <w:szCs w:val="24"/>
        </w:rPr>
        <w:tab/>
      </w:r>
      <w:r>
        <w:rPr>
          <w:rFonts w:ascii="Verdana" w:hAnsi="Verdana" w:cs="Times New Roman"/>
          <w:sz w:val="24"/>
          <w:szCs w:val="24"/>
        </w:rPr>
        <w:t xml:space="preserve"> </w:t>
      </w:r>
      <w:r w:rsidRPr="00850D31">
        <w:rPr>
          <w:rFonts w:ascii="Verdana" w:hAnsi="Verdana" w:cs="Times New Roman"/>
          <w:b/>
          <w:sz w:val="24"/>
          <w:szCs w:val="24"/>
        </w:rPr>
        <w:t>2</w:t>
      </w:r>
      <w:r w:rsidRPr="00850D31">
        <w:rPr>
          <w:rFonts w:ascii="Verdana" w:hAnsi="Verdana" w:cs="Times New Roman"/>
          <w:sz w:val="24"/>
          <w:szCs w:val="24"/>
        </w:rPr>
        <w:t>. към книгата на етажната собственост се води приложение, в което всеки собственик вписва притежаваните или взети за отглеждане животни;</w:t>
      </w:r>
    </w:p>
    <w:p w:rsidR="009253A8" w:rsidRDefault="009253A8" w:rsidP="009253A8">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en-US"/>
        </w:rPr>
      </w:pPr>
      <w:r w:rsidRPr="00850D31">
        <w:rPr>
          <w:rFonts w:ascii="Verdana" w:hAnsi="Verdana"/>
          <w:b w:val="0"/>
          <w:sz w:val="24"/>
          <w:szCs w:val="24"/>
          <w:lang w:val="ru-RU"/>
        </w:rPr>
        <w:t xml:space="preserve">            </w:t>
      </w:r>
      <w:r w:rsidRPr="00850D31">
        <w:rPr>
          <w:rFonts w:ascii="Verdana" w:hAnsi="Verdana"/>
          <w:sz w:val="24"/>
          <w:szCs w:val="24"/>
          <w:lang w:val="ru-RU"/>
        </w:rPr>
        <w:t>3</w:t>
      </w:r>
      <w:r w:rsidR="00193523">
        <w:rPr>
          <w:rFonts w:ascii="Verdana" w:hAnsi="Verdana"/>
          <w:b w:val="0"/>
          <w:sz w:val="24"/>
          <w:szCs w:val="24"/>
          <w:lang w:val="ru-RU"/>
        </w:rPr>
        <w:t>.</w:t>
      </w:r>
      <w:r w:rsidRPr="00850D31">
        <w:rPr>
          <w:rFonts w:ascii="Verdana" w:hAnsi="Verdana"/>
          <w:b w:val="0"/>
          <w:sz w:val="24"/>
          <w:szCs w:val="24"/>
          <w:lang w:val="ru-RU"/>
        </w:rPr>
        <w:t xml:space="preserve"> спазват правилата за вътрешния </w:t>
      </w:r>
      <w:proofErr w:type="gramStart"/>
      <w:r w:rsidRPr="00850D31">
        <w:rPr>
          <w:rFonts w:ascii="Verdana" w:hAnsi="Verdana"/>
          <w:b w:val="0"/>
          <w:sz w:val="24"/>
          <w:szCs w:val="24"/>
          <w:lang w:val="ru-RU"/>
        </w:rPr>
        <w:t>ред</w:t>
      </w:r>
      <w:proofErr w:type="gramEnd"/>
      <w:r w:rsidRPr="00850D31">
        <w:rPr>
          <w:rFonts w:ascii="Verdana" w:hAnsi="Verdana"/>
          <w:b w:val="0"/>
          <w:sz w:val="24"/>
          <w:szCs w:val="24"/>
          <w:lang w:val="ru-RU"/>
        </w:rPr>
        <w:t xml:space="preserve"> в етажната собственост и да не създават безпокойство на другите собственици, наематели или обитатели.</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t2"/>
          <w:rFonts w:ascii="Verdana" w:hAnsi="Verdana"/>
          <w:b w:val="0"/>
          <w:sz w:val="24"/>
          <w:szCs w:val="24"/>
          <w:lang w:val="bg-BG"/>
        </w:rPr>
        <w:tab/>
      </w:r>
      <w:r>
        <w:rPr>
          <w:rStyle w:val="alt2"/>
          <w:rFonts w:ascii="Verdana" w:hAnsi="Verdana"/>
          <w:b w:val="0"/>
          <w:sz w:val="24"/>
          <w:szCs w:val="24"/>
          <w:lang w:val="bg-BG"/>
        </w:rPr>
        <w:tab/>
      </w:r>
      <w:r w:rsidRPr="00193523">
        <w:rPr>
          <w:rStyle w:val="alt2"/>
          <w:rFonts w:ascii="Verdana" w:hAnsi="Verdana"/>
          <w:sz w:val="24"/>
          <w:szCs w:val="24"/>
        </w:rPr>
        <w:t>4</w:t>
      </w:r>
      <w:r>
        <w:rPr>
          <w:rStyle w:val="alt2"/>
          <w:rFonts w:ascii="Verdana" w:hAnsi="Verdana"/>
          <w:b w:val="0"/>
          <w:sz w:val="24"/>
          <w:szCs w:val="24"/>
          <w:lang w:val="bg-BG"/>
        </w:rPr>
        <w:t xml:space="preserve">. </w:t>
      </w:r>
      <w:proofErr w:type="gramStart"/>
      <w:r w:rsidRPr="00193523">
        <w:rPr>
          <w:rStyle w:val="alt2"/>
          <w:rFonts w:ascii="Verdana" w:hAnsi="Verdana"/>
          <w:b w:val="0"/>
          <w:sz w:val="24"/>
          <w:szCs w:val="24"/>
        </w:rPr>
        <w:t>не</w:t>
      </w:r>
      <w:proofErr w:type="gramEnd"/>
      <w:r w:rsidRPr="00193523">
        <w:rPr>
          <w:rStyle w:val="alt2"/>
          <w:rFonts w:ascii="Verdana" w:hAnsi="Verdana"/>
          <w:b w:val="0"/>
          <w:sz w:val="24"/>
          <w:szCs w:val="24"/>
        </w:rPr>
        <w:t xml:space="preserve"> пречат на другите собственици, ползватели и обитатели да използват общите части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t2"/>
          <w:rFonts w:ascii="Verdana" w:hAnsi="Verdana"/>
          <w:b w:val="0"/>
          <w:sz w:val="24"/>
          <w:szCs w:val="24"/>
          <w:lang w:val="bg-BG"/>
        </w:rPr>
        <w:tab/>
      </w:r>
      <w:r>
        <w:rPr>
          <w:rStyle w:val="alt2"/>
          <w:rFonts w:ascii="Verdana" w:hAnsi="Verdana"/>
          <w:b w:val="0"/>
          <w:sz w:val="24"/>
          <w:szCs w:val="24"/>
          <w:lang w:val="bg-BG"/>
        </w:rPr>
        <w:tab/>
      </w:r>
      <w:r w:rsidRPr="00193523">
        <w:rPr>
          <w:rStyle w:val="alcapt2"/>
          <w:rFonts w:ascii="Verdana" w:hAnsi="Verdana"/>
          <w:i w:val="0"/>
          <w:sz w:val="24"/>
          <w:szCs w:val="24"/>
          <w:lang w:val="bg-BG"/>
        </w:rPr>
        <w:t>5</w:t>
      </w:r>
      <w:r w:rsidRPr="00193523">
        <w:rPr>
          <w:rStyle w:val="alcapt2"/>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не</w:t>
      </w:r>
      <w:proofErr w:type="gramEnd"/>
      <w:r w:rsidRPr="00193523">
        <w:rPr>
          <w:rStyle w:val="alt2"/>
          <w:rFonts w:ascii="Verdana" w:hAnsi="Verdana"/>
          <w:b w:val="0"/>
          <w:sz w:val="24"/>
          <w:szCs w:val="24"/>
        </w:rPr>
        <w:t xml:space="preserve"> причиняват вреди на други обекти и общи части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3"/>
          <w:rFonts w:ascii="Verdana" w:hAnsi="Verdana"/>
          <w:b w:val="0"/>
          <w:sz w:val="24"/>
          <w:szCs w:val="24"/>
          <w:lang w:val="bg-BG"/>
        </w:rPr>
        <w:tab/>
      </w:r>
      <w:r>
        <w:rPr>
          <w:rStyle w:val="alcapt3"/>
          <w:rFonts w:ascii="Verdana" w:hAnsi="Verdana"/>
          <w:b w:val="0"/>
          <w:sz w:val="24"/>
          <w:szCs w:val="24"/>
          <w:lang w:val="bg-BG"/>
        </w:rPr>
        <w:tab/>
      </w:r>
      <w:r w:rsidRPr="00193523">
        <w:rPr>
          <w:rStyle w:val="alcapt3"/>
          <w:rFonts w:ascii="Verdana" w:hAnsi="Verdana"/>
          <w:i w:val="0"/>
          <w:sz w:val="24"/>
          <w:szCs w:val="24"/>
          <w:lang w:val="bg-BG"/>
        </w:rPr>
        <w:t>6</w:t>
      </w:r>
      <w:r w:rsidRPr="00193523">
        <w:rPr>
          <w:rStyle w:val="alcapt3"/>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не</w:t>
      </w:r>
      <w:proofErr w:type="gramEnd"/>
      <w:r w:rsidRPr="00193523">
        <w:rPr>
          <w:rStyle w:val="alt2"/>
          <w:rFonts w:ascii="Verdana" w:hAnsi="Verdana"/>
          <w:b w:val="0"/>
          <w:sz w:val="24"/>
          <w:szCs w:val="24"/>
        </w:rPr>
        <w:t xml:space="preserve"> завземат общи части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4"/>
          <w:rFonts w:ascii="Verdana" w:hAnsi="Verdana"/>
          <w:b w:val="0"/>
          <w:sz w:val="24"/>
          <w:szCs w:val="24"/>
          <w:lang w:val="bg-BG"/>
        </w:rPr>
        <w:tab/>
      </w:r>
      <w:r>
        <w:rPr>
          <w:rStyle w:val="alcapt4"/>
          <w:rFonts w:ascii="Verdana" w:hAnsi="Verdana"/>
          <w:b w:val="0"/>
          <w:sz w:val="24"/>
          <w:szCs w:val="24"/>
          <w:lang w:val="bg-BG"/>
        </w:rPr>
        <w:tab/>
      </w:r>
      <w:r w:rsidRPr="00193523">
        <w:rPr>
          <w:rStyle w:val="alcapt4"/>
          <w:rFonts w:ascii="Verdana" w:hAnsi="Verdana"/>
          <w:i w:val="0"/>
          <w:sz w:val="24"/>
          <w:szCs w:val="24"/>
          <w:lang w:val="bg-BG"/>
        </w:rPr>
        <w:t>7</w:t>
      </w:r>
      <w:r w:rsidRPr="00193523">
        <w:rPr>
          <w:rStyle w:val="alcapt4"/>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не</w:t>
      </w:r>
      <w:proofErr w:type="gramEnd"/>
      <w:r w:rsidRPr="00193523">
        <w:rPr>
          <w:rStyle w:val="alt2"/>
          <w:rFonts w:ascii="Verdana" w:hAnsi="Verdana"/>
          <w:b w:val="0"/>
          <w:sz w:val="24"/>
          <w:szCs w:val="24"/>
        </w:rPr>
        <w:t xml:space="preserve"> извършват в своя самостоятелен обект или в част от него дейности или действия, които създават безпокойство за другите собственици, ползватели и обитатели, по-голямо от обичайното;</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5"/>
          <w:rFonts w:ascii="Verdana" w:hAnsi="Verdana"/>
          <w:b w:val="0"/>
          <w:sz w:val="24"/>
          <w:szCs w:val="24"/>
          <w:lang w:val="bg-BG"/>
        </w:rPr>
        <w:tab/>
      </w:r>
      <w:r>
        <w:rPr>
          <w:rStyle w:val="alcapt5"/>
          <w:rFonts w:ascii="Verdana" w:hAnsi="Verdana"/>
          <w:b w:val="0"/>
          <w:sz w:val="24"/>
          <w:szCs w:val="24"/>
          <w:lang w:val="bg-BG"/>
        </w:rPr>
        <w:tab/>
      </w:r>
      <w:r w:rsidRPr="00193523">
        <w:rPr>
          <w:rStyle w:val="alcapt5"/>
          <w:rFonts w:ascii="Verdana" w:hAnsi="Verdana"/>
          <w:i w:val="0"/>
          <w:sz w:val="24"/>
          <w:szCs w:val="24"/>
          <w:lang w:val="bg-BG"/>
        </w:rPr>
        <w:t>8</w:t>
      </w:r>
      <w:r w:rsidRPr="00193523">
        <w:rPr>
          <w:rStyle w:val="alcapt5"/>
          <w:rFonts w:ascii="Verdana" w:hAnsi="Verdana"/>
          <w:b w:val="0"/>
          <w:sz w:val="24"/>
          <w:szCs w:val="24"/>
        </w:rPr>
        <w:t>.</w:t>
      </w:r>
      <w:r w:rsidRPr="00193523">
        <w:rPr>
          <w:rStyle w:val="cnglog"/>
          <w:rFonts w:ascii="Verdana" w:hAnsi="Verdana"/>
          <w:b w:val="0"/>
          <w:sz w:val="24"/>
          <w:szCs w:val="24"/>
        </w:rPr>
        <w:t xml:space="preserve"> </w:t>
      </w:r>
      <w:r w:rsidRPr="00193523">
        <w:rPr>
          <w:rStyle w:val="alt2"/>
          <w:rFonts w:ascii="Verdana" w:hAnsi="Verdana"/>
          <w:b w:val="0"/>
          <w:sz w:val="24"/>
          <w:szCs w:val="24"/>
        </w:rPr>
        <w:t>не извършват ремонтни дейности в своя самостоятелен обект или част от него които да водят до влошаване на проектните показатели на характеристиките на строителни продукти, променени/заменени и/или първоначално вложени, както и/или дейности, с които да изменят помещения, пространства или части от тях, предназначени за общо ползване, да не нарушават архитектурния вид, носимоспособността, устойчивостта на строителната конструкция, пожарната безопасност или безопасното ползване на сградата;</w:t>
      </w:r>
    </w:p>
    <w:p w:rsidR="005572AD"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6"/>
          <w:rFonts w:ascii="Verdana" w:hAnsi="Verdana"/>
          <w:b w:val="0"/>
          <w:sz w:val="24"/>
          <w:szCs w:val="24"/>
          <w:lang w:val="bg-BG"/>
        </w:rPr>
        <w:tab/>
      </w:r>
      <w:r>
        <w:rPr>
          <w:rStyle w:val="alcapt6"/>
          <w:rFonts w:ascii="Verdana" w:hAnsi="Verdana"/>
          <w:b w:val="0"/>
          <w:sz w:val="24"/>
          <w:szCs w:val="24"/>
          <w:lang w:val="bg-BG"/>
        </w:rPr>
        <w:tab/>
      </w:r>
      <w:r w:rsidRPr="00193523">
        <w:rPr>
          <w:rStyle w:val="alcapt6"/>
          <w:rFonts w:ascii="Verdana" w:hAnsi="Verdana"/>
          <w:i w:val="0"/>
          <w:sz w:val="24"/>
          <w:szCs w:val="24"/>
          <w:lang w:val="bg-BG"/>
        </w:rPr>
        <w:t>9</w:t>
      </w:r>
      <w:r w:rsidRPr="00193523">
        <w:rPr>
          <w:rStyle w:val="alcapt6"/>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изпълняват</w:t>
      </w:r>
      <w:proofErr w:type="gramEnd"/>
      <w:r w:rsidRPr="00193523">
        <w:rPr>
          <w:rStyle w:val="alt2"/>
          <w:rFonts w:ascii="Verdana" w:hAnsi="Verdana"/>
          <w:b w:val="0"/>
          <w:sz w:val="24"/>
          <w:szCs w:val="24"/>
        </w:rPr>
        <w:t xml:space="preserve"> изискванията на съответните нормативни актове при отглеждането на животни в самостоятелните си обекти и да не създават безпокойство на непосредствените си съседи;</w:t>
      </w:r>
    </w:p>
    <w:p w:rsidR="00193523" w:rsidRDefault="005572AD"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t2"/>
          <w:rFonts w:ascii="Verdana" w:hAnsi="Verdana"/>
          <w:b w:val="0"/>
          <w:sz w:val="24"/>
          <w:szCs w:val="24"/>
          <w:lang w:val="bg-BG"/>
        </w:rPr>
        <w:tab/>
        <w:t xml:space="preserve">    </w:t>
      </w:r>
      <w:r w:rsidRPr="005572AD">
        <w:rPr>
          <w:rStyle w:val="alcapt7"/>
          <w:rFonts w:ascii="Verdana" w:hAnsi="Verdana"/>
          <w:i w:val="0"/>
          <w:sz w:val="24"/>
          <w:szCs w:val="24"/>
          <w:lang w:val="bg-BG"/>
        </w:rPr>
        <w:t>10</w:t>
      </w:r>
      <w:r w:rsidR="00193523" w:rsidRPr="00193523">
        <w:rPr>
          <w:rStyle w:val="alcapt7"/>
          <w:rFonts w:ascii="Verdana" w:hAnsi="Verdana"/>
          <w:b w:val="0"/>
          <w:sz w:val="24"/>
          <w:szCs w:val="24"/>
        </w:rPr>
        <w:t>.</w:t>
      </w:r>
      <w:r w:rsidR="00193523" w:rsidRPr="00193523">
        <w:rPr>
          <w:rStyle w:val="alt2"/>
          <w:rFonts w:ascii="Verdana" w:hAnsi="Verdana"/>
          <w:b w:val="0"/>
          <w:sz w:val="24"/>
          <w:szCs w:val="24"/>
        </w:rPr>
        <w:t xml:space="preserve"> </w:t>
      </w:r>
      <w:proofErr w:type="gramStart"/>
      <w:r w:rsidR="00193523" w:rsidRPr="00193523">
        <w:rPr>
          <w:rStyle w:val="alt2"/>
          <w:rFonts w:ascii="Verdana" w:hAnsi="Verdana"/>
          <w:b w:val="0"/>
          <w:sz w:val="24"/>
          <w:szCs w:val="24"/>
        </w:rPr>
        <w:t>не</w:t>
      </w:r>
      <w:proofErr w:type="gramEnd"/>
      <w:r w:rsidR="00193523" w:rsidRPr="00193523">
        <w:rPr>
          <w:rStyle w:val="alt2"/>
          <w:rFonts w:ascii="Verdana" w:hAnsi="Verdana"/>
          <w:b w:val="0"/>
          <w:sz w:val="24"/>
          <w:szCs w:val="24"/>
        </w:rPr>
        <w:t xml:space="preserve"> накърняват добрите нрави;</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t2"/>
          <w:rFonts w:ascii="Verdana" w:hAnsi="Verdana"/>
          <w:b w:val="0"/>
          <w:sz w:val="24"/>
          <w:szCs w:val="24"/>
          <w:lang w:val="bg-BG"/>
        </w:rPr>
        <w:tab/>
      </w:r>
      <w:r w:rsidR="005572AD">
        <w:rPr>
          <w:rStyle w:val="alt2"/>
          <w:rFonts w:ascii="Verdana" w:hAnsi="Verdana"/>
          <w:b w:val="0"/>
          <w:sz w:val="24"/>
          <w:szCs w:val="24"/>
          <w:lang w:val="bg-BG"/>
        </w:rPr>
        <w:t xml:space="preserve">    </w:t>
      </w:r>
      <w:r w:rsidRPr="00193523">
        <w:rPr>
          <w:rStyle w:val="alcapt8"/>
          <w:rFonts w:ascii="Verdana" w:hAnsi="Verdana"/>
          <w:i w:val="0"/>
          <w:sz w:val="24"/>
          <w:szCs w:val="24"/>
          <w:lang w:val="bg-BG"/>
        </w:rPr>
        <w:t>1</w:t>
      </w:r>
      <w:r w:rsidR="005572AD">
        <w:rPr>
          <w:rStyle w:val="alcapt8"/>
          <w:rFonts w:ascii="Verdana" w:hAnsi="Verdana"/>
          <w:i w:val="0"/>
          <w:sz w:val="24"/>
          <w:szCs w:val="24"/>
          <w:lang w:val="bg-BG"/>
        </w:rPr>
        <w:t>1</w:t>
      </w:r>
      <w:r w:rsidRPr="00193523">
        <w:rPr>
          <w:rStyle w:val="alcapt8"/>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изпълняват</w:t>
      </w:r>
      <w:proofErr w:type="gramEnd"/>
      <w:r w:rsidRPr="00193523">
        <w:rPr>
          <w:rStyle w:val="alt2"/>
          <w:rFonts w:ascii="Verdana" w:hAnsi="Verdana"/>
          <w:b w:val="0"/>
          <w:sz w:val="24"/>
          <w:szCs w:val="24"/>
        </w:rPr>
        <w:t xml:space="preserve"> решенията на органите на управление на етажната</w:t>
      </w:r>
      <w:r>
        <w:rPr>
          <w:rStyle w:val="alt2"/>
          <w:rFonts w:ascii="Verdana" w:hAnsi="Verdana"/>
          <w:b w:val="0"/>
          <w:sz w:val="24"/>
          <w:szCs w:val="24"/>
          <w:lang w:val="bg-BG"/>
        </w:rPr>
        <w:t xml:space="preserve"> собственост</w:t>
      </w:r>
      <w:r w:rsidRPr="00193523">
        <w:rPr>
          <w:rStyle w:val="alt2"/>
          <w:rFonts w:ascii="Verdana" w:hAnsi="Verdana"/>
          <w:b w:val="0"/>
          <w:sz w:val="24"/>
          <w:szCs w:val="24"/>
        </w:rPr>
        <w:t>;</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t2"/>
          <w:rFonts w:ascii="Verdana" w:hAnsi="Verdana"/>
          <w:b w:val="0"/>
          <w:sz w:val="24"/>
          <w:szCs w:val="24"/>
          <w:lang w:val="bg-BG"/>
        </w:rPr>
        <w:tab/>
      </w:r>
      <w:r>
        <w:rPr>
          <w:rStyle w:val="alt2"/>
          <w:rFonts w:ascii="Verdana" w:hAnsi="Verdana"/>
          <w:b w:val="0"/>
          <w:sz w:val="24"/>
          <w:szCs w:val="24"/>
          <w:lang w:val="bg-BG"/>
        </w:rPr>
        <w:tab/>
      </w:r>
      <w:r w:rsidRPr="00193523">
        <w:rPr>
          <w:rStyle w:val="alcapt9"/>
          <w:rFonts w:ascii="Verdana" w:hAnsi="Verdana"/>
          <w:i w:val="0"/>
          <w:sz w:val="24"/>
          <w:szCs w:val="24"/>
          <w:lang w:val="bg-BG"/>
        </w:rPr>
        <w:t>1</w:t>
      </w:r>
      <w:r w:rsidR="005572AD">
        <w:rPr>
          <w:rStyle w:val="alcapt9"/>
          <w:rFonts w:ascii="Verdana" w:hAnsi="Verdana"/>
          <w:i w:val="0"/>
          <w:sz w:val="24"/>
          <w:szCs w:val="24"/>
          <w:lang w:val="bg-BG"/>
        </w:rPr>
        <w:t>2</w:t>
      </w:r>
      <w:r w:rsidRPr="00193523">
        <w:rPr>
          <w:rStyle w:val="alcapt9"/>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заплащат</w:t>
      </w:r>
      <w:proofErr w:type="gramEnd"/>
      <w:r w:rsidRPr="00193523">
        <w:rPr>
          <w:rStyle w:val="alt2"/>
          <w:rFonts w:ascii="Verdana" w:hAnsi="Verdana"/>
          <w:b w:val="0"/>
          <w:sz w:val="24"/>
          <w:szCs w:val="24"/>
        </w:rPr>
        <w:t xml:space="preserve"> разходите за ремонт, реконструкция, преустройство, основен ремонт и основно обновяване на общите части на сградата, подмяна на общи инсталации или оборудване и вноските, определени за фонд „Ремонт и обновяване", съразмерно с притежаваните идеални части;</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0"/>
          <w:rFonts w:ascii="Verdana" w:hAnsi="Verdana"/>
          <w:i w:val="0"/>
          <w:sz w:val="24"/>
          <w:szCs w:val="24"/>
          <w:lang w:val="bg-BG"/>
        </w:rPr>
        <w:tab/>
      </w:r>
      <w:r>
        <w:rPr>
          <w:rStyle w:val="alcapt10"/>
          <w:rFonts w:ascii="Verdana" w:hAnsi="Verdana"/>
          <w:i w:val="0"/>
          <w:sz w:val="24"/>
          <w:szCs w:val="24"/>
          <w:lang w:val="bg-BG"/>
        </w:rPr>
        <w:tab/>
      </w:r>
      <w:r w:rsidRPr="00193523">
        <w:rPr>
          <w:rStyle w:val="alcapt10"/>
          <w:rFonts w:ascii="Verdana" w:hAnsi="Verdana"/>
          <w:i w:val="0"/>
          <w:sz w:val="24"/>
          <w:szCs w:val="24"/>
        </w:rPr>
        <w:t>1</w:t>
      </w:r>
      <w:r w:rsidR="005572AD">
        <w:rPr>
          <w:rStyle w:val="alcapt10"/>
          <w:rFonts w:ascii="Verdana" w:hAnsi="Verdana"/>
          <w:i w:val="0"/>
          <w:sz w:val="24"/>
          <w:szCs w:val="24"/>
          <w:lang w:val="bg-BG"/>
        </w:rPr>
        <w:t>3</w:t>
      </w:r>
      <w:r w:rsidRPr="00193523">
        <w:rPr>
          <w:rStyle w:val="alcapt10"/>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заплащат</w:t>
      </w:r>
      <w:proofErr w:type="gramEnd"/>
      <w:r w:rsidRPr="00193523">
        <w:rPr>
          <w:rStyle w:val="alt2"/>
          <w:rFonts w:ascii="Verdana" w:hAnsi="Verdana"/>
          <w:b w:val="0"/>
          <w:sz w:val="24"/>
          <w:szCs w:val="24"/>
        </w:rPr>
        <w:t xml:space="preserve"> разходите за управлението и поддържането на общите части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1"/>
          <w:rFonts w:ascii="Verdana" w:hAnsi="Verdana"/>
          <w:i w:val="0"/>
          <w:sz w:val="24"/>
          <w:szCs w:val="24"/>
          <w:lang w:val="bg-BG"/>
        </w:rPr>
        <w:tab/>
      </w:r>
      <w:r>
        <w:rPr>
          <w:rStyle w:val="alcapt11"/>
          <w:rFonts w:ascii="Verdana" w:hAnsi="Verdana"/>
          <w:i w:val="0"/>
          <w:sz w:val="24"/>
          <w:szCs w:val="24"/>
          <w:lang w:val="bg-BG"/>
        </w:rPr>
        <w:tab/>
      </w:r>
      <w:r w:rsidRPr="00193523">
        <w:rPr>
          <w:rStyle w:val="alcapt11"/>
          <w:rFonts w:ascii="Verdana" w:hAnsi="Verdana"/>
          <w:i w:val="0"/>
          <w:sz w:val="24"/>
          <w:szCs w:val="24"/>
        </w:rPr>
        <w:t>1</w:t>
      </w:r>
      <w:r w:rsidR="005572AD">
        <w:rPr>
          <w:rStyle w:val="alcapt11"/>
          <w:rFonts w:ascii="Verdana" w:hAnsi="Verdana"/>
          <w:i w:val="0"/>
          <w:sz w:val="24"/>
          <w:szCs w:val="24"/>
          <w:lang w:val="bg-BG"/>
        </w:rPr>
        <w:t>4</w:t>
      </w:r>
      <w:r w:rsidRPr="00193523">
        <w:rPr>
          <w:rStyle w:val="alcapt11"/>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спазват</w:t>
      </w:r>
      <w:proofErr w:type="gramEnd"/>
      <w:r w:rsidRPr="00193523">
        <w:rPr>
          <w:rStyle w:val="alt2"/>
          <w:rFonts w:ascii="Verdana" w:hAnsi="Verdana"/>
          <w:b w:val="0"/>
          <w:sz w:val="24"/>
          <w:szCs w:val="24"/>
        </w:rPr>
        <w:t xml:space="preserve"> санитарните и хигиенните норми;</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2"/>
          <w:rFonts w:ascii="Verdana" w:hAnsi="Verdana"/>
          <w:i w:val="0"/>
          <w:sz w:val="24"/>
          <w:szCs w:val="24"/>
          <w:lang w:val="bg-BG"/>
        </w:rPr>
        <w:tab/>
      </w:r>
      <w:r>
        <w:rPr>
          <w:rStyle w:val="alcapt12"/>
          <w:rFonts w:ascii="Verdana" w:hAnsi="Verdana"/>
          <w:i w:val="0"/>
          <w:sz w:val="24"/>
          <w:szCs w:val="24"/>
          <w:lang w:val="bg-BG"/>
        </w:rPr>
        <w:tab/>
      </w:r>
      <w:r w:rsidRPr="00193523">
        <w:rPr>
          <w:rStyle w:val="alcapt12"/>
          <w:rFonts w:ascii="Verdana" w:hAnsi="Verdana"/>
          <w:i w:val="0"/>
          <w:sz w:val="24"/>
          <w:szCs w:val="24"/>
        </w:rPr>
        <w:t>1</w:t>
      </w:r>
      <w:r w:rsidR="005572AD">
        <w:rPr>
          <w:rStyle w:val="alcapt12"/>
          <w:rFonts w:ascii="Verdana" w:hAnsi="Verdana"/>
          <w:i w:val="0"/>
          <w:sz w:val="24"/>
          <w:szCs w:val="24"/>
          <w:lang w:val="bg-BG"/>
        </w:rPr>
        <w:t>5</w:t>
      </w:r>
      <w:r w:rsidRPr="00193523">
        <w:rPr>
          <w:rStyle w:val="alcapt12"/>
          <w:rFonts w:ascii="Verdana" w:hAnsi="Verdana"/>
          <w:b w:val="0"/>
          <w:sz w:val="24"/>
          <w:szCs w:val="24"/>
        </w:rPr>
        <w:t>.</w:t>
      </w:r>
      <w:r w:rsidRPr="00193523">
        <w:rPr>
          <w:rStyle w:val="cnglog"/>
          <w:rFonts w:ascii="Verdana" w:hAnsi="Verdana"/>
          <w:b w:val="0"/>
          <w:sz w:val="24"/>
          <w:szCs w:val="24"/>
        </w:rPr>
        <w:t xml:space="preserve"> </w:t>
      </w:r>
      <w:r w:rsidRPr="00193523">
        <w:rPr>
          <w:rStyle w:val="alt2"/>
          <w:rFonts w:ascii="Verdana" w:hAnsi="Verdana"/>
          <w:b w:val="0"/>
          <w:sz w:val="24"/>
          <w:szCs w:val="24"/>
        </w:rPr>
        <w:t>осигуряват достъп в своя самостоятелен обект или в част от него за извършване на необходимите проучвателни, проектни, измервателни, строителни и монтажни работи, свързани с поддържане, ремонт, реконструкция, преустройство, основен ремонт или основно обновяване на общи части или на други помещения и за проверка на състоянието на инсталациите и на конструктивните елементи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3"/>
          <w:rFonts w:ascii="Verdana" w:hAnsi="Verdana"/>
          <w:i w:val="0"/>
          <w:sz w:val="24"/>
          <w:szCs w:val="24"/>
          <w:lang w:val="bg-BG"/>
        </w:rPr>
        <w:tab/>
      </w:r>
      <w:r>
        <w:rPr>
          <w:rStyle w:val="alcapt13"/>
          <w:rFonts w:ascii="Verdana" w:hAnsi="Verdana"/>
          <w:i w:val="0"/>
          <w:sz w:val="24"/>
          <w:szCs w:val="24"/>
          <w:lang w:val="bg-BG"/>
        </w:rPr>
        <w:tab/>
      </w:r>
      <w:r w:rsidRPr="00193523">
        <w:rPr>
          <w:rStyle w:val="alcapt13"/>
          <w:rFonts w:ascii="Verdana" w:hAnsi="Verdana"/>
          <w:i w:val="0"/>
          <w:sz w:val="24"/>
          <w:szCs w:val="24"/>
        </w:rPr>
        <w:t>1</w:t>
      </w:r>
      <w:r w:rsidR="005572AD">
        <w:rPr>
          <w:rStyle w:val="alcapt13"/>
          <w:rFonts w:ascii="Verdana" w:hAnsi="Verdana"/>
          <w:i w:val="0"/>
          <w:sz w:val="24"/>
          <w:szCs w:val="24"/>
          <w:lang w:val="bg-BG"/>
        </w:rPr>
        <w:t>6</w:t>
      </w:r>
      <w:r w:rsidRPr="00193523">
        <w:rPr>
          <w:rStyle w:val="alcapt13"/>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подпомагат</w:t>
      </w:r>
      <w:proofErr w:type="gramEnd"/>
      <w:r w:rsidRPr="00193523">
        <w:rPr>
          <w:rStyle w:val="alt2"/>
          <w:rFonts w:ascii="Verdana" w:hAnsi="Verdana"/>
          <w:b w:val="0"/>
          <w:sz w:val="24"/>
          <w:szCs w:val="24"/>
        </w:rPr>
        <w:t xml:space="preserve"> дейността на компетентните органи при извършване на пожарогасителна или аварийно-спасителна дейност вътре и в района на сградата;</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4"/>
          <w:rFonts w:ascii="Verdana" w:hAnsi="Verdana"/>
          <w:i w:val="0"/>
          <w:sz w:val="24"/>
          <w:szCs w:val="24"/>
          <w:lang w:val="bg-BG"/>
        </w:rPr>
        <w:tab/>
      </w:r>
      <w:r>
        <w:rPr>
          <w:rStyle w:val="alcapt14"/>
          <w:rFonts w:ascii="Verdana" w:hAnsi="Verdana"/>
          <w:i w:val="0"/>
          <w:sz w:val="24"/>
          <w:szCs w:val="24"/>
          <w:lang w:val="bg-BG"/>
        </w:rPr>
        <w:tab/>
      </w:r>
      <w:r w:rsidRPr="00193523">
        <w:rPr>
          <w:rStyle w:val="alcapt14"/>
          <w:rFonts w:ascii="Verdana" w:hAnsi="Verdana"/>
          <w:i w:val="0"/>
          <w:sz w:val="24"/>
          <w:szCs w:val="24"/>
        </w:rPr>
        <w:t>1</w:t>
      </w:r>
      <w:r w:rsidR="005572AD">
        <w:rPr>
          <w:rStyle w:val="alcapt14"/>
          <w:rFonts w:ascii="Verdana" w:hAnsi="Verdana"/>
          <w:i w:val="0"/>
          <w:sz w:val="24"/>
          <w:szCs w:val="24"/>
          <w:lang w:val="bg-BG"/>
        </w:rPr>
        <w:t>7</w:t>
      </w:r>
      <w:r w:rsidRPr="00193523">
        <w:rPr>
          <w:rStyle w:val="alcapt14"/>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обезщетят</w:t>
      </w:r>
      <w:proofErr w:type="gramEnd"/>
      <w:r w:rsidRPr="00193523">
        <w:rPr>
          <w:rStyle w:val="alt2"/>
          <w:rFonts w:ascii="Verdana" w:hAnsi="Verdana"/>
          <w:b w:val="0"/>
          <w:sz w:val="24"/>
          <w:szCs w:val="24"/>
        </w:rPr>
        <w:t xml:space="preserve"> вредите, причинени на други обекти в сградата, когато те са резултат от отстраняване на повреди в своя самостоятелен обект или част от него;</w:t>
      </w:r>
    </w:p>
    <w:p w:rsidR="00193523" w:rsidRP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5"/>
          <w:rFonts w:ascii="Verdana" w:hAnsi="Verdana"/>
          <w:i w:val="0"/>
          <w:sz w:val="24"/>
          <w:szCs w:val="24"/>
          <w:lang w:val="bg-BG"/>
        </w:rPr>
        <w:lastRenderedPageBreak/>
        <w:tab/>
      </w:r>
      <w:r>
        <w:rPr>
          <w:rStyle w:val="alcapt15"/>
          <w:rFonts w:ascii="Verdana" w:hAnsi="Verdana"/>
          <w:i w:val="0"/>
          <w:sz w:val="24"/>
          <w:szCs w:val="24"/>
          <w:lang w:val="bg-BG"/>
        </w:rPr>
        <w:tab/>
      </w:r>
      <w:r w:rsidRPr="00193523">
        <w:rPr>
          <w:rStyle w:val="alcapt15"/>
          <w:rFonts w:ascii="Verdana" w:hAnsi="Verdana"/>
          <w:i w:val="0"/>
          <w:sz w:val="24"/>
          <w:szCs w:val="24"/>
        </w:rPr>
        <w:t>1</w:t>
      </w:r>
      <w:r w:rsidR="005572AD">
        <w:rPr>
          <w:rStyle w:val="alcapt15"/>
          <w:rFonts w:ascii="Verdana" w:hAnsi="Verdana"/>
          <w:i w:val="0"/>
          <w:sz w:val="24"/>
          <w:szCs w:val="24"/>
          <w:lang w:val="bg-BG"/>
        </w:rPr>
        <w:t>8</w:t>
      </w:r>
      <w:r w:rsidRPr="00193523">
        <w:rPr>
          <w:rStyle w:val="alcapt15"/>
          <w:rFonts w:ascii="Verdana" w:hAnsi="Verdana"/>
          <w:b w:val="0"/>
          <w:sz w:val="24"/>
          <w:szCs w:val="24"/>
        </w:rPr>
        <w:t>.</w:t>
      </w:r>
      <w:r w:rsidRPr="00193523">
        <w:rPr>
          <w:rStyle w:val="alt2"/>
          <w:rFonts w:ascii="Verdana" w:hAnsi="Verdana"/>
          <w:b w:val="0"/>
          <w:sz w:val="24"/>
          <w:szCs w:val="24"/>
        </w:rPr>
        <w:t xml:space="preserve"> </w:t>
      </w:r>
      <w:proofErr w:type="gramStart"/>
      <w:r w:rsidRPr="00193523">
        <w:rPr>
          <w:rStyle w:val="alt2"/>
          <w:rFonts w:ascii="Verdana" w:hAnsi="Verdana"/>
          <w:b w:val="0"/>
          <w:sz w:val="24"/>
          <w:szCs w:val="24"/>
        </w:rPr>
        <w:t>осъществяват</w:t>
      </w:r>
      <w:proofErr w:type="gramEnd"/>
      <w:r w:rsidRPr="00193523">
        <w:rPr>
          <w:rStyle w:val="alt2"/>
          <w:rFonts w:ascii="Verdana" w:hAnsi="Verdana"/>
          <w:b w:val="0"/>
          <w:sz w:val="24"/>
          <w:szCs w:val="24"/>
        </w:rPr>
        <w:t xml:space="preserve"> използването на общите части на сградата по реда, определен в правилника за вътрешния ред;</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7"/>
          <w:rFonts w:ascii="Verdana" w:hAnsi="Verdana"/>
          <w:i w:val="0"/>
          <w:sz w:val="24"/>
          <w:szCs w:val="24"/>
          <w:lang w:val="bg-BG"/>
        </w:rPr>
        <w:tab/>
      </w:r>
      <w:r>
        <w:rPr>
          <w:rStyle w:val="alcapt17"/>
          <w:rFonts w:ascii="Verdana" w:hAnsi="Verdana"/>
          <w:i w:val="0"/>
          <w:sz w:val="24"/>
          <w:szCs w:val="24"/>
          <w:lang w:val="bg-BG"/>
        </w:rPr>
        <w:tab/>
      </w:r>
      <w:r w:rsidRPr="00193523">
        <w:rPr>
          <w:rStyle w:val="alcapt17"/>
          <w:rFonts w:ascii="Verdana" w:hAnsi="Verdana"/>
          <w:i w:val="0"/>
          <w:sz w:val="24"/>
          <w:szCs w:val="24"/>
        </w:rPr>
        <w:t>1</w:t>
      </w:r>
      <w:r w:rsidR="005572AD">
        <w:rPr>
          <w:rStyle w:val="alcapt17"/>
          <w:rFonts w:ascii="Verdana" w:hAnsi="Verdana"/>
          <w:i w:val="0"/>
          <w:sz w:val="24"/>
          <w:szCs w:val="24"/>
          <w:lang w:val="bg-BG"/>
        </w:rPr>
        <w:t>9</w:t>
      </w:r>
      <w:r w:rsidRPr="00193523">
        <w:rPr>
          <w:rStyle w:val="alcapt17"/>
          <w:rFonts w:ascii="Verdana" w:hAnsi="Verdana"/>
          <w:i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поддържат</w:t>
      </w:r>
      <w:proofErr w:type="gramEnd"/>
      <w:r w:rsidRPr="00193523">
        <w:rPr>
          <w:rStyle w:val="alt2"/>
          <w:rFonts w:ascii="Verdana" w:hAnsi="Verdana"/>
          <w:b w:val="0"/>
          <w:sz w:val="24"/>
          <w:szCs w:val="24"/>
        </w:rPr>
        <w:t xml:space="preserve"> общите части на сградата и своя самостоятелен обект в техническо състояние, отговарящо на основните изисквания на </w:t>
      </w:r>
      <w:hyperlink r:id="rId10" w:anchor="чл169_ал1');" w:history="1">
        <w:r w:rsidRPr="00193523">
          <w:rPr>
            <w:rStyle w:val="af"/>
            <w:rFonts w:ascii="Verdana" w:hAnsi="Verdana"/>
            <w:b w:val="0"/>
            <w:color w:val="auto"/>
            <w:sz w:val="24"/>
            <w:szCs w:val="24"/>
            <w:u w:val="none"/>
          </w:rPr>
          <w:t xml:space="preserve">чл. </w:t>
        </w:r>
        <w:proofErr w:type="gramStart"/>
        <w:r w:rsidRPr="00193523">
          <w:rPr>
            <w:rStyle w:val="af"/>
            <w:rFonts w:ascii="Verdana" w:hAnsi="Verdana"/>
            <w:b w:val="0"/>
            <w:color w:val="auto"/>
            <w:sz w:val="24"/>
            <w:szCs w:val="24"/>
            <w:u w:val="none"/>
          </w:rPr>
          <w:t>169, ал.</w:t>
        </w:r>
        <w:proofErr w:type="gramEnd"/>
        <w:r w:rsidRPr="00193523">
          <w:rPr>
            <w:rStyle w:val="af"/>
            <w:rFonts w:ascii="Verdana" w:hAnsi="Verdana"/>
            <w:b w:val="0"/>
            <w:color w:val="auto"/>
            <w:sz w:val="24"/>
            <w:szCs w:val="24"/>
            <w:u w:val="none"/>
          </w:rPr>
          <w:t xml:space="preserve"> 1</w:t>
        </w:r>
      </w:hyperlink>
      <w:r w:rsidRPr="00193523">
        <w:rPr>
          <w:rStyle w:val="alt2"/>
          <w:rFonts w:ascii="Verdana" w:hAnsi="Verdana"/>
          <w:b w:val="0"/>
          <w:sz w:val="24"/>
          <w:szCs w:val="24"/>
        </w:rPr>
        <w:t xml:space="preserve"> от </w:t>
      </w:r>
      <w:hyperlink r:id="rId11" w:history="1">
        <w:r w:rsidRPr="00193523">
          <w:rPr>
            <w:rStyle w:val="af"/>
            <w:rFonts w:ascii="Verdana" w:hAnsi="Verdana"/>
            <w:b w:val="0"/>
            <w:color w:val="auto"/>
            <w:sz w:val="24"/>
            <w:szCs w:val="24"/>
            <w:u w:val="none"/>
          </w:rPr>
          <w:t>Закона за устройство на територията</w:t>
        </w:r>
      </w:hyperlink>
      <w:r w:rsidRPr="00193523">
        <w:rPr>
          <w:rStyle w:val="alt2"/>
          <w:rFonts w:ascii="Verdana" w:hAnsi="Verdana"/>
          <w:b w:val="0"/>
          <w:sz w:val="24"/>
          <w:szCs w:val="24"/>
        </w:rPr>
        <w:t xml:space="preserve">; </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8"/>
          <w:rFonts w:ascii="Verdana" w:hAnsi="Verdana"/>
          <w:i w:val="0"/>
          <w:sz w:val="24"/>
          <w:szCs w:val="24"/>
          <w:lang w:val="bg-BG"/>
        </w:rPr>
        <w:tab/>
      </w:r>
      <w:r>
        <w:rPr>
          <w:rStyle w:val="alcapt18"/>
          <w:rFonts w:ascii="Verdana" w:hAnsi="Verdana"/>
          <w:i w:val="0"/>
          <w:sz w:val="24"/>
          <w:szCs w:val="24"/>
          <w:lang w:val="bg-BG"/>
        </w:rPr>
        <w:tab/>
      </w:r>
      <w:r w:rsidR="005572AD">
        <w:rPr>
          <w:rStyle w:val="alcapt18"/>
          <w:rFonts w:ascii="Verdana" w:hAnsi="Verdana"/>
          <w:i w:val="0"/>
          <w:sz w:val="24"/>
          <w:szCs w:val="24"/>
          <w:lang w:val="bg-BG"/>
        </w:rPr>
        <w:t>20</w:t>
      </w:r>
      <w:r w:rsidRPr="00193523">
        <w:rPr>
          <w:rStyle w:val="alcapt18"/>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се</w:t>
      </w:r>
      <w:proofErr w:type="gramEnd"/>
      <w:r w:rsidRPr="00193523">
        <w:rPr>
          <w:rStyle w:val="alt2"/>
          <w:rFonts w:ascii="Verdana" w:hAnsi="Verdana"/>
          <w:b w:val="0"/>
          <w:sz w:val="24"/>
          <w:szCs w:val="24"/>
        </w:rPr>
        <w:t xml:space="preserve"> грижат за безопасната експлоатация на всички съоръжения и инсталации в сградата; </w:t>
      </w:r>
    </w:p>
    <w:p w:rsidR="00193523" w:rsidRDefault="00193523" w:rsidP="009253A8">
      <w:pPr>
        <w:tabs>
          <w:tab w:val="left" w:pos="0"/>
          <w:tab w:val="left" w:pos="567"/>
          <w:tab w:val="left" w:pos="993"/>
          <w:tab w:val="left" w:pos="1276"/>
          <w:tab w:val="left" w:pos="1418"/>
        </w:tabs>
        <w:autoSpaceDE w:val="0"/>
        <w:autoSpaceDN w:val="0"/>
        <w:adjustRightInd w:val="0"/>
        <w:jc w:val="both"/>
        <w:rPr>
          <w:rStyle w:val="alt2"/>
          <w:rFonts w:ascii="Verdana" w:hAnsi="Verdana"/>
          <w:b w:val="0"/>
          <w:sz w:val="24"/>
          <w:szCs w:val="24"/>
          <w:lang w:val="bg-BG"/>
        </w:rPr>
      </w:pPr>
      <w:r>
        <w:rPr>
          <w:rStyle w:val="alcapt19"/>
          <w:rFonts w:ascii="Verdana" w:hAnsi="Verdana"/>
          <w:i w:val="0"/>
          <w:sz w:val="24"/>
          <w:szCs w:val="24"/>
          <w:lang w:val="bg-BG"/>
        </w:rPr>
        <w:tab/>
      </w:r>
      <w:r>
        <w:rPr>
          <w:rStyle w:val="alcapt19"/>
          <w:rFonts w:ascii="Verdana" w:hAnsi="Verdana"/>
          <w:i w:val="0"/>
          <w:sz w:val="24"/>
          <w:szCs w:val="24"/>
          <w:lang w:val="bg-BG"/>
        </w:rPr>
        <w:tab/>
      </w:r>
      <w:r w:rsidRPr="00193523">
        <w:rPr>
          <w:rStyle w:val="alcapt19"/>
          <w:rFonts w:ascii="Verdana" w:hAnsi="Verdana"/>
          <w:i w:val="0"/>
          <w:sz w:val="24"/>
          <w:szCs w:val="24"/>
          <w:lang w:val="bg-BG"/>
        </w:rPr>
        <w:t>2</w:t>
      </w:r>
      <w:r w:rsidR="005572AD">
        <w:rPr>
          <w:rStyle w:val="alcapt19"/>
          <w:rFonts w:ascii="Verdana" w:hAnsi="Verdana"/>
          <w:i w:val="0"/>
          <w:sz w:val="24"/>
          <w:szCs w:val="24"/>
          <w:lang w:val="bg-BG"/>
        </w:rPr>
        <w:t>1</w:t>
      </w:r>
      <w:r w:rsidRPr="00193523">
        <w:rPr>
          <w:rStyle w:val="alcapt19"/>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не</w:t>
      </w:r>
      <w:proofErr w:type="gramEnd"/>
      <w:r w:rsidRPr="00193523">
        <w:rPr>
          <w:rStyle w:val="alt2"/>
          <w:rFonts w:ascii="Verdana" w:hAnsi="Verdana"/>
          <w:b w:val="0"/>
          <w:sz w:val="24"/>
          <w:szCs w:val="24"/>
        </w:rPr>
        <w:t xml:space="preserve"> извършват дейности в общите части на сградата, включително и по фасадата, които нарушават тяхната цялост и архитектурен вид, носимоспособността, устойчивостта на строителната конструкция, пожарната безопасност или безопасното ползване на сградата; </w:t>
      </w:r>
    </w:p>
    <w:p w:rsidR="00193523" w:rsidRPr="00193523" w:rsidRDefault="00193523" w:rsidP="009253A8">
      <w:pPr>
        <w:tabs>
          <w:tab w:val="left" w:pos="0"/>
          <w:tab w:val="left" w:pos="567"/>
          <w:tab w:val="left" w:pos="993"/>
          <w:tab w:val="left" w:pos="1276"/>
          <w:tab w:val="left" w:pos="1418"/>
        </w:tabs>
        <w:autoSpaceDE w:val="0"/>
        <w:autoSpaceDN w:val="0"/>
        <w:adjustRightInd w:val="0"/>
        <w:jc w:val="both"/>
        <w:rPr>
          <w:rFonts w:ascii="Verdana" w:hAnsi="Verdana"/>
          <w:b w:val="0"/>
          <w:sz w:val="24"/>
          <w:szCs w:val="24"/>
          <w:lang w:val="en-US"/>
        </w:rPr>
      </w:pPr>
      <w:r>
        <w:rPr>
          <w:rStyle w:val="alcapt20"/>
          <w:rFonts w:ascii="Verdana" w:hAnsi="Verdana"/>
          <w:i w:val="0"/>
          <w:sz w:val="24"/>
          <w:szCs w:val="24"/>
          <w:lang w:val="bg-BG"/>
        </w:rPr>
        <w:tab/>
      </w:r>
      <w:r>
        <w:rPr>
          <w:rStyle w:val="alcapt20"/>
          <w:rFonts w:ascii="Verdana" w:hAnsi="Verdana"/>
          <w:i w:val="0"/>
          <w:sz w:val="24"/>
          <w:szCs w:val="24"/>
          <w:lang w:val="bg-BG"/>
        </w:rPr>
        <w:tab/>
      </w:r>
      <w:r w:rsidRPr="00193523">
        <w:rPr>
          <w:rStyle w:val="alcapt20"/>
          <w:rFonts w:ascii="Verdana" w:hAnsi="Verdana"/>
          <w:i w:val="0"/>
          <w:sz w:val="24"/>
          <w:szCs w:val="24"/>
        </w:rPr>
        <w:t>2</w:t>
      </w:r>
      <w:r w:rsidR="005572AD">
        <w:rPr>
          <w:rStyle w:val="alcapt20"/>
          <w:rFonts w:ascii="Verdana" w:hAnsi="Verdana"/>
          <w:i w:val="0"/>
          <w:sz w:val="24"/>
          <w:szCs w:val="24"/>
          <w:lang w:val="bg-BG"/>
        </w:rPr>
        <w:t>2</w:t>
      </w:r>
      <w:r w:rsidRPr="00193523">
        <w:rPr>
          <w:rStyle w:val="alcapt20"/>
          <w:rFonts w:ascii="Verdana" w:hAnsi="Verdana"/>
          <w:b w:val="0"/>
          <w:sz w:val="24"/>
          <w:szCs w:val="24"/>
        </w:rPr>
        <w:t>.</w:t>
      </w:r>
      <w:r w:rsidRPr="00193523">
        <w:rPr>
          <w:rStyle w:val="cnglog"/>
          <w:rFonts w:ascii="Verdana" w:hAnsi="Verdana"/>
          <w:b w:val="0"/>
          <w:sz w:val="24"/>
          <w:szCs w:val="24"/>
        </w:rPr>
        <w:t xml:space="preserve"> </w:t>
      </w:r>
      <w:proofErr w:type="gramStart"/>
      <w:r w:rsidRPr="00193523">
        <w:rPr>
          <w:rStyle w:val="alt2"/>
          <w:rFonts w:ascii="Verdana" w:hAnsi="Verdana"/>
          <w:b w:val="0"/>
          <w:sz w:val="24"/>
          <w:szCs w:val="24"/>
        </w:rPr>
        <w:t>изпълняват</w:t>
      </w:r>
      <w:proofErr w:type="gramEnd"/>
      <w:r w:rsidRPr="00193523">
        <w:rPr>
          <w:rStyle w:val="alt2"/>
          <w:rFonts w:ascii="Verdana" w:hAnsi="Verdana"/>
          <w:b w:val="0"/>
          <w:sz w:val="24"/>
          <w:szCs w:val="24"/>
        </w:rPr>
        <w:t xml:space="preserve"> и други задължения, предвидени в правилника за вътрешния ред.</w:t>
      </w:r>
    </w:p>
    <w:p w:rsidR="009253A8" w:rsidRPr="00850D31" w:rsidRDefault="009253A8" w:rsidP="009253A8">
      <w:pPr>
        <w:jc w:val="both"/>
        <w:rPr>
          <w:rFonts w:ascii="Verdana" w:hAnsi="Verdana"/>
          <w:b w:val="0"/>
          <w:sz w:val="24"/>
          <w:szCs w:val="24"/>
          <w:lang w:val="ru-RU"/>
        </w:rPr>
      </w:pPr>
      <w:r w:rsidRPr="00850D31">
        <w:rPr>
          <w:rFonts w:ascii="Verdana" w:hAnsi="Verdana"/>
          <w:b w:val="0"/>
          <w:sz w:val="24"/>
          <w:szCs w:val="24"/>
          <w:lang w:val="ru-RU"/>
        </w:rPr>
        <w:tab/>
      </w:r>
      <w:r>
        <w:rPr>
          <w:rFonts w:ascii="Verdana" w:hAnsi="Verdana"/>
          <w:b w:val="0"/>
          <w:sz w:val="24"/>
          <w:szCs w:val="24"/>
          <w:lang w:val="ru-RU"/>
        </w:rPr>
        <w:t xml:space="preserve">   </w:t>
      </w:r>
      <w:r w:rsidRPr="00850D31">
        <w:rPr>
          <w:rFonts w:ascii="Verdana" w:hAnsi="Verdana"/>
          <w:sz w:val="24"/>
          <w:szCs w:val="24"/>
          <w:lang w:val="ru-RU"/>
        </w:rPr>
        <w:t>(5)</w:t>
      </w:r>
      <w:r w:rsidRPr="00850D31">
        <w:rPr>
          <w:rFonts w:ascii="Verdana" w:hAnsi="Verdana"/>
          <w:b w:val="0"/>
          <w:sz w:val="24"/>
          <w:szCs w:val="24"/>
          <w:lang w:val="ru-RU"/>
        </w:rPr>
        <w:t xml:space="preserve"> Кметът на общината оказва съдействие на етажните собствености и техните управителни органи при условията и по </w:t>
      </w:r>
      <w:proofErr w:type="gramStart"/>
      <w:r w:rsidRPr="00850D31">
        <w:rPr>
          <w:rFonts w:ascii="Verdana" w:hAnsi="Verdana"/>
          <w:b w:val="0"/>
          <w:sz w:val="24"/>
          <w:szCs w:val="24"/>
          <w:lang w:val="ru-RU"/>
        </w:rPr>
        <w:t>реда на</w:t>
      </w:r>
      <w:proofErr w:type="gramEnd"/>
      <w:r w:rsidRPr="00850D31">
        <w:rPr>
          <w:rFonts w:ascii="Verdana" w:hAnsi="Verdana"/>
          <w:b w:val="0"/>
          <w:sz w:val="24"/>
          <w:szCs w:val="24"/>
          <w:lang w:val="ru-RU"/>
        </w:rPr>
        <w:t xml:space="preserve"> Закона за управление на етажната собственост /ЗУЕС/.</w:t>
      </w:r>
    </w:p>
    <w:p w:rsidR="009253A8" w:rsidRDefault="009253A8" w:rsidP="009017CA">
      <w:pPr>
        <w:jc w:val="center"/>
        <w:rPr>
          <w:rFonts w:ascii="Verdana" w:hAnsi="Verdana" w:cs="Tahoma"/>
          <w:color w:val="000000"/>
          <w:sz w:val="24"/>
          <w:szCs w:val="24"/>
          <w:lang w:val="bg-BG"/>
        </w:rPr>
      </w:pPr>
    </w:p>
    <w:p w:rsidR="00FC1A2C" w:rsidRPr="00D25159" w:rsidRDefault="00FC1A2C" w:rsidP="009017CA">
      <w:pPr>
        <w:jc w:val="center"/>
        <w:rPr>
          <w:rFonts w:ascii="Verdana" w:hAnsi="Verdana" w:cs="Tahoma"/>
          <w:color w:val="000000"/>
          <w:sz w:val="24"/>
          <w:szCs w:val="24"/>
          <w:lang w:val="bg-BG"/>
        </w:rPr>
      </w:pPr>
      <w:r w:rsidRPr="00D25159">
        <w:rPr>
          <w:rFonts w:ascii="Verdana" w:hAnsi="Verdana" w:cs="Tahoma"/>
          <w:color w:val="000000"/>
          <w:sz w:val="24"/>
          <w:szCs w:val="24"/>
          <w:lang w:val="bg-BG"/>
        </w:rPr>
        <w:t>Г</w:t>
      </w:r>
      <w:r w:rsidR="009017CA" w:rsidRPr="00D25159">
        <w:rPr>
          <w:rFonts w:ascii="Verdana" w:hAnsi="Verdana" w:cs="Tahoma"/>
          <w:color w:val="000000"/>
          <w:sz w:val="24"/>
          <w:szCs w:val="24"/>
          <w:lang w:val="bg-BG"/>
        </w:rPr>
        <w:t xml:space="preserve">ЛАВА </w:t>
      </w:r>
      <w:r w:rsidR="009253A8">
        <w:rPr>
          <w:rFonts w:ascii="Verdana" w:hAnsi="Verdana" w:cs="Tahoma"/>
          <w:color w:val="000000"/>
          <w:sz w:val="24"/>
          <w:szCs w:val="24"/>
          <w:lang w:val="bg-BG"/>
        </w:rPr>
        <w:t>ДЕВЕТА</w:t>
      </w:r>
    </w:p>
    <w:p w:rsidR="00FC1A2C" w:rsidRPr="00D25159" w:rsidRDefault="00FC1A2C" w:rsidP="00D33D44">
      <w:pPr>
        <w:pBdr>
          <w:bottom w:val="thinThickSmallGap" w:sz="24" w:space="1" w:color="auto"/>
        </w:pBdr>
        <w:jc w:val="center"/>
        <w:rPr>
          <w:rFonts w:ascii="Verdana" w:hAnsi="Verdana" w:cs="Tahoma"/>
          <w:color w:val="000000"/>
          <w:sz w:val="24"/>
          <w:szCs w:val="24"/>
          <w:lang w:val="bg-BG"/>
        </w:rPr>
      </w:pPr>
      <w:r w:rsidRPr="00D25159">
        <w:rPr>
          <w:rFonts w:ascii="Verdana" w:hAnsi="Verdana" w:cs="Tahoma"/>
          <w:color w:val="000000"/>
          <w:sz w:val="24"/>
          <w:szCs w:val="24"/>
          <w:lang w:val="bg-BG"/>
        </w:rPr>
        <w:t>Административно-наказателна отговорност</w:t>
      </w:r>
    </w:p>
    <w:p w:rsidR="00FC1A2C" w:rsidRPr="00D25159" w:rsidRDefault="00FC1A2C" w:rsidP="00FC1A2C">
      <w:pPr>
        <w:jc w:val="both"/>
        <w:rPr>
          <w:rFonts w:ascii="Verdana" w:hAnsi="Verdana" w:cs="Tahoma"/>
          <w:b w:val="0"/>
          <w:color w:val="000000"/>
          <w:sz w:val="24"/>
          <w:szCs w:val="24"/>
          <w:lang w:val="bg-BG"/>
        </w:rPr>
      </w:pPr>
    </w:p>
    <w:p w:rsidR="00FC1A2C" w:rsidRPr="00D25159" w:rsidRDefault="00773A10" w:rsidP="00FC1A2C">
      <w:pPr>
        <w:jc w:val="both"/>
        <w:rPr>
          <w:rFonts w:ascii="Verdana" w:hAnsi="Verdana" w:cs="Tahoma"/>
          <w:b w:val="0"/>
          <w:color w:val="000000"/>
          <w:sz w:val="24"/>
          <w:szCs w:val="24"/>
          <w:lang w:val="bg-BG"/>
        </w:rPr>
      </w:pPr>
      <w:r w:rsidRPr="00D25159">
        <w:rPr>
          <w:rFonts w:ascii="Verdana" w:hAnsi="Verdana" w:cs="Tahoma"/>
          <w:color w:val="000000"/>
          <w:sz w:val="24"/>
          <w:szCs w:val="24"/>
          <w:lang w:val="bg-BG"/>
        </w:rPr>
        <w:t>Чл.</w:t>
      </w:r>
      <w:r w:rsidR="00476614">
        <w:rPr>
          <w:rFonts w:ascii="Verdana" w:hAnsi="Verdana" w:cs="Tahoma"/>
          <w:color w:val="000000"/>
          <w:sz w:val="24"/>
          <w:szCs w:val="24"/>
          <w:lang w:val="bg-BG"/>
        </w:rPr>
        <w:t>6</w:t>
      </w:r>
      <w:r w:rsidR="00E720D6">
        <w:rPr>
          <w:rFonts w:ascii="Verdana" w:hAnsi="Verdana" w:cs="Tahoma"/>
          <w:color w:val="000000"/>
          <w:sz w:val="24"/>
          <w:szCs w:val="24"/>
          <w:lang w:val="bg-BG"/>
        </w:rPr>
        <w:t>8</w:t>
      </w:r>
      <w:r w:rsidR="00FC1A2C" w:rsidRPr="00D25159">
        <w:rPr>
          <w:rFonts w:ascii="Verdana" w:hAnsi="Verdana" w:cs="Tahoma"/>
          <w:color w:val="000000"/>
          <w:sz w:val="24"/>
          <w:szCs w:val="24"/>
          <w:lang w:val="bg-BG"/>
        </w:rPr>
        <w:t>.</w:t>
      </w:r>
      <w:r w:rsidR="00E37DF1" w:rsidRPr="00D25159">
        <w:rPr>
          <w:rFonts w:ascii="Verdana" w:hAnsi="Verdana" w:cs="Tahoma"/>
          <w:color w:val="000000"/>
          <w:sz w:val="24"/>
          <w:szCs w:val="24"/>
          <w:lang w:val="bg-BG"/>
        </w:rPr>
        <w:t xml:space="preserve"> (</w:t>
      </w:r>
      <w:r w:rsidR="00FC1A2C" w:rsidRPr="00D25159">
        <w:rPr>
          <w:rFonts w:ascii="Verdana" w:hAnsi="Verdana" w:cs="Tahoma"/>
          <w:color w:val="000000"/>
          <w:sz w:val="24"/>
          <w:szCs w:val="24"/>
          <w:lang w:val="bg-BG"/>
        </w:rPr>
        <w:t>1</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 xml:space="preserve"> </w:t>
      </w:r>
      <w:r w:rsidR="00FC1A2C" w:rsidRPr="00D25159">
        <w:rPr>
          <w:rFonts w:ascii="Verdana" w:hAnsi="Verdana" w:cs="Tahoma"/>
          <w:b w:val="0"/>
          <w:color w:val="000000"/>
          <w:sz w:val="24"/>
          <w:szCs w:val="24"/>
          <w:lang w:val="bg-BG"/>
        </w:rPr>
        <w:t>Контролът по изпълнението на настоящата Наредба се осъществява от Кмета на</w:t>
      </w:r>
      <w:r w:rsidR="002211EC" w:rsidRPr="00D25159">
        <w:rPr>
          <w:rFonts w:ascii="Verdana" w:hAnsi="Verdana" w:cs="Tahoma"/>
          <w:b w:val="0"/>
          <w:color w:val="000000"/>
          <w:sz w:val="24"/>
          <w:szCs w:val="24"/>
          <w:lang w:val="bg-BG"/>
        </w:rPr>
        <w:t xml:space="preserve"> Общината</w:t>
      </w:r>
      <w:r w:rsidR="002734F6">
        <w:rPr>
          <w:rFonts w:ascii="Verdana" w:hAnsi="Verdana" w:cs="Tahoma"/>
          <w:b w:val="0"/>
          <w:color w:val="000000"/>
          <w:sz w:val="24"/>
          <w:szCs w:val="24"/>
          <w:lang w:val="bg-BG"/>
        </w:rPr>
        <w:t xml:space="preserve"> и</w:t>
      </w:r>
      <w:r w:rsidR="002211EC" w:rsidRPr="00D25159">
        <w:rPr>
          <w:rFonts w:ascii="Verdana" w:hAnsi="Verdana" w:cs="Tahoma"/>
          <w:b w:val="0"/>
          <w:color w:val="000000"/>
          <w:sz w:val="24"/>
          <w:szCs w:val="24"/>
          <w:lang w:val="bg-BG"/>
        </w:rPr>
        <w:t xml:space="preserve"> Началника на</w:t>
      </w:r>
      <w:r w:rsidR="006B5122">
        <w:rPr>
          <w:rFonts w:ascii="Verdana" w:hAnsi="Verdana" w:cs="Tahoma"/>
          <w:b w:val="0"/>
          <w:color w:val="000000"/>
          <w:sz w:val="24"/>
          <w:szCs w:val="24"/>
          <w:lang w:val="bg-BG"/>
        </w:rPr>
        <w:t xml:space="preserve"> РУП Елин Пелин</w:t>
      </w:r>
      <w:r w:rsidR="005572AD">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 xml:space="preserve"> </w:t>
      </w:r>
    </w:p>
    <w:p w:rsidR="00FC1A2C" w:rsidRPr="00D25159" w:rsidRDefault="00773A10" w:rsidP="00FC1A2C">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9A453C"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2</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Установяването на нарушенията, издаването, обжалването и изпълнението на наказателните постановления</w:t>
      </w:r>
      <w:r w:rsidR="00011745" w:rsidRPr="00D25159">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 xml:space="preserve"> се извършва по реда на Закона за админист</w:t>
      </w:r>
      <w:r w:rsidR="005572AD">
        <w:rPr>
          <w:rFonts w:ascii="Verdana" w:hAnsi="Verdana" w:cs="Tahoma"/>
          <w:b w:val="0"/>
          <w:color w:val="000000"/>
          <w:sz w:val="24"/>
          <w:szCs w:val="24"/>
          <w:lang w:val="bg-BG"/>
        </w:rPr>
        <w:t>ративните нарушения и наказания;</w:t>
      </w:r>
    </w:p>
    <w:p w:rsidR="00FC1A2C" w:rsidRPr="00D25159" w:rsidRDefault="00773A10" w:rsidP="002B15BE">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Pr="00D25159">
        <w:rPr>
          <w:rFonts w:ascii="Verdana" w:hAnsi="Verdana" w:cs="Tahoma"/>
          <w:color w:val="000000"/>
          <w:sz w:val="24"/>
          <w:szCs w:val="24"/>
          <w:lang w:val="ru-RU"/>
        </w:rPr>
        <w:t xml:space="preserve"> </w:t>
      </w:r>
      <w:r w:rsidR="009A453C"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3</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Актовете за установяване на административните нарушения се съставят от длъжностни лица на Община </w:t>
      </w:r>
      <w:r w:rsidR="006B5122">
        <w:rPr>
          <w:rFonts w:ascii="Verdana" w:hAnsi="Verdana" w:cs="Tahoma"/>
          <w:b w:val="0"/>
          <w:color w:val="000000"/>
          <w:sz w:val="24"/>
          <w:szCs w:val="24"/>
          <w:lang w:val="bg-BG"/>
        </w:rPr>
        <w:t>Горна Малина и</w:t>
      </w:r>
      <w:r w:rsidR="002211EC" w:rsidRPr="00D25159">
        <w:rPr>
          <w:rFonts w:ascii="Verdana" w:hAnsi="Verdana" w:cs="Tahoma"/>
          <w:b w:val="0"/>
          <w:color w:val="000000"/>
          <w:sz w:val="24"/>
          <w:szCs w:val="24"/>
          <w:lang w:val="bg-BG"/>
        </w:rPr>
        <w:t xml:space="preserve"> </w:t>
      </w:r>
      <w:r w:rsidR="006B5122">
        <w:rPr>
          <w:rFonts w:ascii="Verdana" w:hAnsi="Verdana" w:cs="Tahoma"/>
          <w:b w:val="0"/>
          <w:color w:val="000000"/>
          <w:sz w:val="24"/>
          <w:szCs w:val="24"/>
          <w:lang w:val="bg-BG"/>
        </w:rPr>
        <w:t>РУП Елин Пелин</w:t>
      </w:r>
      <w:r w:rsidR="002B15BE" w:rsidRPr="00D25159">
        <w:rPr>
          <w:rFonts w:ascii="Verdana" w:hAnsi="Verdana" w:cs="Tahoma"/>
          <w:b w:val="0"/>
          <w:color w:val="000000"/>
          <w:sz w:val="24"/>
          <w:szCs w:val="24"/>
          <w:lang w:val="bg-BG"/>
        </w:rPr>
        <w:t xml:space="preserve">. </w:t>
      </w:r>
      <w:r w:rsidR="00FC1A2C" w:rsidRPr="00D25159">
        <w:rPr>
          <w:rFonts w:ascii="Verdana" w:hAnsi="Verdana" w:cs="Tahoma"/>
          <w:b w:val="0"/>
          <w:color w:val="000000"/>
          <w:sz w:val="24"/>
          <w:szCs w:val="24"/>
          <w:lang w:val="bg-BG"/>
        </w:rPr>
        <w:t>Наказателните постановления се издават от Кмета на Общината или упълн</w:t>
      </w:r>
      <w:r w:rsidR="005572AD">
        <w:rPr>
          <w:rFonts w:ascii="Verdana" w:hAnsi="Verdana" w:cs="Tahoma"/>
          <w:b w:val="0"/>
          <w:color w:val="000000"/>
          <w:sz w:val="24"/>
          <w:szCs w:val="24"/>
          <w:lang w:val="bg-BG"/>
        </w:rPr>
        <w:t>омощено от него длъжностно лице;</w:t>
      </w:r>
    </w:p>
    <w:p w:rsidR="00FC1A2C" w:rsidRPr="00D25159" w:rsidRDefault="00C93A76" w:rsidP="00C93A76">
      <w:pPr>
        <w:tabs>
          <w:tab w:val="left" w:pos="1134"/>
        </w:tabs>
        <w:jc w:val="both"/>
        <w:rPr>
          <w:rFonts w:ascii="Verdana" w:hAnsi="Verdana" w:cs="Tahoma"/>
          <w:b w:val="0"/>
          <w:color w:val="000000"/>
          <w:sz w:val="24"/>
          <w:szCs w:val="24"/>
          <w:lang w:val="bg-BG"/>
        </w:rPr>
      </w:pPr>
      <w:r w:rsidRPr="00D25159">
        <w:rPr>
          <w:rFonts w:ascii="Verdana" w:hAnsi="Verdana" w:cs="Tahoma"/>
          <w:b w:val="0"/>
          <w:color w:val="000000"/>
          <w:sz w:val="24"/>
          <w:szCs w:val="24"/>
          <w:lang w:val="bg-BG"/>
        </w:rPr>
        <w:t xml:space="preserve">            </w:t>
      </w:r>
      <w:r w:rsidR="00E37DF1" w:rsidRPr="00D25159">
        <w:rPr>
          <w:rFonts w:ascii="Verdana" w:hAnsi="Verdana" w:cs="Tahoma"/>
          <w:color w:val="000000"/>
          <w:sz w:val="24"/>
          <w:szCs w:val="24"/>
          <w:lang w:val="bg-BG"/>
        </w:rPr>
        <w:t>(</w:t>
      </w:r>
      <w:r w:rsidR="00FC36FB" w:rsidRPr="00D25159">
        <w:rPr>
          <w:rFonts w:ascii="Verdana" w:hAnsi="Verdana" w:cs="Tahoma"/>
          <w:color w:val="000000"/>
          <w:sz w:val="24"/>
          <w:szCs w:val="24"/>
          <w:lang w:val="bg-BG"/>
        </w:rPr>
        <w:t>4</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Длъжностните лица по ал.</w:t>
      </w:r>
      <w:r w:rsidR="00353941" w:rsidRPr="00D25159">
        <w:rPr>
          <w:rFonts w:ascii="Verdana" w:hAnsi="Verdana" w:cs="Tahoma"/>
          <w:b w:val="0"/>
          <w:color w:val="000000"/>
          <w:sz w:val="24"/>
          <w:szCs w:val="24"/>
          <w:lang w:val="bg-BG"/>
        </w:rPr>
        <w:t xml:space="preserve"> </w:t>
      </w:r>
      <w:r w:rsidR="00FC1A2C" w:rsidRPr="00D25159">
        <w:rPr>
          <w:rFonts w:ascii="Verdana" w:hAnsi="Verdana" w:cs="Tahoma"/>
          <w:b w:val="0"/>
          <w:color w:val="000000"/>
          <w:sz w:val="24"/>
          <w:szCs w:val="24"/>
          <w:lang w:val="bg-BG"/>
        </w:rPr>
        <w:t>3 са длъжни да съставят актове на нарушителите за вс</w:t>
      </w:r>
      <w:r w:rsidR="005572AD">
        <w:rPr>
          <w:rFonts w:ascii="Verdana" w:hAnsi="Verdana" w:cs="Tahoma"/>
          <w:b w:val="0"/>
          <w:color w:val="000000"/>
          <w:sz w:val="24"/>
          <w:szCs w:val="24"/>
          <w:lang w:val="bg-BG"/>
        </w:rPr>
        <w:t>яко установено от тях нарушение;</w:t>
      </w:r>
    </w:p>
    <w:p w:rsidR="00FC1A2C" w:rsidRDefault="00C93A76" w:rsidP="00773A10">
      <w:pPr>
        <w:tabs>
          <w:tab w:val="left" w:pos="851"/>
        </w:tabs>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 xml:space="preserve"> </w:t>
      </w:r>
      <w:r w:rsidR="009A453C" w:rsidRPr="00D25159">
        <w:rPr>
          <w:rFonts w:ascii="Verdana" w:hAnsi="Verdana" w:cs="Tahoma"/>
          <w:color w:val="000000"/>
          <w:sz w:val="24"/>
          <w:szCs w:val="24"/>
          <w:lang w:val="bg-BG"/>
        </w:rPr>
        <w:t xml:space="preserve">  </w:t>
      </w:r>
      <w:r w:rsidR="00E37DF1" w:rsidRPr="002734F6">
        <w:rPr>
          <w:rFonts w:ascii="Verdana" w:hAnsi="Verdana" w:cs="Tahoma"/>
          <w:color w:val="000000"/>
          <w:sz w:val="24"/>
          <w:szCs w:val="24"/>
          <w:lang w:val="bg-BG"/>
        </w:rPr>
        <w:t>(</w:t>
      </w:r>
      <w:r w:rsidR="00FC36FB" w:rsidRPr="002734F6">
        <w:rPr>
          <w:rFonts w:ascii="Verdana" w:hAnsi="Verdana" w:cs="Tahoma"/>
          <w:color w:val="000000"/>
          <w:sz w:val="24"/>
          <w:szCs w:val="24"/>
          <w:lang w:val="bg-BG"/>
        </w:rPr>
        <w:t>5</w:t>
      </w:r>
      <w:r w:rsidR="00E37DF1" w:rsidRPr="002734F6">
        <w:rPr>
          <w:rFonts w:ascii="Verdana" w:hAnsi="Verdana" w:cs="Tahoma"/>
          <w:color w:val="000000"/>
          <w:sz w:val="24"/>
          <w:szCs w:val="24"/>
          <w:lang w:val="bg-BG"/>
        </w:rPr>
        <w:t>)</w:t>
      </w:r>
      <w:r w:rsidRPr="002734F6">
        <w:rPr>
          <w:rFonts w:ascii="Verdana" w:hAnsi="Verdana" w:cs="Tahoma"/>
          <w:b w:val="0"/>
          <w:color w:val="000000"/>
          <w:sz w:val="24"/>
          <w:szCs w:val="24"/>
          <w:lang w:val="bg-BG"/>
        </w:rPr>
        <w:t xml:space="preserve"> </w:t>
      </w:r>
      <w:r w:rsidR="00FC1A2C" w:rsidRPr="002734F6">
        <w:rPr>
          <w:rFonts w:ascii="Verdana" w:hAnsi="Verdana" w:cs="Tahoma"/>
          <w:b w:val="0"/>
          <w:color w:val="000000"/>
          <w:sz w:val="24"/>
          <w:szCs w:val="24"/>
          <w:lang w:val="bg-BG"/>
        </w:rPr>
        <w:t>Съставените актове и издадените наказателни постановления по тази наредба се вписват в специален регистър от длъжностно лице, определено със заповед на Кмета на Общината.</w:t>
      </w:r>
      <w:r w:rsidR="00FC1A2C" w:rsidRPr="00D25159">
        <w:rPr>
          <w:rFonts w:ascii="Verdana" w:hAnsi="Verdana" w:cs="Tahoma"/>
          <w:b w:val="0"/>
          <w:color w:val="000000"/>
          <w:sz w:val="24"/>
          <w:szCs w:val="24"/>
          <w:lang w:val="bg-BG"/>
        </w:rPr>
        <w:t xml:space="preserve"> </w:t>
      </w:r>
    </w:p>
    <w:p w:rsidR="00BD0B67" w:rsidRDefault="00476614" w:rsidP="00476614">
      <w:pPr>
        <w:tabs>
          <w:tab w:val="left" w:pos="851"/>
        </w:tabs>
        <w:jc w:val="both"/>
        <w:rPr>
          <w:rFonts w:ascii="Verdana" w:hAnsi="Verdana"/>
          <w:b w:val="0"/>
          <w:sz w:val="24"/>
          <w:szCs w:val="24"/>
          <w:lang w:val="ru-RU"/>
        </w:rPr>
      </w:pPr>
      <w:r>
        <w:rPr>
          <w:rStyle w:val="ac"/>
          <w:rFonts w:ascii="Verdana" w:hAnsi="Verdana"/>
          <w:b/>
          <w:sz w:val="24"/>
          <w:szCs w:val="24"/>
          <w:lang w:val="ru-RU"/>
        </w:rPr>
        <w:t>Чл.</w:t>
      </w:r>
      <w:r w:rsidR="00E720D6">
        <w:rPr>
          <w:rStyle w:val="ac"/>
          <w:rFonts w:ascii="Verdana" w:hAnsi="Verdana"/>
          <w:b/>
          <w:sz w:val="24"/>
          <w:szCs w:val="24"/>
          <w:lang w:val="ru-RU"/>
        </w:rPr>
        <w:t>69</w:t>
      </w:r>
      <w:r w:rsidR="008F2581" w:rsidRPr="008F2581">
        <w:rPr>
          <w:rStyle w:val="ac"/>
          <w:rFonts w:ascii="Verdana" w:hAnsi="Verdana"/>
          <w:b/>
          <w:sz w:val="24"/>
          <w:szCs w:val="24"/>
          <w:lang w:val="ru-RU"/>
        </w:rPr>
        <w:t>.</w:t>
      </w:r>
      <w:r w:rsidR="008F2581" w:rsidRPr="008F2581">
        <w:rPr>
          <w:rFonts w:ascii="Verdana" w:hAnsi="Verdana"/>
          <w:b w:val="0"/>
          <w:sz w:val="24"/>
          <w:szCs w:val="24"/>
          <w:lang w:val="ru-RU"/>
        </w:rPr>
        <w:t xml:space="preserve"> Писмените жалби на граждани, позоваващи се на нарушения на обществения </w:t>
      </w:r>
      <w:proofErr w:type="gramStart"/>
      <w:r w:rsidR="008F2581" w:rsidRPr="008F2581">
        <w:rPr>
          <w:rFonts w:ascii="Verdana" w:hAnsi="Verdana"/>
          <w:b w:val="0"/>
          <w:sz w:val="24"/>
          <w:szCs w:val="24"/>
          <w:lang w:val="ru-RU"/>
        </w:rPr>
        <w:t>ред</w:t>
      </w:r>
      <w:proofErr w:type="gramEnd"/>
      <w:r w:rsidR="008F2581" w:rsidRPr="008F2581">
        <w:rPr>
          <w:rFonts w:ascii="Verdana" w:hAnsi="Verdana"/>
          <w:b w:val="0"/>
          <w:sz w:val="24"/>
          <w:szCs w:val="24"/>
          <w:lang w:val="ru-RU"/>
        </w:rPr>
        <w:t xml:space="preserve"> и спокойствие от обекти с ненормирано работно време са законен повод за пълна проверка. Ако последната не установи отклонения от установените норми и съответният обект е надлежно регистриран, то жалбата се признава за неоснователна с мотивирано писмено решение до жалбоподателите.</w:t>
      </w:r>
    </w:p>
    <w:p w:rsidR="00BD0B67" w:rsidRDefault="008F2581" w:rsidP="00476614">
      <w:pPr>
        <w:tabs>
          <w:tab w:val="left" w:pos="851"/>
        </w:tabs>
        <w:jc w:val="both"/>
        <w:rPr>
          <w:rFonts w:ascii="Verdana" w:hAnsi="Verdana"/>
          <w:b w:val="0"/>
          <w:sz w:val="24"/>
          <w:szCs w:val="24"/>
          <w:lang w:val="ru-RU"/>
        </w:rPr>
      </w:pPr>
      <w:r w:rsidRPr="008F2581">
        <w:rPr>
          <w:rStyle w:val="ac"/>
          <w:rFonts w:ascii="Verdana" w:hAnsi="Verdana"/>
          <w:b/>
          <w:sz w:val="24"/>
          <w:szCs w:val="24"/>
          <w:lang w:val="ru-RU"/>
        </w:rPr>
        <w:t>Чл.</w:t>
      </w:r>
      <w:r w:rsidR="00476614">
        <w:rPr>
          <w:rStyle w:val="ac"/>
          <w:rFonts w:ascii="Verdana" w:hAnsi="Verdana"/>
          <w:b/>
          <w:sz w:val="24"/>
          <w:szCs w:val="24"/>
          <w:lang w:val="ru-RU"/>
        </w:rPr>
        <w:t>7</w:t>
      </w:r>
      <w:r w:rsidR="00E720D6">
        <w:rPr>
          <w:rStyle w:val="ac"/>
          <w:rFonts w:ascii="Verdana" w:hAnsi="Verdana"/>
          <w:b/>
          <w:sz w:val="24"/>
          <w:szCs w:val="24"/>
          <w:lang w:val="ru-RU"/>
        </w:rPr>
        <w:t>0</w:t>
      </w:r>
      <w:r w:rsidRPr="008F2581">
        <w:rPr>
          <w:rStyle w:val="ac"/>
          <w:rFonts w:ascii="Verdana" w:hAnsi="Verdana"/>
          <w:b/>
          <w:sz w:val="24"/>
          <w:szCs w:val="24"/>
          <w:lang w:val="ru-RU"/>
        </w:rPr>
        <w:t>.</w:t>
      </w:r>
      <w:r w:rsidRPr="008F2581">
        <w:rPr>
          <w:rFonts w:ascii="Verdana" w:hAnsi="Verdana"/>
          <w:b w:val="0"/>
          <w:sz w:val="24"/>
          <w:szCs w:val="24"/>
          <w:lang w:val="ru-RU"/>
        </w:rPr>
        <w:t xml:space="preserve"> Установяването на нарушенията, издаването, обжалването и изпълнението на наказателното постановление става по </w:t>
      </w:r>
      <w:proofErr w:type="gramStart"/>
      <w:r w:rsidRPr="008F2581">
        <w:rPr>
          <w:rFonts w:ascii="Verdana" w:hAnsi="Verdana"/>
          <w:b w:val="0"/>
          <w:sz w:val="24"/>
          <w:szCs w:val="24"/>
          <w:lang w:val="ru-RU"/>
        </w:rPr>
        <w:t>реда на</w:t>
      </w:r>
      <w:proofErr w:type="gramEnd"/>
      <w:r w:rsidRPr="008F2581">
        <w:rPr>
          <w:rFonts w:ascii="Verdana" w:hAnsi="Verdana"/>
          <w:b w:val="0"/>
          <w:sz w:val="24"/>
          <w:szCs w:val="24"/>
          <w:lang w:val="ru-RU"/>
        </w:rPr>
        <w:t xml:space="preserve"> Закона за административните нарушения и наказания.</w:t>
      </w:r>
    </w:p>
    <w:p w:rsidR="00C93A76" w:rsidRDefault="008F2581" w:rsidP="00476614">
      <w:pPr>
        <w:tabs>
          <w:tab w:val="left" w:pos="851"/>
        </w:tabs>
        <w:jc w:val="both"/>
        <w:rPr>
          <w:rFonts w:ascii="Verdana" w:hAnsi="Verdana" w:cs="Tahoma"/>
          <w:b w:val="0"/>
          <w:color w:val="000000"/>
          <w:sz w:val="24"/>
          <w:szCs w:val="24"/>
          <w:lang w:val="bg-BG"/>
        </w:rPr>
      </w:pPr>
      <w:r w:rsidRPr="008F2581">
        <w:rPr>
          <w:rStyle w:val="ac"/>
          <w:rFonts w:ascii="Verdana" w:hAnsi="Verdana"/>
          <w:b/>
          <w:sz w:val="24"/>
          <w:szCs w:val="24"/>
          <w:lang w:val="ru-RU"/>
        </w:rPr>
        <w:t>Чл.</w:t>
      </w:r>
      <w:r w:rsidR="00476614">
        <w:rPr>
          <w:rStyle w:val="ac"/>
          <w:rFonts w:ascii="Verdana" w:hAnsi="Verdana"/>
          <w:b/>
          <w:sz w:val="24"/>
          <w:szCs w:val="24"/>
          <w:lang w:val="ru-RU"/>
        </w:rPr>
        <w:t>7</w:t>
      </w:r>
      <w:r w:rsidR="00E720D6">
        <w:rPr>
          <w:rStyle w:val="ac"/>
          <w:rFonts w:ascii="Verdana" w:hAnsi="Verdana"/>
          <w:b/>
          <w:sz w:val="24"/>
          <w:szCs w:val="24"/>
          <w:lang w:val="ru-RU"/>
        </w:rPr>
        <w:t>1</w:t>
      </w:r>
      <w:r w:rsidRPr="008F2581">
        <w:rPr>
          <w:rStyle w:val="ac"/>
          <w:rFonts w:ascii="Verdana" w:hAnsi="Verdana"/>
          <w:b/>
          <w:sz w:val="24"/>
          <w:szCs w:val="24"/>
          <w:lang w:val="ru-RU"/>
        </w:rPr>
        <w:t>.</w:t>
      </w:r>
      <w:r w:rsidRPr="008F2581">
        <w:rPr>
          <w:rFonts w:ascii="Verdana" w:hAnsi="Verdana"/>
          <w:b w:val="0"/>
          <w:sz w:val="24"/>
          <w:szCs w:val="24"/>
          <w:lang w:val="ru-RU"/>
        </w:rPr>
        <w:t xml:space="preserve"> За всеки отделен случай при определяне размера на санкцията в допустимите съгласно Наредбата граници се взима предвид обществената значимост на вредата, </w:t>
      </w:r>
      <w:proofErr w:type="gramStart"/>
      <w:r w:rsidRPr="008F2581">
        <w:rPr>
          <w:rFonts w:ascii="Verdana" w:hAnsi="Verdana"/>
          <w:b w:val="0"/>
          <w:sz w:val="24"/>
          <w:szCs w:val="24"/>
          <w:lang w:val="ru-RU"/>
        </w:rPr>
        <w:t>нанесена</w:t>
      </w:r>
      <w:proofErr w:type="gramEnd"/>
      <w:r w:rsidRPr="008F2581">
        <w:rPr>
          <w:rFonts w:ascii="Verdana" w:hAnsi="Verdana"/>
          <w:b w:val="0"/>
          <w:sz w:val="24"/>
          <w:szCs w:val="24"/>
          <w:lang w:val="ru-RU"/>
        </w:rPr>
        <w:t xml:space="preserve"> с административното нарушение, вината на извършителя, дали деянието е извършено за първи път и при какви </w:t>
      </w:r>
      <w:r w:rsidRPr="008F2581">
        <w:rPr>
          <w:rFonts w:ascii="Verdana" w:hAnsi="Verdana"/>
          <w:b w:val="0"/>
          <w:sz w:val="24"/>
          <w:szCs w:val="24"/>
          <w:lang w:val="ru-RU"/>
        </w:rPr>
        <w:lastRenderedPageBreak/>
        <w:t>обстоятелства - смекчаващи или утежняващи вината обстоятелства.</w:t>
      </w:r>
      <w:r w:rsidRPr="008F2581">
        <w:rPr>
          <w:rFonts w:ascii="Verdana" w:hAnsi="Verdana"/>
          <w:b w:val="0"/>
          <w:sz w:val="24"/>
          <w:szCs w:val="24"/>
          <w:lang w:val="ru-RU"/>
        </w:rPr>
        <w:br/>
      </w:r>
      <w:r w:rsidR="00773A10" w:rsidRPr="00D25159">
        <w:rPr>
          <w:rFonts w:ascii="Verdana" w:hAnsi="Verdana" w:cs="Tahoma"/>
          <w:color w:val="000000"/>
          <w:sz w:val="24"/>
          <w:szCs w:val="24"/>
          <w:lang w:val="bg-BG"/>
        </w:rPr>
        <w:t>Чл.</w:t>
      </w:r>
      <w:r w:rsidR="00476614">
        <w:rPr>
          <w:rFonts w:ascii="Verdana" w:hAnsi="Verdana" w:cs="Tahoma"/>
          <w:color w:val="000000"/>
          <w:sz w:val="24"/>
          <w:szCs w:val="24"/>
          <w:lang w:val="bg-BG"/>
        </w:rPr>
        <w:t>7</w:t>
      </w:r>
      <w:r w:rsidR="00E720D6">
        <w:rPr>
          <w:rFonts w:ascii="Verdana" w:hAnsi="Verdana" w:cs="Tahoma"/>
          <w:color w:val="000000"/>
          <w:sz w:val="24"/>
          <w:szCs w:val="24"/>
          <w:lang w:val="bg-BG"/>
        </w:rPr>
        <w:t>2</w:t>
      </w:r>
      <w:r w:rsidR="00C93A76" w:rsidRPr="00D25159">
        <w:rPr>
          <w:rFonts w:ascii="Verdana" w:hAnsi="Verdana" w:cs="Tahoma"/>
          <w:color w:val="000000"/>
          <w:sz w:val="24"/>
          <w:szCs w:val="24"/>
          <w:lang w:val="bg-BG"/>
        </w:rPr>
        <w:t>.</w:t>
      </w:r>
      <w:r w:rsidR="00C93A76" w:rsidRPr="00D25159">
        <w:rPr>
          <w:rFonts w:ascii="Verdana" w:hAnsi="Verdana" w:cs="Tahoma"/>
          <w:b w:val="0"/>
          <w:color w:val="000000"/>
          <w:sz w:val="24"/>
          <w:szCs w:val="24"/>
          <w:lang w:val="bg-BG"/>
        </w:rPr>
        <w:t xml:space="preserve"> </w:t>
      </w:r>
      <w:r w:rsidR="00C93A76" w:rsidRPr="00D25159">
        <w:rPr>
          <w:rFonts w:ascii="Verdana" w:hAnsi="Verdana" w:cs="Tahoma"/>
          <w:b w:val="0"/>
          <w:color w:val="000000"/>
          <w:sz w:val="24"/>
          <w:szCs w:val="24"/>
          <w:lang w:val="ru-RU"/>
        </w:rPr>
        <w:t xml:space="preserve">Който не допусне длъжностно лице </w:t>
      </w:r>
      <w:r w:rsidR="00C93A76" w:rsidRPr="00D25159">
        <w:rPr>
          <w:rFonts w:ascii="Verdana" w:hAnsi="Verdana" w:cs="Tahoma"/>
          <w:b w:val="0"/>
          <w:color w:val="000000"/>
          <w:sz w:val="24"/>
          <w:szCs w:val="24"/>
          <w:lang w:val="bg-BG"/>
        </w:rPr>
        <w:t xml:space="preserve">по чл. </w:t>
      </w:r>
      <w:r w:rsidR="00476614">
        <w:rPr>
          <w:rFonts w:ascii="Verdana" w:hAnsi="Verdana" w:cs="Tahoma"/>
          <w:b w:val="0"/>
          <w:color w:val="000000"/>
          <w:sz w:val="24"/>
          <w:szCs w:val="24"/>
          <w:lang w:val="bg-BG"/>
        </w:rPr>
        <w:t>68</w:t>
      </w:r>
      <w:r w:rsidR="00C93A76" w:rsidRPr="00D25159">
        <w:rPr>
          <w:rFonts w:ascii="Verdana" w:hAnsi="Verdana" w:cs="Tahoma"/>
          <w:b w:val="0"/>
          <w:color w:val="000000"/>
          <w:sz w:val="24"/>
          <w:szCs w:val="24"/>
          <w:lang w:val="bg-BG"/>
        </w:rPr>
        <w:t xml:space="preserve">, ал. 1 </w:t>
      </w:r>
      <w:r w:rsidR="00C93A76" w:rsidRPr="00D25159">
        <w:rPr>
          <w:rFonts w:ascii="Verdana" w:hAnsi="Verdana" w:cs="Tahoma"/>
          <w:b w:val="0"/>
          <w:color w:val="000000"/>
          <w:sz w:val="24"/>
          <w:szCs w:val="24"/>
          <w:lang w:val="ru-RU"/>
        </w:rPr>
        <w:t xml:space="preserve"> в подлежащите на контрол обекти или не предостави на контролните органи документи или информация с цел възпрепятстване на проверката, се наказва с глоба </w:t>
      </w:r>
      <w:r w:rsidR="00C93A76" w:rsidRPr="00D25159">
        <w:rPr>
          <w:rFonts w:ascii="Verdana" w:hAnsi="Verdana" w:cs="Tahoma"/>
          <w:b w:val="0"/>
          <w:color w:val="000000"/>
          <w:sz w:val="24"/>
          <w:szCs w:val="24"/>
          <w:lang w:val="bg-BG"/>
        </w:rPr>
        <w:t xml:space="preserve">в размер </w:t>
      </w:r>
      <w:proofErr w:type="gramStart"/>
      <w:r w:rsidR="00C93A76" w:rsidRPr="00D25159">
        <w:rPr>
          <w:rFonts w:ascii="Verdana" w:hAnsi="Verdana" w:cs="Tahoma"/>
          <w:b w:val="0"/>
          <w:color w:val="000000"/>
          <w:sz w:val="24"/>
          <w:szCs w:val="24"/>
          <w:lang w:val="bg-BG"/>
        </w:rPr>
        <w:t>на</w:t>
      </w:r>
      <w:proofErr w:type="gramEnd"/>
      <w:r w:rsidR="00C93A76" w:rsidRPr="00D25159">
        <w:rPr>
          <w:rFonts w:ascii="Verdana" w:hAnsi="Verdana" w:cs="Tahoma"/>
          <w:b w:val="0"/>
          <w:color w:val="000000"/>
          <w:sz w:val="24"/>
          <w:szCs w:val="24"/>
          <w:lang w:val="ru-RU"/>
        </w:rPr>
        <w:t xml:space="preserve"> 100 </w:t>
      </w:r>
      <w:r w:rsidR="00C93A76" w:rsidRPr="00D25159">
        <w:rPr>
          <w:rFonts w:ascii="Verdana" w:hAnsi="Verdana" w:cs="Tahoma"/>
          <w:b w:val="0"/>
          <w:color w:val="000000"/>
          <w:sz w:val="24"/>
          <w:szCs w:val="24"/>
          <w:lang w:val="bg-BG"/>
        </w:rPr>
        <w:t>лева.</w:t>
      </w:r>
    </w:p>
    <w:p w:rsidR="00055F2D" w:rsidRPr="00055F2D" w:rsidRDefault="00055F2D" w:rsidP="00055F2D">
      <w:pPr>
        <w:pStyle w:val="ae"/>
        <w:spacing w:before="0" w:beforeAutospacing="0" w:after="0" w:afterAutospacing="0"/>
        <w:jc w:val="both"/>
        <w:rPr>
          <w:rFonts w:ascii="Verdana" w:hAnsi="Verdana"/>
        </w:rPr>
      </w:pPr>
      <w:r w:rsidRPr="00055F2D">
        <w:rPr>
          <w:rFonts w:ascii="Verdana" w:hAnsi="Verdana" w:cs="Tahoma"/>
          <w:b/>
          <w:color w:val="000000"/>
        </w:rPr>
        <w:t>Чл.7</w:t>
      </w:r>
      <w:r w:rsidR="00E720D6">
        <w:rPr>
          <w:rFonts w:ascii="Verdana" w:hAnsi="Verdana" w:cs="Tahoma"/>
          <w:b/>
          <w:color w:val="000000"/>
        </w:rPr>
        <w:t>3</w:t>
      </w:r>
      <w:r w:rsidRPr="00055F2D">
        <w:rPr>
          <w:rFonts w:ascii="Verdana" w:hAnsi="Verdana" w:cs="Tahoma"/>
          <w:color w:val="000000"/>
        </w:rPr>
        <w:t xml:space="preserve">. </w:t>
      </w:r>
      <w:r w:rsidRPr="00055F2D">
        <w:rPr>
          <w:rFonts w:ascii="Verdana" w:hAnsi="Verdana" w:cs="Tahoma"/>
          <w:b/>
          <w:color w:val="000000"/>
        </w:rPr>
        <w:t>(1)</w:t>
      </w:r>
      <w:r w:rsidRPr="00055F2D">
        <w:rPr>
          <w:rFonts w:ascii="Verdana" w:hAnsi="Verdana"/>
          <w:b/>
        </w:rPr>
        <w:t xml:space="preserve"> </w:t>
      </w:r>
      <w:r w:rsidRPr="00055F2D">
        <w:rPr>
          <w:rFonts w:ascii="Verdana" w:hAnsi="Verdana"/>
        </w:rPr>
        <w:t>На виновните лица може да се връчват предписания с определяне на срок за отстраня</w:t>
      </w:r>
      <w:r w:rsidR="005572AD">
        <w:rPr>
          <w:rFonts w:ascii="Verdana" w:hAnsi="Verdana"/>
        </w:rPr>
        <w:t>ването на допуснатите нарушения;</w:t>
      </w:r>
    </w:p>
    <w:p w:rsidR="00055F2D" w:rsidRDefault="00055F2D" w:rsidP="00055F2D">
      <w:pPr>
        <w:pStyle w:val="ae"/>
        <w:spacing w:before="0" w:beforeAutospacing="0" w:after="0" w:afterAutospacing="0"/>
        <w:ind w:firstLine="540"/>
        <w:jc w:val="both"/>
        <w:rPr>
          <w:rFonts w:ascii="Verdana" w:hAnsi="Verdana"/>
        </w:rPr>
      </w:pPr>
      <w:r>
        <w:rPr>
          <w:rStyle w:val="ac"/>
          <w:rFonts w:ascii="Verdana" w:hAnsi="Verdana"/>
        </w:rPr>
        <w:t xml:space="preserve">      </w:t>
      </w:r>
      <w:r w:rsidRPr="00055F2D">
        <w:rPr>
          <w:rStyle w:val="ac"/>
          <w:rFonts w:ascii="Verdana" w:hAnsi="Verdana"/>
        </w:rPr>
        <w:t>(2)</w:t>
      </w:r>
      <w:r w:rsidRPr="00055F2D">
        <w:rPr>
          <w:rFonts w:ascii="Verdana" w:hAnsi="Verdana"/>
        </w:rPr>
        <w:t xml:space="preserve"> </w:t>
      </w:r>
      <w:r w:rsidR="002734F6">
        <w:rPr>
          <w:rFonts w:ascii="Verdana" w:hAnsi="Verdana"/>
        </w:rPr>
        <w:t>След</w:t>
      </w:r>
      <w:r w:rsidRPr="00055F2D">
        <w:rPr>
          <w:rFonts w:ascii="Verdana" w:hAnsi="Verdana"/>
        </w:rPr>
        <w:t xml:space="preserve"> изтичане срока на предписанието и неизпълнението му, на нарушителя се съставя акт за установяване на административно нарушение в съответствие с правилата на тази наредба.</w:t>
      </w:r>
    </w:p>
    <w:p w:rsidR="00C215B1" w:rsidRPr="00C215B1" w:rsidRDefault="00C215B1" w:rsidP="004104F4">
      <w:pPr>
        <w:jc w:val="both"/>
        <w:rPr>
          <w:rFonts w:ascii="Verdana" w:hAnsi="Verdana" w:cs="Tahoma"/>
          <w:b w:val="0"/>
          <w:color w:val="000000"/>
          <w:sz w:val="24"/>
          <w:szCs w:val="24"/>
          <w:lang w:val="bg-BG"/>
        </w:rPr>
      </w:pPr>
      <w:r w:rsidRPr="00C215B1">
        <w:rPr>
          <w:rFonts w:ascii="Verdana" w:hAnsi="Verdana" w:cs="Tahoma"/>
          <w:color w:val="000000"/>
          <w:sz w:val="24"/>
          <w:szCs w:val="24"/>
          <w:lang w:val="bg-BG"/>
        </w:rPr>
        <w:t>Чл.7</w:t>
      </w:r>
      <w:r w:rsidR="00E720D6">
        <w:rPr>
          <w:rFonts w:ascii="Verdana" w:hAnsi="Verdana" w:cs="Tahoma"/>
          <w:color w:val="000000"/>
          <w:sz w:val="24"/>
          <w:szCs w:val="24"/>
          <w:lang w:val="bg-BG"/>
        </w:rPr>
        <w:t>4</w:t>
      </w:r>
      <w:r w:rsidRPr="00C215B1">
        <w:rPr>
          <w:rFonts w:ascii="Verdana" w:hAnsi="Verdana" w:cs="Tahoma"/>
          <w:color w:val="000000"/>
          <w:sz w:val="24"/>
          <w:szCs w:val="24"/>
          <w:lang w:val="bg-BG"/>
        </w:rPr>
        <w:t xml:space="preserve">. </w:t>
      </w:r>
      <w:r w:rsidRPr="00C215B1">
        <w:rPr>
          <w:rFonts w:ascii="Verdana" w:hAnsi="Verdana" w:cs="Tahoma"/>
          <w:b w:val="0"/>
          <w:color w:val="000000"/>
          <w:sz w:val="24"/>
          <w:szCs w:val="24"/>
          <w:lang w:val="bg-BG"/>
        </w:rPr>
        <w:t>За нарушения по настоящата наредба се налагат:</w:t>
      </w:r>
    </w:p>
    <w:p w:rsidR="005572AD" w:rsidRDefault="00C215B1" w:rsidP="00C215B1">
      <w:pPr>
        <w:numPr>
          <w:ilvl w:val="0"/>
          <w:numId w:val="19"/>
        </w:numPr>
        <w:jc w:val="both"/>
        <w:rPr>
          <w:rFonts w:ascii="Verdana" w:hAnsi="Verdana" w:cs="Tahoma"/>
          <w:b w:val="0"/>
          <w:color w:val="000000"/>
          <w:sz w:val="24"/>
          <w:szCs w:val="24"/>
          <w:lang w:val="bg-BG"/>
        </w:rPr>
      </w:pPr>
      <w:r w:rsidRPr="00C215B1">
        <w:rPr>
          <w:rFonts w:ascii="Verdana" w:hAnsi="Verdana" w:cs="Tahoma"/>
          <w:b w:val="0"/>
          <w:color w:val="000000"/>
          <w:sz w:val="24"/>
          <w:szCs w:val="24"/>
          <w:lang w:val="bg-BG"/>
        </w:rPr>
        <w:t>При нарушение на разпоредбите</w:t>
      </w:r>
      <w:r w:rsidRPr="00C215B1">
        <w:rPr>
          <w:rFonts w:ascii="Verdana" w:hAnsi="Verdana" w:cs="Tahoma"/>
          <w:color w:val="000000"/>
          <w:sz w:val="24"/>
          <w:szCs w:val="24"/>
          <w:lang w:val="bg-BG"/>
        </w:rPr>
        <w:t xml:space="preserve"> </w:t>
      </w:r>
      <w:r w:rsidRPr="005572AD">
        <w:rPr>
          <w:rFonts w:ascii="Verdana" w:hAnsi="Verdana" w:cs="Tahoma"/>
          <w:b w:val="0"/>
          <w:color w:val="000000"/>
          <w:sz w:val="24"/>
          <w:szCs w:val="24"/>
          <w:lang w:val="bg-BG"/>
        </w:rPr>
        <w:t xml:space="preserve">на </w:t>
      </w:r>
      <w:r w:rsidR="0079330A" w:rsidRPr="005572AD">
        <w:rPr>
          <w:rFonts w:ascii="Verdana" w:hAnsi="Verdana" w:cs="Tahoma"/>
          <w:b w:val="0"/>
          <w:color w:val="000000"/>
          <w:sz w:val="24"/>
          <w:szCs w:val="24"/>
          <w:lang w:val="bg-BG"/>
        </w:rPr>
        <w:t>ч</w:t>
      </w:r>
      <w:r w:rsidRPr="005572AD">
        <w:rPr>
          <w:rFonts w:ascii="Verdana" w:hAnsi="Verdana" w:cs="Tahoma"/>
          <w:b w:val="0"/>
          <w:color w:val="000000"/>
          <w:sz w:val="24"/>
          <w:szCs w:val="24"/>
          <w:lang w:val="bg-BG"/>
        </w:rPr>
        <w:t>л.</w:t>
      </w:r>
      <w:r w:rsidR="004104F4" w:rsidRPr="005572AD">
        <w:rPr>
          <w:rFonts w:ascii="Verdana" w:hAnsi="Verdana" w:cs="Tahoma"/>
          <w:b w:val="0"/>
          <w:color w:val="000000"/>
          <w:sz w:val="24"/>
          <w:szCs w:val="24"/>
          <w:lang w:val="bg-BG"/>
        </w:rPr>
        <w:t>2</w:t>
      </w:r>
      <w:r w:rsidRPr="005572AD">
        <w:rPr>
          <w:rFonts w:ascii="Verdana" w:hAnsi="Verdana" w:cs="Tahoma"/>
          <w:b w:val="0"/>
          <w:color w:val="000000"/>
          <w:sz w:val="24"/>
          <w:szCs w:val="24"/>
          <w:lang w:val="bg-BG"/>
        </w:rPr>
        <w:t>.</w:t>
      </w:r>
      <w:r w:rsidR="004104F4" w:rsidRPr="00C215B1">
        <w:rPr>
          <w:rFonts w:ascii="Verdana" w:hAnsi="Verdana" w:cs="Tahoma"/>
          <w:color w:val="000000"/>
          <w:sz w:val="24"/>
          <w:szCs w:val="24"/>
          <w:lang w:val="bg-BG"/>
        </w:rPr>
        <w:t xml:space="preserve"> </w:t>
      </w:r>
      <w:r w:rsidR="004104F4" w:rsidRPr="00C215B1">
        <w:rPr>
          <w:rFonts w:ascii="Verdana" w:hAnsi="Verdana" w:cs="Tahoma"/>
          <w:b w:val="0"/>
          <w:color w:val="000000"/>
          <w:sz w:val="24"/>
          <w:szCs w:val="24"/>
          <w:lang w:val="bg-BG"/>
        </w:rPr>
        <w:t xml:space="preserve">на </w:t>
      </w:r>
      <w:r w:rsidR="004104F4" w:rsidRPr="00DA5B9B">
        <w:rPr>
          <w:rFonts w:ascii="Verdana" w:hAnsi="Verdana" w:cs="Tahoma"/>
          <w:b w:val="0"/>
          <w:color w:val="000000"/>
          <w:sz w:val="24"/>
          <w:szCs w:val="24"/>
          <w:lang w:val="bg-BG"/>
        </w:rPr>
        <w:t xml:space="preserve">виновните лица </w:t>
      </w:r>
    </w:p>
    <w:p w:rsidR="004104F4" w:rsidRDefault="004104F4" w:rsidP="005572AD">
      <w:pPr>
        <w:jc w:val="both"/>
        <w:rPr>
          <w:rFonts w:ascii="Verdana" w:hAnsi="Verdana" w:cs="Tahoma"/>
          <w:b w:val="0"/>
          <w:color w:val="000000"/>
          <w:sz w:val="24"/>
          <w:szCs w:val="24"/>
          <w:lang w:val="bg-BG"/>
        </w:rPr>
      </w:pPr>
      <w:r w:rsidRPr="00DA5B9B">
        <w:rPr>
          <w:rFonts w:ascii="Verdana" w:hAnsi="Verdana" w:cs="Tahoma"/>
          <w:b w:val="0"/>
          <w:color w:val="000000"/>
          <w:sz w:val="24"/>
          <w:szCs w:val="24"/>
          <w:lang w:val="bg-BG"/>
        </w:rPr>
        <w:t>се налага наказание гл</w:t>
      </w:r>
      <w:r w:rsidR="00FF4BB5">
        <w:rPr>
          <w:rFonts w:ascii="Verdana" w:hAnsi="Verdana" w:cs="Tahoma"/>
          <w:b w:val="0"/>
          <w:color w:val="000000"/>
          <w:sz w:val="24"/>
          <w:szCs w:val="24"/>
          <w:lang w:val="bg-BG"/>
        </w:rPr>
        <w:t>оба в размер от 100 до 500 лева;</w:t>
      </w:r>
    </w:p>
    <w:p w:rsidR="00DE1412" w:rsidRPr="00FF52B6" w:rsidRDefault="00DE1412" w:rsidP="00DE1412">
      <w:pPr>
        <w:ind w:firstLine="708"/>
        <w:jc w:val="both"/>
        <w:rPr>
          <w:rFonts w:ascii="Verdana" w:hAnsi="Verdana" w:cs="Tahoma"/>
          <w:b w:val="0"/>
          <w:color w:val="000000"/>
          <w:sz w:val="24"/>
          <w:szCs w:val="24"/>
          <w:lang w:val="bg-BG"/>
        </w:rPr>
      </w:pPr>
      <w:r w:rsidRPr="00FF52B6">
        <w:rPr>
          <w:rFonts w:ascii="Verdana" w:hAnsi="Verdana" w:cs="Tahoma"/>
          <w:color w:val="000000"/>
          <w:sz w:val="24"/>
          <w:szCs w:val="24"/>
          <w:lang w:val="bg-BG"/>
        </w:rPr>
        <w:t>(</w:t>
      </w:r>
      <w:r w:rsidR="00FF52B6" w:rsidRPr="00FF52B6">
        <w:rPr>
          <w:rFonts w:ascii="Verdana" w:hAnsi="Verdana" w:cs="Tahoma"/>
          <w:color w:val="000000"/>
          <w:sz w:val="24"/>
          <w:szCs w:val="24"/>
          <w:lang w:val="bg-BG"/>
        </w:rPr>
        <w:t>2</w:t>
      </w:r>
      <w:r w:rsidRPr="00FF52B6">
        <w:rPr>
          <w:rFonts w:ascii="Verdana" w:hAnsi="Verdana" w:cs="Tahoma"/>
          <w:color w:val="000000"/>
          <w:sz w:val="24"/>
          <w:szCs w:val="24"/>
          <w:lang w:val="bg-BG"/>
        </w:rPr>
        <w:t>)</w:t>
      </w:r>
      <w:r w:rsidRPr="00FF52B6">
        <w:rPr>
          <w:rFonts w:ascii="Verdana" w:hAnsi="Verdana" w:cs="Tahoma"/>
          <w:b w:val="0"/>
          <w:color w:val="000000"/>
          <w:sz w:val="24"/>
          <w:szCs w:val="24"/>
          <w:lang w:val="bg-BG"/>
        </w:rPr>
        <w:t xml:space="preserve"> На юридическите лица и едноличните търговци при първо нарушение по </w:t>
      </w:r>
      <w:r w:rsidR="0079330A" w:rsidRPr="005572AD">
        <w:rPr>
          <w:rFonts w:ascii="Verdana" w:hAnsi="Verdana" w:cs="Tahoma"/>
          <w:b w:val="0"/>
          <w:color w:val="000000"/>
          <w:sz w:val="24"/>
          <w:szCs w:val="24"/>
          <w:lang w:val="bg-BG"/>
        </w:rPr>
        <w:t>ч</w:t>
      </w:r>
      <w:r w:rsidRPr="005572AD">
        <w:rPr>
          <w:rFonts w:ascii="Verdana" w:hAnsi="Verdana" w:cs="Tahoma"/>
          <w:b w:val="0"/>
          <w:color w:val="000000"/>
          <w:sz w:val="24"/>
          <w:szCs w:val="24"/>
          <w:lang w:val="bg-BG"/>
        </w:rPr>
        <w:t>л.</w:t>
      </w:r>
      <w:r w:rsidR="00FF52B6" w:rsidRPr="005572AD">
        <w:rPr>
          <w:rFonts w:ascii="Verdana" w:hAnsi="Verdana" w:cs="Tahoma"/>
          <w:b w:val="0"/>
          <w:color w:val="000000"/>
          <w:sz w:val="24"/>
          <w:szCs w:val="24"/>
          <w:lang w:val="bg-BG"/>
        </w:rPr>
        <w:t xml:space="preserve"> </w:t>
      </w:r>
      <w:r w:rsidRPr="005572AD">
        <w:rPr>
          <w:rFonts w:ascii="Verdana" w:hAnsi="Verdana" w:cs="Tahoma"/>
          <w:b w:val="0"/>
          <w:color w:val="000000"/>
          <w:sz w:val="24"/>
          <w:szCs w:val="24"/>
          <w:lang w:val="bg-BG"/>
        </w:rPr>
        <w:t>3.,</w:t>
      </w:r>
      <w:r w:rsidRPr="00FF52B6">
        <w:rPr>
          <w:rFonts w:ascii="Verdana" w:hAnsi="Verdana" w:cs="Tahoma"/>
          <w:b w:val="0"/>
          <w:color w:val="000000"/>
          <w:sz w:val="24"/>
          <w:szCs w:val="24"/>
          <w:lang w:val="bg-BG"/>
        </w:rPr>
        <w:t xml:space="preserve"> се налага глоба в размер от 300 до 500 лева</w:t>
      </w:r>
    </w:p>
    <w:p w:rsidR="00DE1412" w:rsidRPr="00FF52B6" w:rsidRDefault="00DE1412" w:rsidP="00DE1412">
      <w:pPr>
        <w:numPr>
          <w:ilvl w:val="0"/>
          <w:numId w:val="17"/>
        </w:numPr>
        <w:jc w:val="both"/>
        <w:rPr>
          <w:rFonts w:ascii="Verdana" w:hAnsi="Verdana" w:cs="Tahoma"/>
          <w:b w:val="0"/>
          <w:color w:val="000000"/>
          <w:sz w:val="24"/>
          <w:szCs w:val="24"/>
          <w:lang w:val="bg-BG"/>
        </w:rPr>
      </w:pPr>
      <w:r w:rsidRPr="00FF52B6">
        <w:rPr>
          <w:rFonts w:ascii="Verdana" w:hAnsi="Verdana" w:cs="Tahoma"/>
          <w:b w:val="0"/>
          <w:color w:val="000000"/>
          <w:sz w:val="24"/>
          <w:szCs w:val="24"/>
          <w:lang w:val="bg-BG"/>
        </w:rPr>
        <w:t>При повторно нарушение – временно лишаване от правото да се упражнява дейността за срок от 6 месеца до 1 година;</w:t>
      </w:r>
    </w:p>
    <w:p w:rsidR="00DE1412" w:rsidRPr="00FF52B6" w:rsidRDefault="00DE1412" w:rsidP="00DE1412">
      <w:pPr>
        <w:numPr>
          <w:ilvl w:val="0"/>
          <w:numId w:val="17"/>
        </w:numPr>
        <w:jc w:val="both"/>
        <w:rPr>
          <w:rFonts w:ascii="Verdana" w:hAnsi="Verdana" w:cs="Tahoma"/>
          <w:b w:val="0"/>
          <w:color w:val="000000"/>
          <w:sz w:val="24"/>
          <w:szCs w:val="24"/>
          <w:lang w:val="bg-BG"/>
        </w:rPr>
      </w:pPr>
      <w:r w:rsidRPr="00FF52B6">
        <w:rPr>
          <w:rFonts w:ascii="Verdana" w:hAnsi="Verdana" w:cs="Tahoma"/>
          <w:b w:val="0"/>
          <w:color w:val="000000"/>
          <w:sz w:val="24"/>
          <w:szCs w:val="24"/>
          <w:lang w:val="bg-BG"/>
        </w:rPr>
        <w:t xml:space="preserve">Родител, който нарушава разпоредите на </w:t>
      </w:r>
      <w:r w:rsidR="0079330A" w:rsidRPr="005572AD">
        <w:rPr>
          <w:rFonts w:ascii="Verdana" w:hAnsi="Verdana" w:cs="Tahoma"/>
          <w:b w:val="0"/>
          <w:color w:val="000000"/>
          <w:sz w:val="24"/>
          <w:szCs w:val="24"/>
          <w:lang w:val="bg-BG"/>
        </w:rPr>
        <w:t>ч</w:t>
      </w:r>
      <w:r w:rsidRPr="005572AD">
        <w:rPr>
          <w:rFonts w:ascii="Verdana" w:hAnsi="Verdana" w:cs="Tahoma"/>
          <w:b w:val="0"/>
          <w:color w:val="000000"/>
          <w:sz w:val="24"/>
          <w:szCs w:val="24"/>
          <w:lang w:val="bg-BG"/>
        </w:rPr>
        <w:t>л.3.,</w:t>
      </w:r>
      <w:r w:rsidRPr="00FF52B6">
        <w:rPr>
          <w:rFonts w:ascii="Verdana" w:hAnsi="Verdana" w:cs="Tahoma"/>
          <w:b w:val="0"/>
          <w:color w:val="000000"/>
          <w:sz w:val="24"/>
          <w:szCs w:val="24"/>
          <w:lang w:val="bg-BG"/>
        </w:rPr>
        <w:t xml:space="preserve"> се налага глоба в размер от 100 до 300 лева, а при повторно от 300 до 500 лева.</w:t>
      </w:r>
    </w:p>
    <w:p w:rsidR="004104F4" w:rsidRDefault="004104F4" w:rsidP="004104F4">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5064D0">
        <w:rPr>
          <w:rFonts w:ascii="Verdana" w:hAnsi="Verdana" w:cs="Tahoma"/>
          <w:color w:val="000000"/>
          <w:sz w:val="24"/>
          <w:szCs w:val="24"/>
          <w:lang w:val="bg-BG"/>
        </w:rPr>
        <w:t>(3</w:t>
      </w:r>
      <w:r w:rsidRPr="004C384B">
        <w:rPr>
          <w:rFonts w:ascii="Verdana" w:hAnsi="Verdana" w:cs="Tahoma"/>
          <w:color w:val="000000"/>
          <w:sz w:val="24"/>
          <w:szCs w:val="24"/>
          <w:lang w:val="bg-BG"/>
        </w:rPr>
        <w:t xml:space="preserve">) </w:t>
      </w:r>
      <w:r w:rsidRPr="004C384B">
        <w:rPr>
          <w:rFonts w:ascii="Verdana" w:hAnsi="Verdana" w:cs="Tahoma"/>
          <w:b w:val="0"/>
          <w:color w:val="000000"/>
          <w:sz w:val="24"/>
          <w:szCs w:val="24"/>
          <w:lang w:val="bg-BG"/>
        </w:rPr>
        <w:t xml:space="preserve">При нарушение </w:t>
      </w:r>
      <w:r w:rsidR="004C384B" w:rsidRPr="004C384B">
        <w:rPr>
          <w:rFonts w:ascii="Verdana" w:hAnsi="Verdana" w:cs="Tahoma"/>
          <w:b w:val="0"/>
          <w:color w:val="000000"/>
          <w:sz w:val="24"/>
          <w:szCs w:val="24"/>
          <w:lang w:val="bg-BG"/>
        </w:rPr>
        <w:t xml:space="preserve">на </w:t>
      </w:r>
      <w:r w:rsidR="0079330A" w:rsidRPr="005572AD">
        <w:rPr>
          <w:rFonts w:ascii="Verdana" w:hAnsi="Verdana" w:cs="Tahoma"/>
          <w:b w:val="0"/>
          <w:color w:val="000000"/>
          <w:sz w:val="24"/>
          <w:szCs w:val="24"/>
          <w:lang w:val="bg-BG"/>
        </w:rPr>
        <w:t>ч</w:t>
      </w:r>
      <w:r w:rsidR="004C384B" w:rsidRPr="005572AD">
        <w:rPr>
          <w:rFonts w:ascii="Verdana" w:hAnsi="Verdana" w:cs="Tahoma"/>
          <w:b w:val="0"/>
          <w:color w:val="000000"/>
          <w:sz w:val="24"/>
          <w:szCs w:val="24"/>
          <w:lang w:val="bg-BG"/>
        </w:rPr>
        <w:t>л.</w:t>
      </w:r>
      <w:r w:rsidR="00DA5B9B" w:rsidRPr="005572AD">
        <w:rPr>
          <w:rFonts w:ascii="Verdana" w:hAnsi="Verdana" w:cs="Tahoma"/>
          <w:b w:val="0"/>
          <w:color w:val="000000"/>
          <w:sz w:val="24"/>
          <w:szCs w:val="24"/>
          <w:lang w:val="bg-BG"/>
        </w:rPr>
        <w:t>4</w:t>
      </w:r>
      <w:r w:rsidR="004C384B" w:rsidRPr="005572AD">
        <w:rPr>
          <w:rFonts w:ascii="Verdana" w:hAnsi="Verdana" w:cs="Tahoma"/>
          <w:b w:val="0"/>
          <w:color w:val="000000"/>
          <w:sz w:val="24"/>
          <w:szCs w:val="24"/>
          <w:lang w:val="bg-BG"/>
        </w:rPr>
        <w:t>.</w:t>
      </w:r>
      <w:r w:rsidR="004C384B">
        <w:rPr>
          <w:rFonts w:ascii="Verdana" w:hAnsi="Verdana" w:cs="Tahoma"/>
          <w:b w:val="0"/>
          <w:color w:val="000000"/>
          <w:sz w:val="24"/>
          <w:szCs w:val="24"/>
          <w:lang w:val="bg-BG"/>
        </w:rPr>
        <w:t xml:space="preserve"> </w:t>
      </w:r>
      <w:r w:rsidRPr="004C384B">
        <w:rPr>
          <w:rFonts w:ascii="Verdana" w:hAnsi="Verdana" w:cs="Tahoma"/>
          <w:b w:val="0"/>
          <w:color w:val="000000"/>
          <w:sz w:val="24"/>
          <w:szCs w:val="24"/>
          <w:lang w:val="bg-BG"/>
        </w:rPr>
        <w:t xml:space="preserve">на виновните лица се налага наказание глоба в </w:t>
      </w:r>
      <w:r w:rsidR="00FF4BB5">
        <w:rPr>
          <w:rFonts w:ascii="Verdana" w:hAnsi="Verdana" w:cs="Tahoma"/>
          <w:b w:val="0"/>
          <w:color w:val="000000"/>
          <w:sz w:val="24"/>
          <w:szCs w:val="24"/>
          <w:lang w:val="bg-BG"/>
        </w:rPr>
        <w:t>размер от 20 до 200 лева;</w:t>
      </w:r>
    </w:p>
    <w:p w:rsidR="004C384B" w:rsidRPr="004C384B" w:rsidRDefault="004104F4" w:rsidP="004104F4">
      <w:pPr>
        <w:tabs>
          <w:tab w:val="left" w:pos="851"/>
        </w:tabs>
        <w:jc w:val="both"/>
        <w:rPr>
          <w:rFonts w:ascii="Verdana" w:hAnsi="Verdana" w:cs="Tahoma"/>
          <w:b w:val="0"/>
          <w:color w:val="000000"/>
          <w:sz w:val="24"/>
          <w:szCs w:val="24"/>
          <w:lang w:val="bg-BG"/>
        </w:rPr>
      </w:pPr>
      <w:r w:rsidRPr="0002323A">
        <w:rPr>
          <w:rFonts w:ascii="Verdana" w:hAnsi="Verdana" w:cs="Tahoma"/>
          <w:b w:val="0"/>
          <w:color w:val="000000"/>
          <w:sz w:val="24"/>
          <w:szCs w:val="24"/>
          <w:lang w:val="ru-RU"/>
        </w:rPr>
        <w:t xml:space="preserve">       </w:t>
      </w:r>
      <w:r w:rsidR="004C384B">
        <w:rPr>
          <w:rFonts w:ascii="Verdana" w:hAnsi="Verdana" w:cs="Tahoma"/>
          <w:b w:val="0"/>
          <w:color w:val="000000"/>
          <w:sz w:val="24"/>
          <w:szCs w:val="24"/>
          <w:lang w:val="ru-RU"/>
        </w:rPr>
        <w:t xml:space="preserve">  </w:t>
      </w:r>
      <w:r w:rsidRPr="004C384B">
        <w:rPr>
          <w:rFonts w:ascii="Verdana" w:hAnsi="Verdana" w:cs="Tahoma"/>
          <w:color w:val="000000"/>
          <w:sz w:val="24"/>
          <w:szCs w:val="24"/>
          <w:lang w:val="bg-BG"/>
        </w:rPr>
        <w:t>(</w:t>
      </w:r>
      <w:r w:rsidR="005064D0">
        <w:rPr>
          <w:rFonts w:ascii="Verdana" w:hAnsi="Verdana" w:cs="Tahoma"/>
          <w:color w:val="000000"/>
          <w:sz w:val="24"/>
          <w:szCs w:val="24"/>
          <w:lang w:val="bg-BG"/>
        </w:rPr>
        <w:t>4</w:t>
      </w:r>
      <w:r w:rsidRPr="004C384B">
        <w:rPr>
          <w:rFonts w:ascii="Verdana" w:hAnsi="Verdana" w:cs="Tahoma"/>
          <w:color w:val="000000"/>
          <w:sz w:val="24"/>
          <w:szCs w:val="24"/>
          <w:lang w:val="bg-BG"/>
        </w:rPr>
        <w:t>)</w:t>
      </w:r>
      <w:r w:rsidRPr="004C384B">
        <w:rPr>
          <w:rFonts w:ascii="Verdana" w:hAnsi="Verdana" w:cs="Tahoma"/>
          <w:b w:val="0"/>
          <w:color w:val="000000"/>
          <w:sz w:val="24"/>
          <w:szCs w:val="24"/>
          <w:lang w:val="bg-BG"/>
        </w:rPr>
        <w:t xml:space="preserve"> При нарушение на разпоредбата </w:t>
      </w:r>
      <w:r w:rsidR="004C384B" w:rsidRPr="004C384B">
        <w:rPr>
          <w:rFonts w:ascii="Verdana" w:hAnsi="Verdana" w:cs="Tahoma"/>
          <w:b w:val="0"/>
          <w:color w:val="000000"/>
          <w:sz w:val="24"/>
          <w:szCs w:val="24"/>
          <w:lang w:val="ru-RU"/>
        </w:rPr>
        <w:t xml:space="preserve">на </w:t>
      </w:r>
      <w:r w:rsidR="0079330A" w:rsidRPr="005572AD">
        <w:rPr>
          <w:rFonts w:ascii="Verdana" w:hAnsi="Verdana" w:cs="Tahoma"/>
          <w:b w:val="0"/>
          <w:color w:val="000000"/>
          <w:sz w:val="24"/>
          <w:szCs w:val="24"/>
          <w:lang w:val="ru-RU"/>
        </w:rPr>
        <w:t>ч</w:t>
      </w:r>
      <w:r w:rsidR="004C384B" w:rsidRPr="005572AD">
        <w:rPr>
          <w:rFonts w:ascii="Verdana" w:hAnsi="Verdana" w:cs="Tahoma"/>
          <w:b w:val="0"/>
          <w:color w:val="000000"/>
          <w:sz w:val="24"/>
          <w:szCs w:val="24"/>
          <w:lang w:val="ru-RU"/>
        </w:rPr>
        <w:t>л.</w:t>
      </w:r>
      <w:r w:rsidR="00DA5B9B" w:rsidRPr="005572AD">
        <w:rPr>
          <w:rFonts w:ascii="Verdana" w:hAnsi="Verdana" w:cs="Tahoma"/>
          <w:b w:val="0"/>
          <w:color w:val="000000"/>
          <w:sz w:val="24"/>
          <w:szCs w:val="24"/>
          <w:lang w:val="ru-RU"/>
        </w:rPr>
        <w:t>5</w:t>
      </w:r>
      <w:r w:rsidR="004C384B" w:rsidRPr="005572AD">
        <w:rPr>
          <w:rFonts w:ascii="Verdana" w:hAnsi="Verdana" w:cs="Tahoma"/>
          <w:b w:val="0"/>
          <w:color w:val="000000"/>
          <w:sz w:val="24"/>
          <w:szCs w:val="24"/>
          <w:lang w:val="ru-RU"/>
        </w:rPr>
        <w:t>.</w:t>
      </w:r>
      <w:r w:rsidR="004C384B" w:rsidRPr="004C384B">
        <w:rPr>
          <w:rFonts w:ascii="Verdana" w:hAnsi="Verdana" w:cs="Tahoma"/>
          <w:b w:val="0"/>
          <w:color w:val="000000"/>
          <w:sz w:val="24"/>
          <w:szCs w:val="24"/>
          <w:lang w:val="ru-RU"/>
        </w:rPr>
        <w:t xml:space="preserve"> </w:t>
      </w:r>
      <w:r w:rsidRPr="004C384B">
        <w:rPr>
          <w:rFonts w:ascii="Verdana" w:hAnsi="Verdana" w:cs="Tahoma"/>
          <w:b w:val="0"/>
          <w:color w:val="000000"/>
          <w:sz w:val="24"/>
          <w:szCs w:val="24"/>
          <w:lang w:val="bg-BG"/>
        </w:rPr>
        <w:t>на виновните лица се налага</w:t>
      </w:r>
      <w:r w:rsidR="004C384B" w:rsidRPr="004C384B">
        <w:rPr>
          <w:rFonts w:ascii="Verdana" w:hAnsi="Verdana" w:cs="Tahoma"/>
          <w:b w:val="0"/>
          <w:color w:val="000000"/>
          <w:sz w:val="24"/>
          <w:szCs w:val="24"/>
          <w:lang w:val="bg-BG"/>
        </w:rPr>
        <w:t>:</w:t>
      </w:r>
    </w:p>
    <w:p w:rsidR="004104F4" w:rsidRPr="004C384B" w:rsidRDefault="004C384B" w:rsidP="004104F4">
      <w:pPr>
        <w:tabs>
          <w:tab w:val="left" w:pos="851"/>
        </w:tabs>
        <w:jc w:val="both"/>
        <w:rPr>
          <w:rFonts w:ascii="Verdana" w:hAnsi="Verdana" w:cs="Tahoma"/>
          <w:b w:val="0"/>
          <w:color w:val="000000"/>
          <w:sz w:val="24"/>
          <w:szCs w:val="24"/>
          <w:lang w:val="ru-RU"/>
        </w:rPr>
      </w:pPr>
      <w:r w:rsidRPr="00BD546B">
        <w:rPr>
          <w:rFonts w:ascii="Verdana" w:hAnsi="Verdana" w:cs="Tahoma"/>
          <w:color w:val="000000"/>
          <w:sz w:val="24"/>
          <w:szCs w:val="24"/>
          <w:lang w:val="bg-BG"/>
        </w:rPr>
        <w:t>1.</w:t>
      </w:r>
      <w:r w:rsidR="004104F4" w:rsidRPr="004C384B">
        <w:rPr>
          <w:rFonts w:ascii="Verdana" w:hAnsi="Verdana" w:cs="Tahoma"/>
          <w:b w:val="0"/>
          <w:color w:val="000000"/>
          <w:sz w:val="24"/>
          <w:szCs w:val="24"/>
          <w:lang w:val="bg-BG"/>
        </w:rPr>
        <w:t xml:space="preserve"> </w:t>
      </w:r>
      <w:r w:rsidRPr="004C384B">
        <w:rPr>
          <w:rFonts w:ascii="Verdana" w:hAnsi="Verdana" w:cs="Tahoma"/>
          <w:b w:val="0"/>
          <w:color w:val="000000"/>
          <w:sz w:val="24"/>
          <w:szCs w:val="24"/>
          <w:lang w:val="bg-BG"/>
        </w:rPr>
        <w:t>При първо нарушение се налага</w:t>
      </w:r>
      <w:r w:rsidR="004104F4" w:rsidRPr="004C384B">
        <w:rPr>
          <w:rFonts w:ascii="Verdana" w:hAnsi="Verdana" w:cs="Tahoma"/>
          <w:b w:val="0"/>
          <w:color w:val="000000"/>
          <w:sz w:val="24"/>
          <w:szCs w:val="24"/>
          <w:lang w:val="bg-BG"/>
        </w:rPr>
        <w:t xml:space="preserve"> гл</w:t>
      </w:r>
      <w:r w:rsidR="00FF4BB5">
        <w:rPr>
          <w:rFonts w:ascii="Verdana" w:hAnsi="Verdana" w:cs="Tahoma"/>
          <w:b w:val="0"/>
          <w:color w:val="000000"/>
          <w:sz w:val="24"/>
          <w:szCs w:val="24"/>
          <w:lang w:val="bg-BG"/>
        </w:rPr>
        <w:t>оба в размер от 300 до 500 лева;</w:t>
      </w:r>
    </w:p>
    <w:p w:rsidR="004104F4" w:rsidRDefault="004C384B" w:rsidP="004104F4">
      <w:pPr>
        <w:jc w:val="both"/>
        <w:rPr>
          <w:rFonts w:ascii="Verdana" w:hAnsi="Verdana" w:cs="Tahoma"/>
          <w:b w:val="0"/>
          <w:color w:val="000000"/>
          <w:sz w:val="24"/>
          <w:szCs w:val="24"/>
          <w:lang w:val="bg-BG"/>
        </w:rPr>
      </w:pPr>
      <w:r w:rsidRPr="00BD546B">
        <w:rPr>
          <w:rFonts w:ascii="Verdana" w:hAnsi="Verdana" w:cs="Tahoma"/>
          <w:color w:val="000000"/>
          <w:sz w:val="24"/>
          <w:szCs w:val="24"/>
          <w:lang w:val="ru-RU"/>
        </w:rPr>
        <w:t>2.</w:t>
      </w:r>
      <w:r w:rsidRPr="004C384B">
        <w:rPr>
          <w:rFonts w:ascii="Verdana" w:hAnsi="Verdana" w:cs="Tahoma"/>
          <w:b w:val="0"/>
          <w:color w:val="000000"/>
          <w:sz w:val="24"/>
          <w:szCs w:val="24"/>
          <w:lang w:val="bg-BG"/>
        </w:rPr>
        <w:t xml:space="preserve"> </w:t>
      </w:r>
      <w:r w:rsidR="004104F4" w:rsidRPr="004C384B">
        <w:rPr>
          <w:rFonts w:ascii="Verdana" w:hAnsi="Verdana" w:cs="Tahoma"/>
          <w:b w:val="0"/>
          <w:color w:val="000000"/>
          <w:sz w:val="24"/>
          <w:szCs w:val="24"/>
          <w:lang w:val="bg-BG"/>
        </w:rPr>
        <w:t>При повторно извършено нарушение се налага наказание глоба в размер от 500 до 1000 лева.</w:t>
      </w:r>
    </w:p>
    <w:p w:rsidR="004546E1" w:rsidRDefault="004546E1" w:rsidP="004546E1">
      <w:pPr>
        <w:tabs>
          <w:tab w:val="left" w:pos="709"/>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004C384B">
        <w:rPr>
          <w:rFonts w:ascii="Verdana" w:hAnsi="Verdana" w:cs="Tahoma"/>
          <w:b w:val="0"/>
          <w:color w:val="000000"/>
          <w:sz w:val="24"/>
          <w:szCs w:val="24"/>
          <w:lang w:val="bg-BG"/>
        </w:rPr>
        <w:t xml:space="preserve">        </w:t>
      </w:r>
      <w:r w:rsidRPr="004C384B">
        <w:rPr>
          <w:rFonts w:ascii="Verdana" w:hAnsi="Verdana" w:cs="Tahoma"/>
          <w:color w:val="000000"/>
          <w:sz w:val="24"/>
          <w:szCs w:val="24"/>
          <w:lang w:val="bg-BG"/>
        </w:rPr>
        <w:t>(</w:t>
      </w:r>
      <w:r w:rsidR="005064D0">
        <w:rPr>
          <w:rFonts w:ascii="Verdana" w:hAnsi="Verdana" w:cs="Tahoma"/>
          <w:color w:val="000000"/>
          <w:sz w:val="24"/>
          <w:szCs w:val="24"/>
          <w:lang w:val="bg-BG"/>
        </w:rPr>
        <w:t>5</w:t>
      </w:r>
      <w:r w:rsidRPr="004C384B">
        <w:rPr>
          <w:rFonts w:ascii="Verdana" w:hAnsi="Verdana" w:cs="Tahoma"/>
          <w:color w:val="000000"/>
          <w:sz w:val="24"/>
          <w:szCs w:val="24"/>
          <w:lang w:val="bg-BG"/>
        </w:rPr>
        <w:t xml:space="preserve">) </w:t>
      </w:r>
      <w:r w:rsidRPr="004C384B">
        <w:rPr>
          <w:rFonts w:ascii="Verdana" w:hAnsi="Verdana" w:cs="Tahoma"/>
          <w:b w:val="0"/>
          <w:color w:val="000000"/>
          <w:sz w:val="24"/>
          <w:szCs w:val="24"/>
          <w:lang w:val="bg-BG"/>
        </w:rPr>
        <w:t xml:space="preserve">При нарушение на </w:t>
      </w:r>
      <w:r w:rsidR="0079330A" w:rsidRPr="00FF4BB5">
        <w:rPr>
          <w:rFonts w:ascii="Verdana" w:hAnsi="Verdana" w:cs="Tahoma"/>
          <w:b w:val="0"/>
          <w:color w:val="000000"/>
          <w:sz w:val="24"/>
          <w:szCs w:val="24"/>
          <w:lang w:val="bg-BG"/>
        </w:rPr>
        <w:t>ч</w:t>
      </w:r>
      <w:r w:rsidR="004C384B" w:rsidRPr="00FF4BB5">
        <w:rPr>
          <w:rFonts w:ascii="Verdana" w:hAnsi="Verdana" w:cs="Tahoma"/>
          <w:b w:val="0"/>
          <w:color w:val="000000"/>
          <w:sz w:val="24"/>
          <w:szCs w:val="24"/>
          <w:lang w:val="bg-BG"/>
        </w:rPr>
        <w:t>л.</w:t>
      </w:r>
      <w:r w:rsidR="00DA5B9B" w:rsidRPr="00FF4BB5">
        <w:rPr>
          <w:rFonts w:ascii="Verdana" w:hAnsi="Verdana" w:cs="Tahoma"/>
          <w:b w:val="0"/>
          <w:color w:val="000000"/>
          <w:sz w:val="24"/>
          <w:szCs w:val="24"/>
          <w:lang w:val="bg-BG"/>
        </w:rPr>
        <w:t>6</w:t>
      </w:r>
      <w:r w:rsidR="004C384B" w:rsidRPr="00FF4BB5">
        <w:rPr>
          <w:rFonts w:ascii="Verdana" w:hAnsi="Verdana" w:cs="Tahoma"/>
          <w:b w:val="0"/>
          <w:color w:val="000000"/>
          <w:sz w:val="24"/>
          <w:szCs w:val="24"/>
          <w:lang w:val="bg-BG"/>
        </w:rPr>
        <w:t>.</w:t>
      </w:r>
      <w:r w:rsidR="00BD546B" w:rsidRPr="00FF4BB5">
        <w:rPr>
          <w:rFonts w:ascii="Verdana" w:hAnsi="Verdana" w:cs="Tahoma"/>
          <w:b w:val="0"/>
          <w:color w:val="000000"/>
          <w:sz w:val="24"/>
          <w:szCs w:val="24"/>
          <w:lang w:val="bg-BG"/>
        </w:rPr>
        <w:t>,</w:t>
      </w:r>
      <w:r w:rsidR="004C384B">
        <w:rPr>
          <w:rFonts w:ascii="Verdana" w:hAnsi="Verdana" w:cs="Tahoma"/>
          <w:b w:val="0"/>
          <w:color w:val="000000"/>
          <w:sz w:val="24"/>
          <w:szCs w:val="24"/>
          <w:lang w:val="bg-BG"/>
        </w:rPr>
        <w:t xml:space="preserve"> </w:t>
      </w:r>
      <w:r w:rsidRPr="004C384B">
        <w:rPr>
          <w:rFonts w:ascii="Verdana" w:hAnsi="Verdana" w:cs="Tahoma"/>
          <w:b w:val="0"/>
          <w:color w:val="000000"/>
          <w:sz w:val="24"/>
          <w:szCs w:val="24"/>
          <w:lang w:val="bg-BG"/>
        </w:rPr>
        <w:t>на виновните лица се налага гл</w:t>
      </w:r>
      <w:r w:rsidR="00FF4BB5">
        <w:rPr>
          <w:rFonts w:ascii="Verdana" w:hAnsi="Verdana" w:cs="Tahoma"/>
          <w:b w:val="0"/>
          <w:color w:val="000000"/>
          <w:sz w:val="24"/>
          <w:szCs w:val="24"/>
          <w:lang w:val="bg-BG"/>
        </w:rPr>
        <w:t>оба в размер от 100 до 500 лева;</w:t>
      </w:r>
    </w:p>
    <w:p w:rsidR="004546E1" w:rsidRDefault="004546E1" w:rsidP="004546E1">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BD546B">
        <w:rPr>
          <w:rFonts w:ascii="Verdana" w:hAnsi="Verdana" w:cs="Tahoma"/>
          <w:color w:val="000000"/>
          <w:sz w:val="24"/>
          <w:szCs w:val="24"/>
          <w:lang w:val="bg-BG"/>
        </w:rPr>
        <w:tab/>
        <w:t xml:space="preserve"> </w:t>
      </w:r>
      <w:r w:rsidRPr="00BD546B">
        <w:rPr>
          <w:rFonts w:ascii="Verdana" w:hAnsi="Verdana" w:cs="Tahoma"/>
          <w:color w:val="000000"/>
          <w:sz w:val="24"/>
          <w:szCs w:val="24"/>
          <w:lang w:val="bg-BG"/>
        </w:rPr>
        <w:t>(</w:t>
      </w:r>
      <w:r w:rsidR="005064D0">
        <w:rPr>
          <w:rFonts w:ascii="Verdana" w:hAnsi="Verdana" w:cs="Tahoma"/>
          <w:color w:val="000000"/>
          <w:sz w:val="24"/>
          <w:szCs w:val="24"/>
          <w:lang w:val="bg-BG"/>
        </w:rPr>
        <w:t>6</w:t>
      </w:r>
      <w:r w:rsidRPr="00BD546B">
        <w:rPr>
          <w:rFonts w:ascii="Verdana" w:hAnsi="Verdana" w:cs="Tahoma"/>
          <w:color w:val="000000"/>
          <w:sz w:val="24"/>
          <w:szCs w:val="24"/>
          <w:lang w:val="bg-BG"/>
        </w:rPr>
        <w:t>)</w:t>
      </w:r>
      <w:r w:rsidRPr="00BD546B">
        <w:rPr>
          <w:rFonts w:ascii="Verdana" w:hAnsi="Verdana" w:cs="Tahoma"/>
          <w:b w:val="0"/>
          <w:color w:val="000000"/>
          <w:sz w:val="24"/>
          <w:szCs w:val="24"/>
          <w:lang w:val="bg-BG"/>
        </w:rPr>
        <w:t xml:space="preserve"> При нарушение </w:t>
      </w:r>
      <w:r w:rsidR="00BD546B" w:rsidRPr="00BD546B">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BD546B" w:rsidRPr="00FF4BB5">
        <w:rPr>
          <w:rFonts w:ascii="Verdana" w:hAnsi="Verdana" w:cs="Tahoma"/>
          <w:b w:val="0"/>
          <w:color w:val="000000"/>
          <w:sz w:val="24"/>
          <w:szCs w:val="24"/>
          <w:lang w:val="bg-BG"/>
        </w:rPr>
        <w:t>л.</w:t>
      </w:r>
      <w:r w:rsidR="00DA5B9B" w:rsidRPr="00FF4BB5">
        <w:rPr>
          <w:rFonts w:ascii="Verdana" w:hAnsi="Verdana" w:cs="Tahoma"/>
          <w:b w:val="0"/>
          <w:color w:val="000000"/>
          <w:sz w:val="24"/>
          <w:szCs w:val="24"/>
          <w:lang w:val="bg-BG"/>
        </w:rPr>
        <w:t>7</w:t>
      </w:r>
      <w:r w:rsidR="00BD546B"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BD546B">
        <w:rPr>
          <w:rFonts w:ascii="Verdana" w:hAnsi="Verdana" w:cs="Tahoma"/>
          <w:b w:val="0"/>
          <w:color w:val="000000"/>
          <w:sz w:val="24"/>
          <w:szCs w:val="24"/>
          <w:lang w:val="bg-BG"/>
        </w:rPr>
        <w:t xml:space="preserve"> на виновните лица се налага наказание глоба в размер от 100 до 500 лева или имуществена санкция в размер от 300 до</w:t>
      </w:r>
      <w:r w:rsidR="00FF4BB5">
        <w:rPr>
          <w:rFonts w:ascii="Verdana" w:hAnsi="Verdana" w:cs="Tahoma"/>
          <w:b w:val="0"/>
          <w:color w:val="000000"/>
          <w:sz w:val="24"/>
          <w:szCs w:val="24"/>
          <w:lang w:val="bg-BG"/>
        </w:rPr>
        <w:t xml:space="preserve"> 700 лева;</w:t>
      </w:r>
    </w:p>
    <w:p w:rsidR="004546E1" w:rsidRDefault="004546E1" w:rsidP="004546E1">
      <w:pPr>
        <w:jc w:val="both"/>
        <w:rPr>
          <w:rFonts w:ascii="Verdana" w:hAnsi="Verdana" w:cs="Tahoma"/>
          <w:b w:val="0"/>
          <w:color w:val="000000"/>
          <w:sz w:val="24"/>
          <w:szCs w:val="24"/>
          <w:lang w:val="bg-BG"/>
        </w:rPr>
      </w:pPr>
      <w:r w:rsidRPr="0002323A">
        <w:rPr>
          <w:rFonts w:ascii="Verdana" w:hAnsi="Verdana" w:cs="Tahoma"/>
          <w:b w:val="0"/>
          <w:color w:val="000000"/>
          <w:sz w:val="24"/>
          <w:szCs w:val="24"/>
          <w:lang w:val="ru-RU"/>
        </w:rPr>
        <w:t xml:space="preserve"> </w:t>
      </w:r>
      <w:r w:rsidR="00BD546B">
        <w:rPr>
          <w:rFonts w:ascii="Verdana" w:hAnsi="Verdana" w:cs="Tahoma"/>
          <w:b w:val="0"/>
          <w:color w:val="000000"/>
          <w:sz w:val="24"/>
          <w:szCs w:val="24"/>
          <w:lang w:val="ru-RU"/>
        </w:rPr>
        <w:t xml:space="preserve">       </w:t>
      </w:r>
      <w:r w:rsidRPr="00BD546B">
        <w:rPr>
          <w:rFonts w:ascii="Verdana" w:hAnsi="Verdana" w:cs="Tahoma"/>
          <w:color w:val="000000"/>
          <w:sz w:val="24"/>
          <w:szCs w:val="24"/>
          <w:lang w:val="bg-BG"/>
        </w:rPr>
        <w:t>(</w:t>
      </w:r>
      <w:r w:rsidR="005064D0">
        <w:rPr>
          <w:rFonts w:ascii="Verdana" w:hAnsi="Verdana" w:cs="Tahoma"/>
          <w:color w:val="000000"/>
          <w:sz w:val="24"/>
          <w:szCs w:val="24"/>
          <w:lang w:val="bg-BG"/>
        </w:rPr>
        <w:t>7</w:t>
      </w:r>
      <w:r w:rsidRPr="00BD546B">
        <w:rPr>
          <w:rFonts w:ascii="Verdana" w:hAnsi="Verdana" w:cs="Tahoma"/>
          <w:color w:val="000000"/>
          <w:sz w:val="24"/>
          <w:szCs w:val="24"/>
          <w:lang w:val="bg-BG"/>
        </w:rPr>
        <w:t>)</w:t>
      </w:r>
      <w:r w:rsidRPr="00BD546B">
        <w:rPr>
          <w:rFonts w:ascii="Verdana" w:hAnsi="Verdana" w:cs="Tahoma"/>
          <w:b w:val="0"/>
          <w:color w:val="000000"/>
          <w:sz w:val="24"/>
          <w:szCs w:val="24"/>
          <w:lang w:val="bg-BG"/>
        </w:rPr>
        <w:t xml:space="preserve"> </w:t>
      </w:r>
      <w:r w:rsidR="00BD546B" w:rsidRPr="00BD546B">
        <w:rPr>
          <w:rFonts w:ascii="Verdana" w:hAnsi="Verdana" w:cs="Tahoma"/>
          <w:b w:val="0"/>
          <w:color w:val="000000"/>
          <w:sz w:val="24"/>
          <w:szCs w:val="24"/>
          <w:lang w:val="bg-BG"/>
        </w:rPr>
        <w:t xml:space="preserve">Съгласно </w:t>
      </w:r>
      <w:r w:rsidR="0079330A" w:rsidRPr="00FF4BB5">
        <w:rPr>
          <w:rFonts w:ascii="Verdana" w:hAnsi="Verdana" w:cs="Tahoma"/>
          <w:b w:val="0"/>
          <w:color w:val="000000"/>
          <w:sz w:val="24"/>
          <w:szCs w:val="24"/>
          <w:lang w:val="bg-BG"/>
        </w:rPr>
        <w:t>ч</w:t>
      </w:r>
      <w:r w:rsidR="00BD546B" w:rsidRPr="00FF4BB5">
        <w:rPr>
          <w:rFonts w:ascii="Verdana" w:hAnsi="Verdana" w:cs="Tahoma"/>
          <w:b w:val="0"/>
          <w:color w:val="000000"/>
          <w:sz w:val="24"/>
          <w:szCs w:val="24"/>
          <w:lang w:val="bg-BG"/>
        </w:rPr>
        <w:t>л.</w:t>
      </w:r>
      <w:r w:rsidR="00DA5B9B" w:rsidRPr="00FF4BB5">
        <w:rPr>
          <w:rFonts w:ascii="Verdana" w:hAnsi="Verdana" w:cs="Tahoma"/>
          <w:b w:val="0"/>
          <w:color w:val="000000"/>
          <w:sz w:val="24"/>
          <w:szCs w:val="24"/>
          <w:lang w:val="bg-BG"/>
        </w:rPr>
        <w:t>8</w:t>
      </w:r>
      <w:r w:rsidR="00BD546B" w:rsidRPr="00FF4BB5">
        <w:rPr>
          <w:rFonts w:ascii="Verdana" w:hAnsi="Verdana" w:cs="Tahoma"/>
          <w:b w:val="0"/>
          <w:color w:val="000000"/>
          <w:sz w:val="24"/>
          <w:szCs w:val="24"/>
          <w:lang w:val="bg-BG"/>
        </w:rPr>
        <w:t>.,</w:t>
      </w:r>
      <w:r w:rsidR="00BD546B">
        <w:rPr>
          <w:rFonts w:ascii="Verdana" w:hAnsi="Verdana" w:cs="Tahoma"/>
          <w:b w:val="0"/>
          <w:color w:val="000000"/>
          <w:sz w:val="24"/>
          <w:szCs w:val="24"/>
          <w:lang w:val="bg-BG"/>
        </w:rPr>
        <w:t xml:space="preserve"> </w:t>
      </w:r>
      <w:r w:rsidR="00BD546B" w:rsidRPr="00BD546B">
        <w:rPr>
          <w:rFonts w:ascii="Verdana" w:hAnsi="Verdana" w:cs="Tahoma"/>
          <w:b w:val="0"/>
          <w:color w:val="000000"/>
          <w:sz w:val="24"/>
          <w:szCs w:val="24"/>
          <w:lang w:val="bg-BG"/>
        </w:rPr>
        <w:t>н</w:t>
      </w:r>
      <w:r w:rsidRPr="00BD546B">
        <w:rPr>
          <w:rFonts w:ascii="Verdana" w:hAnsi="Verdana" w:cs="Tahoma"/>
          <w:b w:val="0"/>
          <w:color w:val="000000"/>
          <w:sz w:val="24"/>
          <w:szCs w:val="24"/>
          <w:lang w:val="bg-BG"/>
        </w:rPr>
        <w:t>а лицата, които извършват просия, се налага наказание глоба в размер от 20 до 10</w:t>
      </w:r>
      <w:r w:rsidRPr="00BD546B">
        <w:rPr>
          <w:rFonts w:ascii="Verdana" w:hAnsi="Verdana" w:cs="Tahoma"/>
          <w:b w:val="0"/>
          <w:color w:val="000000"/>
          <w:sz w:val="24"/>
          <w:szCs w:val="24"/>
          <w:lang w:val="ru-RU"/>
        </w:rPr>
        <w:t>0</w:t>
      </w:r>
      <w:r w:rsidR="00FF4BB5">
        <w:rPr>
          <w:rFonts w:ascii="Verdana" w:hAnsi="Verdana" w:cs="Tahoma"/>
          <w:b w:val="0"/>
          <w:color w:val="000000"/>
          <w:sz w:val="24"/>
          <w:szCs w:val="24"/>
          <w:lang w:val="bg-BG"/>
        </w:rPr>
        <w:t xml:space="preserve"> лева;</w:t>
      </w:r>
    </w:p>
    <w:p w:rsidR="0099442E" w:rsidRDefault="0099442E" w:rsidP="0099442E">
      <w:pPr>
        <w:tabs>
          <w:tab w:val="left" w:pos="993"/>
        </w:tabs>
        <w:jc w:val="both"/>
        <w:rPr>
          <w:rFonts w:ascii="Verdana" w:hAnsi="Verdana" w:cs="Tahoma"/>
          <w:b w:val="0"/>
          <w:color w:val="000000"/>
          <w:sz w:val="24"/>
          <w:szCs w:val="24"/>
          <w:lang w:val="bg-BG"/>
        </w:rPr>
      </w:pPr>
      <w:r>
        <w:rPr>
          <w:rFonts w:ascii="Verdana" w:hAnsi="Verdana" w:cs="Tahoma"/>
          <w:color w:val="000000"/>
          <w:sz w:val="24"/>
          <w:szCs w:val="24"/>
          <w:lang w:val="bg-BG"/>
        </w:rPr>
        <w:t xml:space="preserve">        </w:t>
      </w:r>
      <w:r w:rsidRPr="00514D4E">
        <w:rPr>
          <w:rFonts w:ascii="Verdana" w:hAnsi="Verdana" w:cs="Tahoma"/>
          <w:color w:val="000000"/>
          <w:sz w:val="24"/>
          <w:szCs w:val="24"/>
          <w:lang w:val="bg-BG"/>
        </w:rPr>
        <w:t>(</w:t>
      </w:r>
      <w:r w:rsidR="005064D0">
        <w:rPr>
          <w:rFonts w:ascii="Verdana" w:hAnsi="Verdana" w:cs="Tahoma"/>
          <w:color w:val="000000"/>
          <w:sz w:val="24"/>
          <w:szCs w:val="24"/>
          <w:lang w:val="bg-BG"/>
        </w:rPr>
        <w:t>8</w:t>
      </w:r>
      <w:r w:rsidRPr="00514D4E">
        <w:rPr>
          <w:rFonts w:ascii="Verdana" w:hAnsi="Verdana" w:cs="Tahoma"/>
          <w:color w:val="000000"/>
          <w:sz w:val="24"/>
          <w:szCs w:val="24"/>
          <w:lang w:val="bg-BG"/>
        </w:rPr>
        <w:t>)</w:t>
      </w:r>
      <w:r w:rsidRPr="00514D4E">
        <w:rPr>
          <w:rFonts w:ascii="Verdana" w:hAnsi="Verdana" w:cs="Tahoma"/>
          <w:b w:val="0"/>
          <w:color w:val="000000"/>
          <w:sz w:val="24"/>
          <w:szCs w:val="24"/>
          <w:lang w:val="bg-BG"/>
        </w:rPr>
        <w:t xml:space="preserve"> При нарушение </w:t>
      </w:r>
      <w:r>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w:t>
      </w:r>
      <w:r w:rsidR="00DA5B9B" w:rsidRPr="00FF4BB5">
        <w:rPr>
          <w:rFonts w:ascii="Verdana" w:hAnsi="Verdana" w:cs="Tahoma"/>
          <w:b w:val="0"/>
          <w:color w:val="000000"/>
          <w:sz w:val="24"/>
          <w:szCs w:val="24"/>
          <w:lang w:val="bg-BG"/>
        </w:rPr>
        <w:t>10</w:t>
      </w:r>
      <w:r w:rsidRPr="00FF4BB5">
        <w:rPr>
          <w:rFonts w:ascii="Verdana" w:hAnsi="Verdana" w:cs="Tahoma"/>
          <w:b w:val="0"/>
          <w:color w:val="000000"/>
          <w:sz w:val="24"/>
          <w:szCs w:val="24"/>
          <w:lang w:val="bg-BG"/>
        </w:rPr>
        <w:t>.,</w:t>
      </w:r>
      <w:r w:rsidRPr="00514D4E">
        <w:rPr>
          <w:rFonts w:ascii="Verdana" w:hAnsi="Verdana" w:cs="Tahoma"/>
          <w:b w:val="0"/>
          <w:color w:val="000000"/>
          <w:sz w:val="24"/>
          <w:szCs w:val="24"/>
          <w:lang w:val="bg-BG"/>
        </w:rPr>
        <w:t xml:space="preserve"> на виновните лица се налага наказание гл</w:t>
      </w:r>
      <w:r w:rsidR="00FF4BB5">
        <w:rPr>
          <w:rFonts w:ascii="Verdana" w:hAnsi="Verdana" w:cs="Tahoma"/>
          <w:b w:val="0"/>
          <w:color w:val="000000"/>
          <w:sz w:val="24"/>
          <w:szCs w:val="24"/>
          <w:lang w:val="bg-BG"/>
        </w:rPr>
        <w:t>оба в размер от 300 до 500 лева;</w:t>
      </w:r>
    </w:p>
    <w:p w:rsidR="0099442E" w:rsidRPr="006C7A8A" w:rsidRDefault="0099442E" w:rsidP="0099442E">
      <w:pPr>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w:t>
      </w:r>
      <w:r w:rsidR="005064D0">
        <w:rPr>
          <w:rFonts w:ascii="Verdana" w:hAnsi="Verdana" w:cs="Tahoma"/>
          <w:color w:val="000000"/>
          <w:sz w:val="24"/>
          <w:szCs w:val="24"/>
          <w:lang w:val="bg-BG"/>
        </w:rPr>
        <w:t>9</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л.1</w:t>
      </w:r>
      <w:r w:rsidR="00DA5B9B" w:rsidRPr="00FF4BB5">
        <w:rPr>
          <w:rFonts w:ascii="Verdana" w:hAnsi="Verdana" w:cs="Tahoma"/>
          <w:b w:val="0"/>
          <w:color w:val="000000"/>
          <w:sz w:val="24"/>
          <w:szCs w:val="24"/>
          <w:lang w:val="bg-BG"/>
        </w:rPr>
        <w:t>1</w:t>
      </w:r>
      <w:r w:rsidRPr="00FF4BB5">
        <w:rPr>
          <w:rFonts w:ascii="Verdana" w:hAnsi="Verdana" w:cs="Tahoma"/>
          <w:b w:val="0"/>
          <w:color w:val="000000"/>
          <w:sz w:val="24"/>
          <w:szCs w:val="24"/>
          <w:lang w:val="bg-BG"/>
        </w:rPr>
        <w:t>.,</w:t>
      </w:r>
      <w:r w:rsidRPr="006C7A8A">
        <w:rPr>
          <w:rFonts w:ascii="Verdana" w:hAnsi="Verdana" w:cs="Tahoma"/>
          <w:b w:val="0"/>
          <w:color w:val="000000"/>
          <w:sz w:val="24"/>
          <w:szCs w:val="24"/>
          <w:lang w:val="bg-BG"/>
        </w:rPr>
        <w:t xml:space="preserve"> се налага глоба в размер от 100 до 200 лева, при повторно нарушение от 300 до 500 лева</w:t>
      </w:r>
      <w:r w:rsidR="00FF4BB5">
        <w:rPr>
          <w:rFonts w:ascii="Verdana" w:hAnsi="Verdana" w:cs="Tahoma"/>
          <w:b w:val="0"/>
          <w:color w:val="000000"/>
          <w:sz w:val="24"/>
          <w:szCs w:val="24"/>
          <w:lang w:val="bg-BG"/>
        </w:rPr>
        <w:t>;</w:t>
      </w:r>
    </w:p>
    <w:p w:rsidR="0099442E" w:rsidRDefault="0099442E" w:rsidP="0099442E">
      <w:pPr>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w:t>
      </w:r>
      <w:r w:rsidR="005064D0">
        <w:rPr>
          <w:rFonts w:ascii="Verdana" w:hAnsi="Verdana" w:cs="Tahoma"/>
          <w:color w:val="000000"/>
          <w:sz w:val="24"/>
          <w:szCs w:val="24"/>
          <w:lang w:val="bg-BG"/>
        </w:rPr>
        <w:t>10</w:t>
      </w:r>
      <w:r w:rsidRPr="006C7A8A">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6C7A8A">
        <w:rPr>
          <w:rFonts w:ascii="Verdana" w:hAnsi="Verdana" w:cs="Tahoma"/>
          <w:b w:val="0"/>
          <w:color w:val="000000"/>
          <w:sz w:val="24"/>
          <w:szCs w:val="24"/>
          <w:lang w:val="bg-BG"/>
        </w:rPr>
        <w:t xml:space="preserve">При нарушение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л.1</w:t>
      </w:r>
      <w:r w:rsidR="00DA5B9B" w:rsidRPr="00FF4BB5">
        <w:rPr>
          <w:rFonts w:ascii="Verdana" w:hAnsi="Verdana" w:cs="Tahoma"/>
          <w:b w:val="0"/>
          <w:color w:val="000000"/>
          <w:sz w:val="24"/>
          <w:szCs w:val="24"/>
          <w:lang w:val="bg-BG"/>
        </w:rPr>
        <w:t>2</w:t>
      </w:r>
      <w:r w:rsidRPr="00FF4BB5">
        <w:rPr>
          <w:rFonts w:ascii="Verdana" w:hAnsi="Verdana" w:cs="Tahoma"/>
          <w:b w:val="0"/>
          <w:color w:val="000000"/>
          <w:sz w:val="24"/>
          <w:szCs w:val="24"/>
          <w:lang w:val="bg-BG"/>
        </w:rPr>
        <w:t>.,</w:t>
      </w:r>
      <w:r>
        <w:rPr>
          <w:rFonts w:ascii="Verdana" w:hAnsi="Verdana" w:cs="Tahoma"/>
          <w:b w:val="0"/>
          <w:color w:val="000000"/>
          <w:sz w:val="24"/>
          <w:szCs w:val="24"/>
          <w:lang w:val="bg-BG"/>
        </w:rPr>
        <w:t xml:space="preserve"> се налага глоба в размер от 50 до 500 лева, или имуществена санкция от 100 до 1000 лева за юридически лица;</w:t>
      </w:r>
    </w:p>
    <w:p w:rsidR="0099442E" w:rsidRPr="002A0E77" w:rsidRDefault="0099442E" w:rsidP="0099442E">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Pr>
          <w:rFonts w:ascii="Verdana" w:hAnsi="Verdana" w:cs="Tahoma"/>
          <w:color w:val="000000"/>
          <w:sz w:val="24"/>
          <w:szCs w:val="24"/>
          <w:lang w:val="bg-BG"/>
        </w:rPr>
        <w:tab/>
      </w:r>
      <w:r w:rsidRPr="006C7A8A">
        <w:rPr>
          <w:rFonts w:ascii="Verdana" w:hAnsi="Verdana" w:cs="Tahoma"/>
          <w:color w:val="000000"/>
          <w:sz w:val="24"/>
          <w:szCs w:val="24"/>
          <w:lang w:val="bg-BG"/>
        </w:rPr>
        <w:t>(</w:t>
      </w:r>
      <w:r w:rsidR="005064D0">
        <w:rPr>
          <w:rFonts w:ascii="Verdana" w:hAnsi="Verdana" w:cs="Tahoma"/>
          <w:color w:val="000000"/>
          <w:sz w:val="24"/>
          <w:szCs w:val="24"/>
          <w:lang w:val="bg-BG"/>
        </w:rPr>
        <w:t>11</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нарушаване на разпоредбите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л.1</w:t>
      </w:r>
      <w:r w:rsidR="00DA5B9B" w:rsidRPr="00FF4BB5">
        <w:rPr>
          <w:rFonts w:ascii="Verdana" w:hAnsi="Verdana" w:cs="Tahoma"/>
          <w:b w:val="0"/>
          <w:color w:val="000000"/>
          <w:sz w:val="24"/>
          <w:szCs w:val="24"/>
          <w:lang w:val="bg-BG"/>
        </w:rPr>
        <w:t>3</w:t>
      </w:r>
      <w:r w:rsidRPr="00FF4BB5">
        <w:rPr>
          <w:rFonts w:ascii="Verdana" w:hAnsi="Verdana" w:cs="Tahoma"/>
          <w:b w:val="0"/>
          <w:color w:val="000000"/>
          <w:sz w:val="24"/>
          <w:szCs w:val="24"/>
          <w:lang w:val="bg-BG"/>
        </w:rPr>
        <w:t>.,</w:t>
      </w:r>
      <w:r w:rsidRPr="006C7A8A">
        <w:rPr>
          <w:rFonts w:ascii="Verdana" w:hAnsi="Verdana" w:cs="Tahoma"/>
          <w:b w:val="0"/>
          <w:color w:val="000000"/>
          <w:sz w:val="24"/>
          <w:szCs w:val="24"/>
          <w:lang w:val="bg-BG"/>
        </w:rPr>
        <w:t xml:space="preserve"> на виновните лица се налага глоба в размер на 100 лева, а при повторно нарушен</w:t>
      </w:r>
      <w:r w:rsidR="00FF4BB5">
        <w:rPr>
          <w:rFonts w:ascii="Verdana" w:hAnsi="Verdana" w:cs="Tahoma"/>
          <w:b w:val="0"/>
          <w:color w:val="000000"/>
          <w:sz w:val="24"/>
          <w:szCs w:val="24"/>
          <w:lang w:val="bg-BG"/>
        </w:rPr>
        <w:t>ие – глоба в размер на 300 лева;</w:t>
      </w:r>
    </w:p>
    <w:p w:rsidR="00BD546B" w:rsidRDefault="004546E1" w:rsidP="004546E1">
      <w:pPr>
        <w:ind w:firstLine="708"/>
        <w:jc w:val="both"/>
        <w:rPr>
          <w:rFonts w:ascii="Verdana" w:hAnsi="Verdana" w:cs="Tahoma"/>
          <w:b w:val="0"/>
          <w:color w:val="000000"/>
          <w:sz w:val="24"/>
          <w:szCs w:val="24"/>
          <w:lang w:val="bg-BG"/>
        </w:rPr>
      </w:pPr>
      <w:r w:rsidRPr="00BD546B">
        <w:rPr>
          <w:rFonts w:ascii="Verdana" w:hAnsi="Verdana" w:cs="Tahoma"/>
          <w:color w:val="000000"/>
          <w:sz w:val="24"/>
          <w:szCs w:val="24"/>
          <w:lang w:val="bg-BG"/>
        </w:rPr>
        <w:t>(</w:t>
      </w:r>
      <w:r w:rsidR="005064D0">
        <w:rPr>
          <w:rFonts w:ascii="Verdana" w:hAnsi="Verdana" w:cs="Tahoma"/>
          <w:color w:val="000000"/>
          <w:sz w:val="24"/>
          <w:szCs w:val="24"/>
          <w:lang w:val="bg-BG"/>
        </w:rPr>
        <w:t>12</w:t>
      </w:r>
      <w:r w:rsidRPr="00BD546B">
        <w:rPr>
          <w:rFonts w:ascii="Verdana" w:hAnsi="Verdana" w:cs="Tahoma"/>
          <w:color w:val="000000"/>
          <w:sz w:val="24"/>
          <w:szCs w:val="24"/>
          <w:lang w:val="bg-BG"/>
        </w:rPr>
        <w:t>)</w:t>
      </w:r>
      <w:r w:rsidRPr="00BD546B">
        <w:rPr>
          <w:rFonts w:ascii="Verdana" w:hAnsi="Verdana" w:cs="Tahoma"/>
          <w:b w:val="0"/>
          <w:color w:val="000000"/>
          <w:sz w:val="24"/>
          <w:szCs w:val="24"/>
          <w:lang w:val="bg-BG"/>
        </w:rPr>
        <w:t xml:space="preserve"> При нарушение </w:t>
      </w:r>
      <w:r w:rsidR="00BD546B" w:rsidRPr="00BD546B">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BD546B" w:rsidRPr="00FF4BB5">
        <w:rPr>
          <w:rFonts w:ascii="Verdana" w:hAnsi="Verdana" w:cs="Tahoma"/>
          <w:b w:val="0"/>
          <w:color w:val="000000"/>
          <w:sz w:val="24"/>
          <w:szCs w:val="24"/>
          <w:lang w:val="bg-BG"/>
        </w:rPr>
        <w:t>л.</w:t>
      </w:r>
      <w:r w:rsidR="00515513" w:rsidRPr="00FF4BB5">
        <w:rPr>
          <w:rFonts w:ascii="Verdana" w:hAnsi="Verdana" w:cs="Tahoma"/>
          <w:b w:val="0"/>
          <w:color w:val="000000"/>
          <w:sz w:val="24"/>
          <w:szCs w:val="24"/>
          <w:lang w:val="bg-BG"/>
        </w:rPr>
        <w:t>1</w:t>
      </w:r>
      <w:r w:rsidR="00DA5B9B" w:rsidRPr="00FF4BB5">
        <w:rPr>
          <w:rFonts w:ascii="Verdana" w:hAnsi="Verdana" w:cs="Tahoma"/>
          <w:b w:val="0"/>
          <w:color w:val="000000"/>
          <w:sz w:val="24"/>
          <w:szCs w:val="24"/>
          <w:lang w:val="bg-BG"/>
        </w:rPr>
        <w:t>5</w:t>
      </w:r>
      <w:r w:rsidR="00BD546B" w:rsidRPr="00FF4BB5">
        <w:rPr>
          <w:rFonts w:ascii="Verdana" w:hAnsi="Verdana" w:cs="Tahoma"/>
          <w:b w:val="0"/>
          <w:color w:val="000000"/>
          <w:sz w:val="24"/>
          <w:szCs w:val="24"/>
          <w:lang w:val="bg-BG"/>
        </w:rPr>
        <w:t>.,</w:t>
      </w:r>
      <w:r w:rsidRPr="00BD546B">
        <w:rPr>
          <w:rFonts w:ascii="Verdana" w:hAnsi="Verdana" w:cs="Tahoma"/>
          <w:b w:val="0"/>
          <w:color w:val="000000"/>
          <w:sz w:val="24"/>
          <w:szCs w:val="24"/>
          <w:lang w:val="bg-BG"/>
        </w:rPr>
        <w:t xml:space="preserve"> на виновните лица се налага</w:t>
      </w:r>
      <w:r w:rsidR="00BD546B">
        <w:rPr>
          <w:rFonts w:ascii="Verdana" w:hAnsi="Verdana" w:cs="Tahoma"/>
          <w:b w:val="0"/>
          <w:color w:val="000000"/>
          <w:sz w:val="24"/>
          <w:szCs w:val="24"/>
          <w:lang w:val="bg-BG"/>
        </w:rPr>
        <w:t>:</w:t>
      </w:r>
      <w:r w:rsidRPr="00BD546B">
        <w:rPr>
          <w:rFonts w:ascii="Verdana" w:hAnsi="Verdana" w:cs="Tahoma"/>
          <w:b w:val="0"/>
          <w:color w:val="000000"/>
          <w:sz w:val="24"/>
          <w:szCs w:val="24"/>
          <w:lang w:val="bg-BG"/>
        </w:rPr>
        <w:t xml:space="preserve"> </w:t>
      </w:r>
    </w:p>
    <w:p w:rsidR="004546E1" w:rsidRPr="002A0E77" w:rsidRDefault="00BD546B" w:rsidP="004546E1">
      <w:pPr>
        <w:ind w:firstLine="708"/>
        <w:jc w:val="both"/>
        <w:rPr>
          <w:rFonts w:ascii="Verdana" w:hAnsi="Verdana" w:cs="Tahoma"/>
          <w:b w:val="0"/>
          <w:color w:val="000000"/>
          <w:sz w:val="24"/>
          <w:szCs w:val="24"/>
          <w:lang w:val="bg-BG"/>
        </w:rPr>
      </w:pPr>
      <w:r>
        <w:rPr>
          <w:rFonts w:ascii="Verdana" w:hAnsi="Verdana" w:cs="Tahoma"/>
          <w:b w:val="0"/>
          <w:color w:val="000000"/>
          <w:sz w:val="24"/>
          <w:szCs w:val="24"/>
          <w:lang w:val="bg-BG"/>
        </w:rPr>
        <w:t xml:space="preserve">1. При първо </w:t>
      </w:r>
      <w:r w:rsidR="004546E1" w:rsidRPr="00BD546B">
        <w:rPr>
          <w:rFonts w:ascii="Verdana" w:hAnsi="Verdana" w:cs="Tahoma"/>
          <w:b w:val="0"/>
          <w:color w:val="000000"/>
          <w:sz w:val="24"/>
          <w:szCs w:val="24"/>
          <w:lang w:val="bg-BG"/>
        </w:rPr>
        <w:t>наказание глоба в размер от 300 до 500 лева или имуществена санк</w:t>
      </w:r>
      <w:r>
        <w:rPr>
          <w:rFonts w:ascii="Verdana" w:hAnsi="Verdana" w:cs="Tahoma"/>
          <w:b w:val="0"/>
          <w:color w:val="000000"/>
          <w:sz w:val="24"/>
          <w:szCs w:val="24"/>
          <w:lang w:val="bg-BG"/>
        </w:rPr>
        <w:t>ция в размер от 500 до 700 лева;</w:t>
      </w:r>
    </w:p>
    <w:p w:rsidR="004546E1" w:rsidRDefault="00BD546B" w:rsidP="004546E1">
      <w:pPr>
        <w:ind w:firstLine="708"/>
        <w:jc w:val="both"/>
        <w:rPr>
          <w:rFonts w:ascii="Verdana" w:hAnsi="Verdana" w:cs="Tahoma"/>
          <w:b w:val="0"/>
          <w:color w:val="000000"/>
          <w:sz w:val="24"/>
          <w:szCs w:val="24"/>
          <w:lang w:val="bg-BG"/>
        </w:rPr>
      </w:pPr>
      <w:r w:rsidRPr="00BD546B">
        <w:rPr>
          <w:rFonts w:ascii="Verdana" w:hAnsi="Verdana" w:cs="Tahoma"/>
          <w:b w:val="0"/>
          <w:color w:val="000000"/>
          <w:sz w:val="24"/>
          <w:szCs w:val="24"/>
          <w:lang w:val="bg-BG"/>
        </w:rPr>
        <w:t>2. П</w:t>
      </w:r>
      <w:r w:rsidR="004546E1" w:rsidRPr="00BD546B">
        <w:rPr>
          <w:rFonts w:ascii="Verdana" w:hAnsi="Verdana" w:cs="Tahoma"/>
          <w:b w:val="0"/>
          <w:color w:val="000000"/>
          <w:sz w:val="24"/>
          <w:szCs w:val="24"/>
          <w:lang w:val="bg-BG"/>
        </w:rPr>
        <w:t>ри повторно нарушение на виновните лица се налага наказание глоба в размер от 500 до 700 лева или имуществена санкц</w:t>
      </w:r>
      <w:r>
        <w:rPr>
          <w:rFonts w:ascii="Verdana" w:hAnsi="Verdana" w:cs="Tahoma"/>
          <w:b w:val="0"/>
          <w:color w:val="000000"/>
          <w:sz w:val="24"/>
          <w:szCs w:val="24"/>
          <w:lang w:val="bg-BG"/>
        </w:rPr>
        <w:t>ия в размер от 700 до 1000 лева.</w:t>
      </w:r>
    </w:p>
    <w:p w:rsidR="004546E1" w:rsidRDefault="004546E1" w:rsidP="004546E1">
      <w:pPr>
        <w:tabs>
          <w:tab w:val="left" w:pos="993"/>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lastRenderedPageBreak/>
        <w:t xml:space="preserve"> </w:t>
      </w:r>
      <w:r w:rsidR="000263C7">
        <w:rPr>
          <w:rFonts w:ascii="Verdana" w:hAnsi="Verdana" w:cs="Tahoma"/>
          <w:color w:val="000000"/>
          <w:sz w:val="24"/>
          <w:szCs w:val="24"/>
          <w:lang w:val="bg-BG"/>
        </w:rPr>
        <w:t xml:space="preserve">       </w:t>
      </w:r>
      <w:r w:rsidRPr="00800272">
        <w:rPr>
          <w:rFonts w:ascii="Verdana" w:hAnsi="Verdana" w:cs="Tahoma"/>
          <w:color w:val="000000"/>
          <w:sz w:val="24"/>
          <w:szCs w:val="24"/>
          <w:lang w:val="bg-BG"/>
        </w:rPr>
        <w:t>(</w:t>
      </w:r>
      <w:r w:rsidR="005064D0">
        <w:rPr>
          <w:rFonts w:ascii="Verdana" w:hAnsi="Verdana" w:cs="Tahoma"/>
          <w:color w:val="000000"/>
          <w:sz w:val="24"/>
          <w:szCs w:val="24"/>
          <w:lang w:val="bg-BG"/>
        </w:rPr>
        <w:t>13</w:t>
      </w:r>
      <w:r w:rsidRPr="00800272">
        <w:rPr>
          <w:rFonts w:ascii="Verdana" w:hAnsi="Verdana" w:cs="Tahoma"/>
          <w:color w:val="000000"/>
          <w:sz w:val="24"/>
          <w:szCs w:val="24"/>
          <w:lang w:val="bg-BG"/>
        </w:rPr>
        <w:t xml:space="preserve">) </w:t>
      </w:r>
      <w:r w:rsidRPr="00800272">
        <w:rPr>
          <w:rFonts w:ascii="Verdana" w:hAnsi="Verdana" w:cs="Tahoma"/>
          <w:b w:val="0"/>
          <w:color w:val="000000"/>
          <w:sz w:val="24"/>
          <w:szCs w:val="24"/>
          <w:lang w:val="bg-BG"/>
        </w:rPr>
        <w:t xml:space="preserve">При нарушение </w:t>
      </w:r>
      <w:r w:rsidR="00800272" w:rsidRPr="00800272">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800272" w:rsidRPr="00FF4BB5">
        <w:rPr>
          <w:rFonts w:ascii="Verdana" w:hAnsi="Verdana" w:cs="Tahoma"/>
          <w:b w:val="0"/>
          <w:color w:val="000000"/>
          <w:sz w:val="24"/>
          <w:szCs w:val="24"/>
          <w:lang w:val="bg-BG"/>
        </w:rPr>
        <w:t>л.1</w:t>
      </w:r>
      <w:r w:rsidR="003B353C" w:rsidRPr="00FF4BB5">
        <w:rPr>
          <w:rFonts w:ascii="Verdana" w:hAnsi="Verdana" w:cs="Tahoma"/>
          <w:b w:val="0"/>
          <w:color w:val="000000"/>
          <w:sz w:val="24"/>
          <w:szCs w:val="24"/>
          <w:lang w:val="bg-BG"/>
        </w:rPr>
        <w:t>6</w:t>
      </w:r>
      <w:r w:rsidR="00800272"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800272">
        <w:rPr>
          <w:rFonts w:ascii="Verdana" w:hAnsi="Verdana" w:cs="Tahoma"/>
          <w:b w:val="0"/>
          <w:color w:val="000000"/>
          <w:sz w:val="24"/>
          <w:szCs w:val="24"/>
          <w:lang w:val="bg-BG"/>
        </w:rPr>
        <w:t xml:space="preserve"> на виновните лица се налага наказание глоба в размер от 300 до 500 лева или имуществена санк</w:t>
      </w:r>
      <w:r w:rsidR="00FF4BB5">
        <w:rPr>
          <w:rFonts w:ascii="Verdana" w:hAnsi="Verdana" w:cs="Tahoma"/>
          <w:b w:val="0"/>
          <w:color w:val="000000"/>
          <w:sz w:val="24"/>
          <w:szCs w:val="24"/>
          <w:lang w:val="bg-BG"/>
        </w:rPr>
        <w:t>ция в размер от 500 до 700 лева;</w:t>
      </w:r>
    </w:p>
    <w:p w:rsidR="00800272" w:rsidRPr="00800272" w:rsidRDefault="004546E1" w:rsidP="004546E1">
      <w:pPr>
        <w:ind w:firstLine="708"/>
        <w:jc w:val="both"/>
        <w:rPr>
          <w:rFonts w:ascii="Verdana" w:hAnsi="Verdana" w:cs="Tahoma"/>
          <w:b w:val="0"/>
          <w:color w:val="000000"/>
          <w:sz w:val="24"/>
          <w:szCs w:val="24"/>
          <w:lang w:val="bg-BG"/>
        </w:rPr>
      </w:pPr>
      <w:r w:rsidRPr="00800272">
        <w:rPr>
          <w:rFonts w:ascii="Verdana" w:hAnsi="Verdana" w:cs="Tahoma"/>
          <w:color w:val="000000"/>
          <w:sz w:val="24"/>
          <w:szCs w:val="24"/>
          <w:lang w:val="bg-BG"/>
        </w:rPr>
        <w:t>(</w:t>
      </w:r>
      <w:r w:rsidR="005064D0">
        <w:rPr>
          <w:rFonts w:ascii="Verdana" w:hAnsi="Verdana" w:cs="Tahoma"/>
          <w:color w:val="000000"/>
          <w:sz w:val="24"/>
          <w:szCs w:val="24"/>
          <w:lang w:val="bg-BG"/>
        </w:rPr>
        <w:t>14</w:t>
      </w:r>
      <w:r w:rsidRPr="00800272">
        <w:rPr>
          <w:rFonts w:ascii="Verdana" w:hAnsi="Verdana" w:cs="Tahoma"/>
          <w:color w:val="000000"/>
          <w:sz w:val="24"/>
          <w:szCs w:val="24"/>
          <w:lang w:val="bg-BG"/>
        </w:rPr>
        <w:t>)</w:t>
      </w:r>
      <w:r w:rsidRPr="00800272">
        <w:rPr>
          <w:rFonts w:ascii="Verdana" w:hAnsi="Verdana" w:cs="Tahoma"/>
          <w:b w:val="0"/>
          <w:color w:val="000000"/>
          <w:sz w:val="24"/>
          <w:szCs w:val="24"/>
          <w:lang w:val="bg-BG"/>
        </w:rPr>
        <w:t xml:space="preserve"> При нарушение </w:t>
      </w:r>
      <w:r w:rsidR="00800272" w:rsidRPr="00800272">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800272" w:rsidRPr="00FF4BB5">
        <w:rPr>
          <w:rFonts w:ascii="Verdana" w:hAnsi="Verdana" w:cs="Tahoma"/>
          <w:b w:val="0"/>
          <w:color w:val="000000"/>
          <w:sz w:val="24"/>
          <w:szCs w:val="24"/>
          <w:lang w:val="bg-BG"/>
        </w:rPr>
        <w:t>л.1</w:t>
      </w:r>
      <w:r w:rsidR="003B353C" w:rsidRPr="00FF4BB5">
        <w:rPr>
          <w:rFonts w:ascii="Verdana" w:hAnsi="Verdana" w:cs="Tahoma"/>
          <w:b w:val="0"/>
          <w:color w:val="000000"/>
          <w:sz w:val="24"/>
          <w:szCs w:val="24"/>
          <w:lang w:val="bg-BG"/>
        </w:rPr>
        <w:t>7</w:t>
      </w:r>
      <w:r w:rsidR="00800272" w:rsidRPr="00FF4BB5">
        <w:rPr>
          <w:rFonts w:ascii="Verdana" w:hAnsi="Verdana" w:cs="Tahoma"/>
          <w:b w:val="0"/>
          <w:color w:val="000000"/>
          <w:sz w:val="24"/>
          <w:szCs w:val="24"/>
          <w:lang w:val="bg-BG"/>
        </w:rPr>
        <w:t>.,</w:t>
      </w:r>
      <w:r w:rsidR="00800272" w:rsidRPr="00800272">
        <w:rPr>
          <w:rFonts w:ascii="Verdana" w:hAnsi="Verdana" w:cs="Tahoma"/>
          <w:color w:val="000000"/>
          <w:sz w:val="24"/>
          <w:szCs w:val="24"/>
          <w:lang w:val="bg-BG"/>
        </w:rPr>
        <w:t xml:space="preserve"> </w:t>
      </w:r>
      <w:r w:rsidRPr="00800272">
        <w:rPr>
          <w:rFonts w:ascii="Verdana" w:hAnsi="Verdana" w:cs="Tahoma"/>
          <w:b w:val="0"/>
          <w:color w:val="000000"/>
          <w:sz w:val="24"/>
          <w:szCs w:val="24"/>
          <w:lang w:val="bg-BG"/>
        </w:rPr>
        <w:t>на виновните лица се налага</w:t>
      </w:r>
      <w:r w:rsidR="00800272" w:rsidRPr="00800272">
        <w:rPr>
          <w:rFonts w:ascii="Verdana" w:hAnsi="Verdana" w:cs="Tahoma"/>
          <w:b w:val="0"/>
          <w:color w:val="000000"/>
          <w:sz w:val="24"/>
          <w:szCs w:val="24"/>
          <w:lang w:val="bg-BG"/>
        </w:rPr>
        <w:t xml:space="preserve"> наказание:</w:t>
      </w:r>
      <w:r w:rsidRPr="00800272">
        <w:rPr>
          <w:rFonts w:ascii="Verdana" w:hAnsi="Verdana" w:cs="Tahoma"/>
          <w:b w:val="0"/>
          <w:color w:val="000000"/>
          <w:sz w:val="24"/>
          <w:szCs w:val="24"/>
          <w:lang w:val="bg-BG"/>
        </w:rPr>
        <w:t xml:space="preserve"> </w:t>
      </w:r>
    </w:p>
    <w:p w:rsidR="004546E1" w:rsidRPr="00800272" w:rsidRDefault="00800272" w:rsidP="004546E1">
      <w:pPr>
        <w:ind w:firstLine="708"/>
        <w:jc w:val="both"/>
        <w:rPr>
          <w:rFonts w:ascii="Verdana" w:hAnsi="Verdana" w:cs="Tahoma"/>
          <w:b w:val="0"/>
          <w:color w:val="000000"/>
          <w:sz w:val="24"/>
          <w:szCs w:val="24"/>
          <w:lang w:val="bg-BG"/>
        </w:rPr>
      </w:pPr>
      <w:r w:rsidRPr="00800272">
        <w:rPr>
          <w:rFonts w:ascii="Verdana" w:hAnsi="Verdana" w:cs="Tahoma"/>
          <w:color w:val="000000"/>
          <w:sz w:val="24"/>
          <w:szCs w:val="24"/>
          <w:lang w:val="bg-BG"/>
        </w:rPr>
        <w:t>1.</w:t>
      </w:r>
      <w:r w:rsidRPr="00800272">
        <w:rPr>
          <w:rFonts w:ascii="Verdana" w:hAnsi="Verdana" w:cs="Tahoma"/>
          <w:b w:val="0"/>
          <w:color w:val="000000"/>
          <w:sz w:val="24"/>
          <w:szCs w:val="24"/>
          <w:lang w:val="bg-BG"/>
        </w:rPr>
        <w:t xml:space="preserve"> При първо нарушение, </w:t>
      </w:r>
      <w:r w:rsidR="004546E1" w:rsidRPr="00800272">
        <w:rPr>
          <w:rFonts w:ascii="Verdana" w:hAnsi="Verdana" w:cs="Tahoma"/>
          <w:b w:val="0"/>
          <w:color w:val="000000"/>
          <w:sz w:val="24"/>
          <w:szCs w:val="24"/>
          <w:lang w:val="bg-BG"/>
        </w:rPr>
        <w:t>гло</w:t>
      </w:r>
      <w:r w:rsidR="00FF4BB5">
        <w:rPr>
          <w:rFonts w:ascii="Verdana" w:hAnsi="Verdana" w:cs="Tahoma"/>
          <w:b w:val="0"/>
          <w:color w:val="000000"/>
          <w:sz w:val="24"/>
          <w:szCs w:val="24"/>
          <w:lang w:val="bg-BG"/>
        </w:rPr>
        <w:t>ба в размер от 300 до 500 лева;</w:t>
      </w:r>
    </w:p>
    <w:p w:rsidR="004546E1" w:rsidRDefault="00800272" w:rsidP="004546E1">
      <w:pPr>
        <w:tabs>
          <w:tab w:val="left" w:pos="993"/>
        </w:tabs>
        <w:ind w:firstLine="708"/>
        <w:jc w:val="both"/>
        <w:rPr>
          <w:rFonts w:ascii="Verdana" w:hAnsi="Verdana" w:cs="Tahoma"/>
          <w:b w:val="0"/>
          <w:color w:val="000000"/>
          <w:sz w:val="24"/>
          <w:szCs w:val="24"/>
          <w:lang w:val="bg-BG"/>
        </w:rPr>
      </w:pPr>
      <w:r w:rsidRPr="00800272">
        <w:rPr>
          <w:rFonts w:ascii="Verdana" w:hAnsi="Verdana" w:cs="Tahoma"/>
          <w:color w:val="000000"/>
          <w:sz w:val="24"/>
          <w:szCs w:val="24"/>
          <w:lang w:val="bg-BG"/>
        </w:rPr>
        <w:t>2.</w:t>
      </w:r>
      <w:r w:rsidR="004546E1" w:rsidRPr="00800272">
        <w:rPr>
          <w:rFonts w:ascii="Verdana" w:hAnsi="Verdana" w:cs="Tahoma"/>
          <w:b w:val="0"/>
          <w:color w:val="000000"/>
          <w:sz w:val="24"/>
          <w:szCs w:val="24"/>
          <w:lang w:val="bg-BG"/>
        </w:rPr>
        <w:t xml:space="preserve"> При повторно нарушение, глоба в размер от 500 до 1000 лева.</w:t>
      </w:r>
    </w:p>
    <w:p w:rsidR="00FF4A58" w:rsidRPr="00FF4A58" w:rsidRDefault="004546E1" w:rsidP="004546E1">
      <w:pPr>
        <w:ind w:firstLine="708"/>
        <w:jc w:val="both"/>
        <w:rPr>
          <w:rFonts w:ascii="Verdana" w:hAnsi="Verdana" w:cs="Tahoma"/>
          <w:b w:val="0"/>
          <w:color w:val="000000"/>
          <w:sz w:val="24"/>
          <w:szCs w:val="24"/>
          <w:lang w:val="bg-BG"/>
        </w:rPr>
      </w:pPr>
      <w:r w:rsidRPr="00FF4A58">
        <w:rPr>
          <w:rFonts w:ascii="Verdana" w:hAnsi="Verdana" w:cs="Tahoma"/>
          <w:color w:val="000000"/>
          <w:sz w:val="24"/>
          <w:szCs w:val="24"/>
          <w:lang w:val="bg-BG"/>
        </w:rPr>
        <w:t>(</w:t>
      </w:r>
      <w:r w:rsidR="00FF4A58" w:rsidRPr="00FF4A58">
        <w:rPr>
          <w:rFonts w:ascii="Verdana" w:hAnsi="Verdana" w:cs="Tahoma"/>
          <w:color w:val="000000"/>
          <w:sz w:val="24"/>
          <w:szCs w:val="24"/>
          <w:lang w:val="bg-BG"/>
        </w:rPr>
        <w:t>1</w:t>
      </w:r>
      <w:r w:rsidR="005064D0">
        <w:rPr>
          <w:rFonts w:ascii="Verdana" w:hAnsi="Verdana" w:cs="Tahoma"/>
          <w:color w:val="000000"/>
          <w:sz w:val="24"/>
          <w:szCs w:val="24"/>
          <w:lang w:val="bg-BG"/>
        </w:rPr>
        <w:t>5</w:t>
      </w:r>
      <w:r w:rsidRPr="00FF4A58">
        <w:rPr>
          <w:rFonts w:ascii="Verdana" w:hAnsi="Verdana" w:cs="Tahoma"/>
          <w:color w:val="000000"/>
          <w:sz w:val="24"/>
          <w:szCs w:val="24"/>
          <w:lang w:val="bg-BG"/>
        </w:rPr>
        <w:t>)</w:t>
      </w:r>
      <w:r w:rsidRPr="00FF4A58">
        <w:rPr>
          <w:rFonts w:ascii="Verdana" w:hAnsi="Verdana" w:cs="Tahoma"/>
          <w:b w:val="0"/>
          <w:color w:val="000000"/>
          <w:sz w:val="24"/>
          <w:szCs w:val="24"/>
          <w:lang w:val="bg-BG"/>
        </w:rPr>
        <w:t xml:space="preserve"> При нарушение </w:t>
      </w:r>
      <w:r w:rsidR="00FF4A58" w:rsidRPr="00FF4A58">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FF4A58" w:rsidRPr="00FF4BB5">
        <w:rPr>
          <w:rFonts w:ascii="Verdana" w:hAnsi="Verdana" w:cs="Tahoma"/>
          <w:b w:val="0"/>
          <w:color w:val="000000"/>
          <w:sz w:val="24"/>
          <w:szCs w:val="24"/>
          <w:lang w:val="bg-BG"/>
        </w:rPr>
        <w:t>л.1</w:t>
      </w:r>
      <w:r w:rsidR="003B353C" w:rsidRPr="00FF4BB5">
        <w:rPr>
          <w:rFonts w:ascii="Verdana" w:hAnsi="Verdana" w:cs="Tahoma"/>
          <w:b w:val="0"/>
          <w:color w:val="000000"/>
          <w:sz w:val="24"/>
          <w:szCs w:val="24"/>
          <w:lang w:val="bg-BG"/>
        </w:rPr>
        <w:t>8</w:t>
      </w:r>
      <w:r w:rsidR="00FF4A58"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FF4A58">
        <w:rPr>
          <w:rFonts w:ascii="Verdana" w:hAnsi="Verdana" w:cs="Tahoma"/>
          <w:b w:val="0"/>
          <w:color w:val="000000"/>
          <w:sz w:val="24"/>
          <w:szCs w:val="24"/>
          <w:lang w:val="bg-BG"/>
        </w:rPr>
        <w:t xml:space="preserve"> на виновните лица се налага наказание</w:t>
      </w:r>
      <w:r w:rsidR="00FF4A58" w:rsidRPr="00FF4A58">
        <w:rPr>
          <w:rFonts w:ascii="Verdana" w:hAnsi="Verdana" w:cs="Tahoma"/>
          <w:b w:val="0"/>
          <w:color w:val="000000"/>
          <w:sz w:val="24"/>
          <w:szCs w:val="24"/>
          <w:lang w:val="bg-BG"/>
        </w:rPr>
        <w:t>:</w:t>
      </w:r>
    </w:p>
    <w:p w:rsidR="004546E1" w:rsidRPr="00FF4A58" w:rsidRDefault="00FF4A58" w:rsidP="004546E1">
      <w:pPr>
        <w:ind w:firstLine="708"/>
        <w:jc w:val="both"/>
        <w:rPr>
          <w:rFonts w:ascii="Verdana" w:hAnsi="Verdana" w:cs="Tahoma"/>
          <w:b w:val="0"/>
          <w:color w:val="000000"/>
          <w:sz w:val="24"/>
          <w:szCs w:val="24"/>
          <w:lang w:val="bg-BG"/>
        </w:rPr>
      </w:pPr>
      <w:r w:rsidRPr="00FF4A58">
        <w:rPr>
          <w:rFonts w:ascii="Verdana" w:hAnsi="Verdana" w:cs="Tahoma"/>
          <w:color w:val="000000"/>
          <w:sz w:val="24"/>
          <w:szCs w:val="24"/>
          <w:lang w:val="bg-BG"/>
        </w:rPr>
        <w:t>1.</w:t>
      </w:r>
      <w:r w:rsidRPr="00FF4A58">
        <w:rPr>
          <w:rFonts w:ascii="Verdana" w:hAnsi="Verdana" w:cs="Tahoma"/>
          <w:b w:val="0"/>
          <w:color w:val="000000"/>
          <w:sz w:val="24"/>
          <w:szCs w:val="24"/>
          <w:lang w:val="bg-BG"/>
        </w:rPr>
        <w:t xml:space="preserve"> При първо нарушение, глоба в размер от 200</w:t>
      </w:r>
      <w:r w:rsidR="004546E1" w:rsidRPr="00FF4A58">
        <w:rPr>
          <w:rFonts w:ascii="Verdana" w:hAnsi="Verdana" w:cs="Tahoma"/>
          <w:b w:val="0"/>
          <w:color w:val="000000"/>
          <w:sz w:val="24"/>
          <w:szCs w:val="24"/>
          <w:lang w:val="bg-BG"/>
        </w:rPr>
        <w:t xml:space="preserve"> до 300 лева или имуществена санк</w:t>
      </w:r>
      <w:r w:rsidR="00FF4BB5">
        <w:rPr>
          <w:rFonts w:ascii="Verdana" w:hAnsi="Verdana" w:cs="Tahoma"/>
          <w:b w:val="0"/>
          <w:color w:val="000000"/>
          <w:sz w:val="24"/>
          <w:szCs w:val="24"/>
          <w:lang w:val="bg-BG"/>
        </w:rPr>
        <w:t>ция в размер от 500 до 700 лева;</w:t>
      </w:r>
      <w:r w:rsidR="004546E1" w:rsidRPr="00FF4A58">
        <w:rPr>
          <w:rFonts w:ascii="Verdana" w:hAnsi="Verdana" w:cs="Tahoma"/>
          <w:b w:val="0"/>
          <w:color w:val="000000"/>
          <w:sz w:val="24"/>
          <w:szCs w:val="24"/>
          <w:lang w:val="bg-BG"/>
        </w:rPr>
        <w:t xml:space="preserve"> </w:t>
      </w:r>
    </w:p>
    <w:p w:rsidR="004546E1" w:rsidRDefault="00FF4A58" w:rsidP="004546E1">
      <w:pPr>
        <w:ind w:firstLine="708"/>
        <w:jc w:val="both"/>
        <w:rPr>
          <w:rFonts w:ascii="Verdana" w:hAnsi="Verdana" w:cs="Tahoma"/>
          <w:b w:val="0"/>
          <w:color w:val="000000"/>
          <w:sz w:val="24"/>
          <w:szCs w:val="24"/>
          <w:lang w:val="bg-BG"/>
        </w:rPr>
      </w:pPr>
      <w:r w:rsidRPr="00FF4A58">
        <w:rPr>
          <w:rFonts w:ascii="Verdana" w:hAnsi="Verdana" w:cs="Tahoma"/>
          <w:color w:val="000000"/>
          <w:sz w:val="24"/>
          <w:szCs w:val="24"/>
          <w:lang w:val="bg-BG"/>
        </w:rPr>
        <w:t>2.</w:t>
      </w:r>
      <w:r w:rsidR="004546E1" w:rsidRPr="00FF4A58">
        <w:rPr>
          <w:rFonts w:ascii="Verdana" w:hAnsi="Verdana" w:cs="Tahoma"/>
          <w:b w:val="0"/>
          <w:color w:val="000000"/>
          <w:sz w:val="24"/>
          <w:szCs w:val="24"/>
          <w:lang w:val="bg-BG"/>
        </w:rPr>
        <w:t xml:space="preserve"> При повторно нарушение</w:t>
      </w:r>
      <w:r w:rsidRPr="00FF4A58">
        <w:rPr>
          <w:rFonts w:ascii="Verdana" w:hAnsi="Verdana" w:cs="Tahoma"/>
          <w:b w:val="0"/>
          <w:color w:val="000000"/>
          <w:sz w:val="24"/>
          <w:szCs w:val="24"/>
          <w:lang w:val="bg-BG"/>
        </w:rPr>
        <w:t>,</w:t>
      </w:r>
      <w:r w:rsidR="004546E1" w:rsidRPr="00FF4A58">
        <w:rPr>
          <w:rFonts w:ascii="Verdana" w:hAnsi="Verdana" w:cs="Tahoma"/>
          <w:b w:val="0"/>
          <w:color w:val="000000"/>
          <w:sz w:val="24"/>
          <w:szCs w:val="24"/>
          <w:lang w:val="bg-BG"/>
        </w:rPr>
        <w:t xml:space="preserve">  глоба в размер от 300 до 500 лева или имуществена санкция в размер от 700 до 1000 лева.</w:t>
      </w:r>
    </w:p>
    <w:p w:rsidR="004546E1" w:rsidRDefault="00FF4A58" w:rsidP="004546E1">
      <w:pPr>
        <w:ind w:firstLine="708"/>
        <w:jc w:val="both"/>
        <w:rPr>
          <w:rFonts w:ascii="Verdana" w:hAnsi="Verdana" w:cs="Tahoma"/>
          <w:b w:val="0"/>
          <w:color w:val="000000"/>
          <w:sz w:val="24"/>
          <w:szCs w:val="24"/>
          <w:lang w:val="bg-BG"/>
        </w:rPr>
      </w:pPr>
      <w:r>
        <w:rPr>
          <w:rFonts w:ascii="Verdana" w:hAnsi="Verdana" w:cs="Tahoma"/>
          <w:color w:val="000000"/>
          <w:sz w:val="24"/>
          <w:szCs w:val="24"/>
          <w:lang w:val="bg-BG"/>
        </w:rPr>
        <w:t xml:space="preserve"> </w:t>
      </w:r>
      <w:r w:rsidR="004546E1" w:rsidRPr="002A0E77">
        <w:rPr>
          <w:rFonts w:ascii="Verdana" w:hAnsi="Verdana" w:cs="Tahoma"/>
          <w:color w:val="000000"/>
          <w:sz w:val="24"/>
          <w:szCs w:val="24"/>
          <w:lang w:val="bg-BG"/>
        </w:rPr>
        <w:t xml:space="preserve"> </w:t>
      </w:r>
      <w:r w:rsidR="004546E1" w:rsidRPr="00FF4A58">
        <w:rPr>
          <w:rFonts w:ascii="Verdana" w:hAnsi="Verdana" w:cs="Tahoma"/>
          <w:color w:val="000000"/>
          <w:sz w:val="24"/>
          <w:szCs w:val="24"/>
          <w:lang w:val="bg-BG"/>
        </w:rPr>
        <w:t>(</w:t>
      </w:r>
      <w:r w:rsidRPr="00FF4A58">
        <w:rPr>
          <w:rFonts w:ascii="Verdana" w:hAnsi="Verdana" w:cs="Tahoma"/>
          <w:color w:val="000000"/>
          <w:sz w:val="24"/>
          <w:szCs w:val="24"/>
          <w:lang w:val="bg-BG"/>
        </w:rPr>
        <w:t>1</w:t>
      </w:r>
      <w:r w:rsidR="005064D0">
        <w:rPr>
          <w:rFonts w:ascii="Verdana" w:hAnsi="Verdana" w:cs="Tahoma"/>
          <w:color w:val="000000"/>
          <w:sz w:val="24"/>
          <w:szCs w:val="24"/>
          <w:lang w:val="bg-BG"/>
        </w:rPr>
        <w:t>6</w:t>
      </w:r>
      <w:r w:rsidR="004546E1" w:rsidRPr="00FF4A58">
        <w:rPr>
          <w:rFonts w:ascii="Verdana" w:hAnsi="Verdana" w:cs="Tahoma"/>
          <w:color w:val="000000"/>
          <w:sz w:val="24"/>
          <w:szCs w:val="24"/>
          <w:lang w:val="bg-BG"/>
        </w:rPr>
        <w:t xml:space="preserve">) </w:t>
      </w:r>
      <w:r w:rsidR="004546E1" w:rsidRPr="00FF4A58">
        <w:rPr>
          <w:rFonts w:ascii="Verdana" w:hAnsi="Verdana" w:cs="Tahoma"/>
          <w:b w:val="0"/>
          <w:color w:val="000000"/>
          <w:sz w:val="24"/>
          <w:szCs w:val="24"/>
          <w:lang w:val="bg-BG"/>
        </w:rPr>
        <w:t xml:space="preserve">При нарушение </w:t>
      </w:r>
      <w:r w:rsidRPr="00FF4A58">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л.1</w:t>
      </w:r>
      <w:r w:rsidR="003B353C" w:rsidRPr="00FF4BB5">
        <w:rPr>
          <w:rFonts w:ascii="Verdana" w:hAnsi="Verdana" w:cs="Tahoma"/>
          <w:b w:val="0"/>
          <w:color w:val="000000"/>
          <w:sz w:val="24"/>
          <w:szCs w:val="24"/>
          <w:lang w:val="bg-BG"/>
        </w:rPr>
        <w:t>9</w:t>
      </w:r>
      <w:r w:rsidRPr="00FF4BB5">
        <w:rPr>
          <w:rFonts w:ascii="Verdana" w:hAnsi="Verdana" w:cs="Tahoma"/>
          <w:b w:val="0"/>
          <w:color w:val="000000"/>
          <w:sz w:val="24"/>
          <w:szCs w:val="24"/>
          <w:lang w:val="bg-BG"/>
        </w:rPr>
        <w:t>.</w:t>
      </w:r>
      <w:r w:rsidR="004546E1" w:rsidRPr="00FF4BB5">
        <w:rPr>
          <w:rFonts w:ascii="Verdana" w:hAnsi="Verdana" w:cs="Tahoma"/>
          <w:b w:val="0"/>
          <w:color w:val="000000"/>
          <w:sz w:val="24"/>
          <w:szCs w:val="24"/>
          <w:lang w:val="bg-BG"/>
        </w:rPr>
        <w:t>,</w:t>
      </w:r>
      <w:r w:rsidR="004546E1" w:rsidRPr="00FF4A58">
        <w:rPr>
          <w:rFonts w:ascii="Verdana" w:hAnsi="Verdana" w:cs="Tahoma"/>
          <w:b w:val="0"/>
          <w:color w:val="000000"/>
          <w:sz w:val="24"/>
          <w:szCs w:val="24"/>
          <w:lang w:val="bg-BG"/>
        </w:rPr>
        <w:t xml:space="preserve"> на виновните лица се налага наказание гло</w:t>
      </w:r>
      <w:r w:rsidR="00FF4BB5">
        <w:rPr>
          <w:rFonts w:ascii="Verdana" w:hAnsi="Verdana" w:cs="Tahoma"/>
          <w:b w:val="0"/>
          <w:color w:val="000000"/>
          <w:sz w:val="24"/>
          <w:szCs w:val="24"/>
          <w:lang w:val="bg-BG"/>
        </w:rPr>
        <w:t>ба в размер от 300  до 500 лева;</w:t>
      </w:r>
    </w:p>
    <w:p w:rsidR="004546E1" w:rsidRDefault="0050332E" w:rsidP="004546E1">
      <w:pPr>
        <w:ind w:firstLine="708"/>
        <w:jc w:val="both"/>
        <w:rPr>
          <w:rFonts w:ascii="Verdana" w:hAnsi="Verdana" w:cs="Tahoma"/>
          <w:b w:val="0"/>
          <w:color w:val="000000"/>
          <w:sz w:val="24"/>
          <w:szCs w:val="24"/>
          <w:lang w:val="bg-BG"/>
        </w:rPr>
      </w:pPr>
      <w:r>
        <w:rPr>
          <w:rFonts w:ascii="Verdana" w:hAnsi="Verdana" w:cs="Tahoma"/>
          <w:color w:val="000000"/>
          <w:sz w:val="24"/>
          <w:szCs w:val="24"/>
          <w:lang w:val="bg-BG"/>
        </w:rPr>
        <w:t xml:space="preserve"> </w:t>
      </w:r>
      <w:r w:rsidR="004546E1" w:rsidRPr="002A0E77">
        <w:rPr>
          <w:rFonts w:ascii="Verdana" w:hAnsi="Verdana" w:cs="Tahoma"/>
          <w:color w:val="000000"/>
          <w:sz w:val="24"/>
          <w:szCs w:val="24"/>
          <w:lang w:val="bg-BG"/>
        </w:rPr>
        <w:t xml:space="preserve"> </w:t>
      </w:r>
      <w:r w:rsidR="004546E1" w:rsidRPr="0050332E">
        <w:rPr>
          <w:rFonts w:ascii="Verdana" w:hAnsi="Verdana" w:cs="Tahoma"/>
          <w:color w:val="000000"/>
          <w:sz w:val="24"/>
          <w:szCs w:val="24"/>
          <w:lang w:val="bg-BG"/>
        </w:rPr>
        <w:t>(</w:t>
      </w:r>
      <w:r w:rsidR="00FF4A58" w:rsidRPr="0050332E">
        <w:rPr>
          <w:rFonts w:ascii="Verdana" w:hAnsi="Verdana" w:cs="Tahoma"/>
          <w:color w:val="000000"/>
          <w:sz w:val="24"/>
          <w:szCs w:val="24"/>
          <w:lang w:val="bg-BG"/>
        </w:rPr>
        <w:t>1</w:t>
      </w:r>
      <w:r w:rsidR="005064D0">
        <w:rPr>
          <w:rFonts w:ascii="Verdana" w:hAnsi="Verdana" w:cs="Tahoma"/>
          <w:color w:val="000000"/>
          <w:sz w:val="24"/>
          <w:szCs w:val="24"/>
          <w:lang w:val="bg-BG"/>
        </w:rPr>
        <w:t>7</w:t>
      </w:r>
      <w:r w:rsidR="004546E1" w:rsidRPr="0050332E">
        <w:rPr>
          <w:rFonts w:ascii="Verdana" w:hAnsi="Verdana" w:cs="Tahoma"/>
          <w:color w:val="000000"/>
          <w:sz w:val="24"/>
          <w:szCs w:val="24"/>
          <w:lang w:val="bg-BG"/>
        </w:rPr>
        <w:t xml:space="preserve">) </w:t>
      </w:r>
      <w:r w:rsidR="004546E1" w:rsidRPr="0050332E">
        <w:rPr>
          <w:rFonts w:ascii="Verdana" w:hAnsi="Verdana" w:cs="Tahoma"/>
          <w:b w:val="0"/>
          <w:color w:val="000000"/>
          <w:sz w:val="24"/>
          <w:szCs w:val="24"/>
          <w:lang w:val="bg-BG"/>
        </w:rPr>
        <w:t xml:space="preserve">При нарушение </w:t>
      </w:r>
      <w:r w:rsidRPr="0050332E">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w:t>
      </w:r>
      <w:r w:rsidR="003B353C" w:rsidRPr="00FF4BB5">
        <w:rPr>
          <w:rFonts w:ascii="Verdana" w:hAnsi="Verdana" w:cs="Tahoma"/>
          <w:b w:val="0"/>
          <w:color w:val="000000"/>
          <w:sz w:val="24"/>
          <w:szCs w:val="24"/>
          <w:lang w:val="bg-BG"/>
        </w:rPr>
        <w:t>20</w:t>
      </w:r>
      <w:r w:rsidRPr="00FF4BB5">
        <w:rPr>
          <w:rFonts w:ascii="Verdana" w:hAnsi="Verdana" w:cs="Tahoma"/>
          <w:b w:val="0"/>
          <w:color w:val="000000"/>
          <w:sz w:val="24"/>
          <w:szCs w:val="24"/>
          <w:lang w:val="bg-BG"/>
        </w:rPr>
        <w:t>.</w:t>
      </w:r>
      <w:r w:rsidR="004546E1" w:rsidRPr="00FF4BB5">
        <w:rPr>
          <w:rFonts w:ascii="Verdana" w:hAnsi="Verdana" w:cs="Tahoma"/>
          <w:b w:val="0"/>
          <w:color w:val="000000"/>
          <w:sz w:val="24"/>
          <w:szCs w:val="24"/>
          <w:lang w:val="bg-BG"/>
        </w:rPr>
        <w:t>,</w:t>
      </w:r>
      <w:r w:rsidR="004546E1" w:rsidRPr="0050332E">
        <w:rPr>
          <w:rFonts w:ascii="Verdana" w:hAnsi="Verdana" w:cs="Tahoma"/>
          <w:b w:val="0"/>
          <w:color w:val="000000"/>
          <w:sz w:val="24"/>
          <w:szCs w:val="24"/>
          <w:lang w:val="bg-BG"/>
        </w:rPr>
        <w:t xml:space="preserve"> на виновните лица се налага наказание гл</w:t>
      </w:r>
      <w:r w:rsidR="00FF4BB5">
        <w:rPr>
          <w:rFonts w:ascii="Verdana" w:hAnsi="Verdana" w:cs="Tahoma"/>
          <w:b w:val="0"/>
          <w:color w:val="000000"/>
          <w:sz w:val="24"/>
          <w:szCs w:val="24"/>
          <w:lang w:val="bg-BG"/>
        </w:rPr>
        <w:t>оба в размер от 300 до 500 лева;</w:t>
      </w:r>
    </w:p>
    <w:p w:rsidR="004546E1" w:rsidRPr="002A0E77" w:rsidRDefault="004546E1" w:rsidP="004546E1">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Pr="00175A19">
        <w:rPr>
          <w:rFonts w:ascii="Verdana" w:hAnsi="Verdana" w:cs="Tahoma"/>
          <w:color w:val="000000"/>
          <w:sz w:val="24"/>
          <w:szCs w:val="24"/>
          <w:lang w:val="bg-BG"/>
        </w:rPr>
        <w:t>(</w:t>
      </w:r>
      <w:r w:rsidR="00175A19" w:rsidRPr="00175A19">
        <w:rPr>
          <w:rFonts w:ascii="Verdana" w:hAnsi="Verdana" w:cs="Tahoma"/>
          <w:color w:val="000000"/>
          <w:sz w:val="24"/>
          <w:szCs w:val="24"/>
          <w:lang w:val="bg-BG"/>
        </w:rPr>
        <w:t>1</w:t>
      </w:r>
      <w:r w:rsidR="005064D0">
        <w:rPr>
          <w:rFonts w:ascii="Verdana" w:hAnsi="Verdana" w:cs="Tahoma"/>
          <w:color w:val="000000"/>
          <w:sz w:val="24"/>
          <w:szCs w:val="24"/>
          <w:lang w:val="bg-BG"/>
        </w:rPr>
        <w:t>8</w:t>
      </w:r>
      <w:r w:rsidRPr="00175A19">
        <w:rPr>
          <w:rFonts w:ascii="Verdana" w:hAnsi="Verdana" w:cs="Tahoma"/>
          <w:color w:val="000000"/>
          <w:sz w:val="24"/>
          <w:szCs w:val="24"/>
          <w:lang w:val="bg-BG"/>
        </w:rPr>
        <w:t xml:space="preserve">) </w:t>
      </w:r>
      <w:r w:rsidRPr="00175A19">
        <w:rPr>
          <w:rFonts w:ascii="Verdana" w:hAnsi="Verdana" w:cs="Tahoma"/>
          <w:b w:val="0"/>
          <w:color w:val="000000"/>
          <w:sz w:val="24"/>
          <w:szCs w:val="24"/>
          <w:lang w:val="bg-BG"/>
        </w:rPr>
        <w:t xml:space="preserve">При нарушение </w:t>
      </w:r>
      <w:r w:rsidR="00175A19" w:rsidRPr="00175A19">
        <w:rPr>
          <w:rFonts w:ascii="Verdana" w:hAnsi="Verdana" w:cs="Tahoma"/>
          <w:b w:val="0"/>
          <w:color w:val="000000"/>
          <w:sz w:val="24"/>
          <w:szCs w:val="24"/>
          <w:lang w:val="bg-BG"/>
        </w:rPr>
        <w:t>на</w:t>
      </w:r>
      <w:r w:rsidR="00175A19">
        <w:rPr>
          <w:rFonts w:ascii="Verdana" w:hAnsi="Verdana" w:cs="Tahoma"/>
          <w:b w:val="0"/>
          <w:color w:val="000000"/>
          <w:sz w:val="24"/>
          <w:szCs w:val="24"/>
          <w:lang w:val="bg-BG"/>
        </w:rPr>
        <w:t xml:space="preserve"> </w:t>
      </w:r>
      <w:r w:rsidR="0079330A" w:rsidRPr="00FF4BB5">
        <w:rPr>
          <w:rFonts w:ascii="Verdana" w:hAnsi="Verdana" w:cs="Tahoma"/>
          <w:b w:val="0"/>
          <w:color w:val="000000"/>
          <w:sz w:val="24"/>
          <w:szCs w:val="24"/>
          <w:lang w:val="bg-BG"/>
        </w:rPr>
        <w:t>ч</w:t>
      </w:r>
      <w:r w:rsidR="00175A19" w:rsidRPr="00FF4BB5">
        <w:rPr>
          <w:rFonts w:ascii="Verdana" w:hAnsi="Verdana" w:cs="Tahoma"/>
          <w:b w:val="0"/>
          <w:color w:val="000000"/>
          <w:sz w:val="24"/>
          <w:szCs w:val="24"/>
          <w:lang w:val="bg-BG"/>
        </w:rPr>
        <w:t>л.</w:t>
      </w:r>
      <w:r w:rsidR="00515513" w:rsidRPr="00FF4BB5">
        <w:rPr>
          <w:rFonts w:ascii="Verdana" w:hAnsi="Verdana" w:cs="Tahoma"/>
          <w:b w:val="0"/>
          <w:color w:val="000000"/>
          <w:sz w:val="24"/>
          <w:szCs w:val="24"/>
          <w:lang w:val="bg-BG"/>
        </w:rPr>
        <w:t>2</w:t>
      </w:r>
      <w:r w:rsidR="00DE1412" w:rsidRPr="00FF4BB5">
        <w:rPr>
          <w:rFonts w:ascii="Verdana" w:hAnsi="Verdana" w:cs="Tahoma"/>
          <w:b w:val="0"/>
          <w:color w:val="000000"/>
          <w:sz w:val="24"/>
          <w:szCs w:val="24"/>
          <w:lang w:val="bg-BG"/>
        </w:rPr>
        <w:t>1</w:t>
      </w:r>
      <w:r w:rsidR="00175A19"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175A19">
        <w:rPr>
          <w:rFonts w:ascii="Verdana" w:hAnsi="Verdana" w:cs="Tahoma"/>
          <w:b w:val="0"/>
          <w:color w:val="000000"/>
          <w:sz w:val="24"/>
          <w:szCs w:val="24"/>
          <w:lang w:val="bg-BG"/>
        </w:rPr>
        <w:t xml:space="preserve"> на виновните лица се налага наказание гл</w:t>
      </w:r>
      <w:r w:rsidR="00FF4BB5">
        <w:rPr>
          <w:rFonts w:ascii="Verdana" w:hAnsi="Verdana" w:cs="Tahoma"/>
          <w:b w:val="0"/>
          <w:color w:val="000000"/>
          <w:sz w:val="24"/>
          <w:szCs w:val="24"/>
          <w:lang w:val="bg-BG"/>
        </w:rPr>
        <w:t>оба в размер от 100 до 300 лева;</w:t>
      </w:r>
    </w:p>
    <w:p w:rsidR="006B7AF5" w:rsidRPr="00175A19" w:rsidRDefault="006B7AF5" w:rsidP="006B7AF5">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Pr="00175A19">
        <w:rPr>
          <w:rFonts w:ascii="Verdana" w:hAnsi="Verdana" w:cs="Tahoma"/>
          <w:color w:val="000000"/>
          <w:sz w:val="24"/>
          <w:szCs w:val="24"/>
          <w:lang w:val="bg-BG"/>
        </w:rPr>
        <w:t>(</w:t>
      </w:r>
      <w:r w:rsidR="00175A19" w:rsidRPr="00175A19">
        <w:rPr>
          <w:rFonts w:ascii="Verdana" w:hAnsi="Verdana" w:cs="Tahoma"/>
          <w:color w:val="000000"/>
          <w:sz w:val="24"/>
          <w:szCs w:val="24"/>
          <w:lang w:val="ru-RU"/>
        </w:rPr>
        <w:t>1</w:t>
      </w:r>
      <w:r w:rsidR="005064D0">
        <w:rPr>
          <w:rFonts w:ascii="Verdana" w:hAnsi="Verdana" w:cs="Tahoma"/>
          <w:color w:val="000000"/>
          <w:sz w:val="24"/>
          <w:szCs w:val="24"/>
          <w:lang w:val="ru-RU"/>
        </w:rPr>
        <w:t>9</w:t>
      </w:r>
      <w:r w:rsidRPr="00175A19">
        <w:rPr>
          <w:rFonts w:ascii="Verdana" w:hAnsi="Verdana" w:cs="Tahoma"/>
          <w:color w:val="000000"/>
          <w:sz w:val="24"/>
          <w:szCs w:val="24"/>
          <w:lang w:val="ru-RU"/>
        </w:rPr>
        <w:t>)</w:t>
      </w:r>
      <w:r w:rsidRPr="00175A19">
        <w:rPr>
          <w:rFonts w:ascii="Verdana" w:hAnsi="Verdana" w:cs="Tahoma"/>
          <w:b w:val="0"/>
          <w:color w:val="000000"/>
          <w:sz w:val="24"/>
          <w:szCs w:val="24"/>
          <w:lang w:val="ru-RU"/>
        </w:rPr>
        <w:t xml:space="preserve"> При </w:t>
      </w:r>
      <w:r w:rsidR="00175A19">
        <w:rPr>
          <w:rFonts w:ascii="Verdana" w:hAnsi="Verdana" w:cs="Tahoma"/>
          <w:b w:val="0"/>
          <w:color w:val="000000"/>
          <w:sz w:val="24"/>
          <w:szCs w:val="24"/>
          <w:lang w:val="ru-RU"/>
        </w:rPr>
        <w:t xml:space="preserve">първо </w:t>
      </w:r>
      <w:r w:rsidRPr="00175A19">
        <w:rPr>
          <w:rFonts w:ascii="Verdana" w:hAnsi="Verdana" w:cs="Tahoma"/>
          <w:b w:val="0"/>
          <w:color w:val="000000"/>
          <w:sz w:val="24"/>
          <w:szCs w:val="24"/>
          <w:lang w:val="ru-RU"/>
        </w:rPr>
        <w:t xml:space="preserve">нарушаване на разпоредбите </w:t>
      </w:r>
      <w:r w:rsidR="00175A19" w:rsidRPr="00175A19">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175A19" w:rsidRPr="00FF4BB5">
        <w:rPr>
          <w:rFonts w:ascii="Verdana" w:hAnsi="Verdana" w:cs="Tahoma"/>
          <w:b w:val="0"/>
          <w:color w:val="000000"/>
          <w:sz w:val="24"/>
          <w:szCs w:val="24"/>
          <w:lang w:val="bg-BG"/>
        </w:rPr>
        <w:t>л.</w:t>
      </w:r>
      <w:r w:rsidR="00515513" w:rsidRPr="00FF4BB5">
        <w:rPr>
          <w:rFonts w:ascii="Verdana" w:hAnsi="Verdana" w:cs="Tahoma"/>
          <w:b w:val="0"/>
          <w:color w:val="000000"/>
          <w:sz w:val="24"/>
          <w:szCs w:val="24"/>
          <w:lang w:val="bg-BG"/>
        </w:rPr>
        <w:t>2</w:t>
      </w:r>
      <w:r w:rsidR="00DE1412" w:rsidRPr="00FF4BB5">
        <w:rPr>
          <w:rFonts w:ascii="Verdana" w:hAnsi="Verdana" w:cs="Tahoma"/>
          <w:b w:val="0"/>
          <w:color w:val="000000"/>
          <w:sz w:val="24"/>
          <w:szCs w:val="24"/>
          <w:lang w:val="bg-BG"/>
        </w:rPr>
        <w:t>2</w:t>
      </w:r>
      <w:r w:rsidR="00175A19"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175A19">
        <w:rPr>
          <w:rFonts w:ascii="Verdana" w:hAnsi="Verdana" w:cs="Tahoma"/>
          <w:b w:val="0"/>
          <w:color w:val="000000"/>
          <w:sz w:val="24"/>
          <w:szCs w:val="24"/>
          <w:lang w:val="ru-RU"/>
        </w:rPr>
        <w:t xml:space="preserve"> на виновните лица се налага наказание глоба в размер от 500 до 1000 лева</w:t>
      </w:r>
      <w:r w:rsidRPr="00175A19">
        <w:rPr>
          <w:rFonts w:ascii="Verdana" w:hAnsi="Verdana" w:cs="Tahoma"/>
          <w:b w:val="0"/>
          <w:color w:val="000000"/>
          <w:sz w:val="24"/>
          <w:szCs w:val="24"/>
          <w:lang w:val="bg-BG"/>
        </w:rPr>
        <w:t xml:space="preserve"> или имуществена санкц</w:t>
      </w:r>
      <w:r w:rsidR="00FF4BB5">
        <w:rPr>
          <w:rFonts w:ascii="Verdana" w:hAnsi="Verdana" w:cs="Tahoma"/>
          <w:b w:val="0"/>
          <w:color w:val="000000"/>
          <w:sz w:val="24"/>
          <w:szCs w:val="24"/>
          <w:lang w:val="bg-BG"/>
        </w:rPr>
        <w:t>ия в размер от 700 до 1500 лева;</w:t>
      </w:r>
    </w:p>
    <w:p w:rsidR="006B7AF5" w:rsidRPr="002A0E77" w:rsidRDefault="00175A19" w:rsidP="006B7AF5">
      <w:pPr>
        <w:ind w:firstLine="708"/>
        <w:jc w:val="both"/>
        <w:rPr>
          <w:rFonts w:ascii="Verdana" w:hAnsi="Verdana" w:cs="Tahoma"/>
          <w:b w:val="0"/>
          <w:color w:val="000000"/>
          <w:sz w:val="24"/>
          <w:szCs w:val="24"/>
          <w:lang w:val="ru-RU"/>
        </w:rPr>
      </w:pPr>
      <w:r w:rsidRPr="00175A19">
        <w:rPr>
          <w:rFonts w:ascii="Verdana" w:hAnsi="Verdana" w:cs="Tahoma"/>
          <w:color w:val="000000"/>
          <w:sz w:val="24"/>
          <w:szCs w:val="24"/>
          <w:lang w:val="bg-BG"/>
        </w:rPr>
        <w:t xml:space="preserve">  </w:t>
      </w:r>
      <w:r w:rsidR="006B7AF5" w:rsidRPr="00175A19">
        <w:rPr>
          <w:rFonts w:ascii="Verdana" w:hAnsi="Verdana" w:cs="Tahoma"/>
          <w:color w:val="000000"/>
          <w:sz w:val="24"/>
          <w:szCs w:val="24"/>
          <w:lang w:val="bg-BG"/>
        </w:rPr>
        <w:t>(</w:t>
      </w:r>
      <w:r w:rsidR="005064D0">
        <w:rPr>
          <w:rFonts w:ascii="Verdana" w:hAnsi="Verdana" w:cs="Tahoma"/>
          <w:color w:val="000000"/>
          <w:sz w:val="24"/>
          <w:szCs w:val="24"/>
          <w:lang w:val="ru-RU"/>
        </w:rPr>
        <w:t>20</w:t>
      </w:r>
      <w:r w:rsidR="006B7AF5" w:rsidRPr="00175A19">
        <w:rPr>
          <w:rFonts w:ascii="Verdana" w:hAnsi="Verdana" w:cs="Tahoma"/>
          <w:color w:val="000000"/>
          <w:sz w:val="24"/>
          <w:szCs w:val="24"/>
          <w:lang w:val="bg-BG"/>
        </w:rPr>
        <w:t>)</w:t>
      </w:r>
      <w:r w:rsidR="006B7AF5" w:rsidRPr="00175A19">
        <w:rPr>
          <w:rFonts w:ascii="Verdana" w:hAnsi="Verdana" w:cs="Tahoma"/>
          <w:b w:val="0"/>
          <w:color w:val="000000"/>
          <w:sz w:val="24"/>
          <w:szCs w:val="24"/>
          <w:lang w:val="ru-RU"/>
        </w:rPr>
        <w:t xml:space="preserve"> При повторно извършено нарушение </w:t>
      </w:r>
      <w:r w:rsidRPr="00175A19">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w:t>
      </w:r>
      <w:r w:rsidR="00515513" w:rsidRPr="00FF4BB5">
        <w:rPr>
          <w:rFonts w:ascii="Verdana" w:hAnsi="Verdana" w:cs="Tahoma"/>
          <w:b w:val="0"/>
          <w:color w:val="000000"/>
          <w:sz w:val="24"/>
          <w:szCs w:val="24"/>
          <w:lang w:val="bg-BG"/>
        </w:rPr>
        <w:t>2</w:t>
      </w:r>
      <w:r w:rsidR="00DE1412" w:rsidRPr="00FF4BB5">
        <w:rPr>
          <w:rFonts w:ascii="Verdana" w:hAnsi="Verdana" w:cs="Tahoma"/>
          <w:b w:val="0"/>
          <w:color w:val="000000"/>
          <w:sz w:val="24"/>
          <w:szCs w:val="24"/>
          <w:lang w:val="bg-BG"/>
        </w:rPr>
        <w:t>2</w:t>
      </w:r>
      <w:r w:rsidRPr="00FF4BB5">
        <w:rPr>
          <w:rFonts w:ascii="Verdana" w:hAnsi="Verdana" w:cs="Tahoma"/>
          <w:b w:val="0"/>
          <w:color w:val="000000"/>
          <w:sz w:val="24"/>
          <w:szCs w:val="24"/>
          <w:lang w:val="bg-BG"/>
        </w:rPr>
        <w:t>.</w:t>
      </w:r>
      <w:r w:rsidR="006B7AF5" w:rsidRPr="00175A19">
        <w:rPr>
          <w:rFonts w:ascii="Verdana" w:hAnsi="Verdana" w:cs="Tahoma"/>
          <w:b w:val="0"/>
          <w:color w:val="000000"/>
          <w:sz w:val="24"/>
          <w:szCs w:val="24"/>
          <w:lang w:val="bg-BG"/>
        </w:rPr>
        <w:t>,</w:t>
      </w:r>
      <w:r w:rsidR="006B7AF5" w:rsidRPr="00175A19">
        <w:rPr>
          <w:rFonts w:ascii="Verdana" w:hAnsi="Verdana" w:cs="Tahoma"/>
          <w:b w:val="0"/>
          <w:color w:val="000000"/>
          <w:sz w:val="24"/>
          <w:szCs w:val="24"/>
          <w:lang w:val="ru-RU"/>
        </w:rPr>
        <w:t xml:space="preserve"> на виновните лица се налага наказание глоба в размер на </w:t>
      </w:r>
      <w:r w:rsidR="006B7AF5" w:rsidRPr="00175A19">
        <w:rPr>
          <w:rFonts w:ascii="Verdana" w:hAnsi="Verdana" w:cs="Tahoma"/>
          <w:b w:val="0"/>
          <w:color w:val="000000"/>
          <w:sz w:val="24"/>
          <w:szCs w:val="24"/>
          <w:lang w:val="bg-BG"/>
        </w:rPr>
        <w:t>2</w:t>
      </w:r>
      <w:r w:rsidR="006B7AF5" w:rsidRPr="00175A19">
        <w:rPr>
          <w:rFonts w:ascii="Verdana" w:hAnsi="Verdana" w:cs="Tahoma"/>
          <w:b w:val="0"/>
          <w:color w:val="000000"/>
          <w:sz w:val="24"/>
          <w:szCs w:val="24"/>
          <w:lang w:val="ru-RU"/>
        </w:rPr>
        <w:t xml:space="preserve">000 лева </w:t>
      </w:r>
      <w:r w:rsidR="006B7AF5" w:rsidRPr="00175A19">
        <w:rPr>
          <w:rFonts w:ascii="Verdana" w:hAnsi="Verdana" w:cs="Tahoma"/>
          <w:b w:val="0"/>
          <w:color w:val="000000"/>
          <w:sz w:val="24"/>
          <w:szCs w:val="24"/>
          <w:lang w:val="bg-BG"/>
        </w:rPr>
        <w:t xml:space="preserve">или имуществена санкция в размер на 5000 лева </w:t>
      </w:r>
      <w:r w:rsidR="006B7AF5" w:rsidRPr="00175A19">
        <w:rPr>
          <w:rFonts w:ascii="Verdana" w:hAnsi="Verdana" w:cs="Tahoma"/>
          <w:b w:val="0"/>
          <w:color w:val="000000"/>
          <w:sz w:val="24"/>
          <w:szCs w:val="24"/>
          <w:lang w:val="ru-RU"/>
        </w:rPr>
        <w:t>и</w:t>
      </w:r>
      <w:r w:rsidR="006B7AF5" w:rsidRPr="00175A19">
        <w:rPr>
          <w:rFonts w:ascii="Verdana" w:hAnsi="Verdana" w:cs="Tahoma"/>
          <w:b w:val="0"/>
          <w:color w:val="000000"/>
          <w:sz w:val="24"/>
          <w:szCs w:val="24"/>
          <w:lang w:val="bg-BG"/>
        </w:rPr>
        <w:t xml:space="preserve"> </w:t>
      </w:r>
      <w:r w:rsidR="006B7AF5" w:rsidRPr="00175A19">
        <w:rPr>
          <w:rFonts w:ascii="Verdana" w:hAnsi="Verdana" w:cs="Tahoma"/>
          <w:b w:val="0"/>
          <w:color w:val="000000"/>
          <w:sz w:val="24"/>
          <w:szCs w:val="24"/>
          <w:lang w:val="ru-RU"/>
        </w:rPr>
        <w:t>временно лишаване от правото да се упражнява съответната професия или дейност</w:t>
      </w:r>
      <w:r w:rsidR="00FF4BB5">
        <w:rPr>
          <w:rFonts w:ascii="Verdana" w:hAnsi="Verdana" w:cs="Tahoma"/>
          <w:b w:val="0"/>
          <w:color w:val="000000"/>
          <w:sz w:val="24"/>
          <w:szCs w:val="24"/>
          <w:lang w:val="ru-RU"/>
        </w:rPr>
        <w:t xml:space="preserve"> за срок от 1 месец </w:t>
      </w:r>
      <w:proofErr w:type="gramStart"/>
      <w:r w:rsidR="00FF4BB5">
        <w:rPr>
          <w:rFonts w:ascii="Verdana" w:hAnsi="Verdana" w:cs="Tahoma"/>
          <w:b w:val="0"/>
          <w:color w:val="000000"/>
          <w:sz w:val="24"/>
          <w:szCs w:val="24"/>
          <w:lang w:val="ru-RU"/>
        </w:rPr>
        <w:t>до</w:t>
      </w:r>
      <w:proofErr w:type="gramEnd"/>
      <w:r w:rsidR="00FF4BB5">
        <w:rPr>
          <w:rFonts w:ascii="Verdana" w:hAnsi="Verdana" w:cs="Tahoma"/>
          <w:b w:val="0"/>
          <w:color w:val="000000"/>
          <w:sz w:val="24"/>
          <w:szCs w:val="24"/>
          <w:lang w:val="ru-RU"/>
        </w:rPr>
        <w:t xml:space="preserve"> 1 година;</w:t>
      </w:r>
    </w:p>
    <w:p w:rsidR="006B7AF5" w:rsidRPr="002A0E77" w:rsidRDefault="006B7AF5" w:rsidP="006B7AF5">
      <w:pPr>
        <w:tabs>
          <w:tab w:val="left" w:pos="993"/>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0263C7">
        <w:rPr>
          <w:rFonts w:ascii="Verdana" w:hAnsi="Verdana" w:cs="Tahoma"/>
          <w:color w:val="000000"/>
          <w:sz w:val="24"/>
          <w:szCs w:val="24"/>
          <w:lang w:val="bg-BG"/>
        </w:rPr>
        <w:t xml:space="preserve">        </w:t>
      </w:r>
      <w:r w:rsidRPr="00175A19">
        <w:rPr>
          <w:rFonts w:ascii="Verdana" w:hAnsi="Verdana" w:cs="Tahoma"/>
          <w:color w:val="000000"/>
          <w:sz w:val="24"/>
          <w:szCs w:val="24"/>
          <w:lang w:val="bg-BG"/>
        </w:rPr>
        <w:t>(</w:t>
      </w:r>
      <w:r w:rsidR="005064D0">
        <w:rPr>
          <w:rFonts w:ascii="Verdana" w:hAnsi="Verdana" w:cs="Tahoma"/>
          <w:color w:val="000000"/>
          <w:sz w:val="24"/>
          <w:szCs w:val="24"/>
          <w:lang w:val="bg-BG"/>
        </w:rPr>
        <w:t>21</w:t>
      </w:r>
      <w:r w:rsidRPr="00175A19">
        <w:rPr>
          <w:rFonts w:ascii="Verdana" w:hAnsi="Verdana" w:cs="Tahoma"/>
          <w:color w:val="000000"/>
          <w:sz w:val="24"/>
          <w:szCs w:val="24"/>
          <w:lang w:val="bg-BG"/>
        </w:rPr>
        <w:t>)</w:t>
      </w:r>
      <w:r w:rsidRPr="00175A19">
        <w:rPr>
          <w:rFonts w:ascii="Verdana" w:hAnsi="Verdana" w:cs="Tahoma"/>
          <w:b w:val="0"/>
          <w:color w:val="000000"/>
          <w:sz w:val="24"/>
          <w:szCs w:val="24"/>
          <w:lang w:val="bg-BG"/>
        </w:rPr>
        <w:t xml:space="preserve"> При нарушаване на разпоредбите на </w:t>
      </w:r>
      <w:r w:rsidR="0079330A" w:rsidRPr="00FF4BB5">
        <w:rPr>
          <w:rFonts w:ascii="Verdana" w:hAnsi="Verdana" w:cs="Tahoma"/>
          <w:b w:val="0"/>
          <w:color w:val="000000"/>
          <w:sz w:val="24"/>
          <w:szCs w:val="24"/>
          <w:lang w:val="bg-BG"/>
        </w:rPr>
        <w:t>ч</w:t>
      </w:r>
      <w:r w:rsidR="00515513" w:rsidRPr="00FF4BB5">
        <w:rPr>
          <w:rFonts w:ascii="Verdana" w:hAnsi="Verdana" w:cs="Tahoma"/>
          <w:b w:val="0"/>
          <w:color w:val="000000"/>
          <w:sz w:val="24"/>
          <w:szCs w:val="24"/>
          <w:lang w:val="bg-BG"/>
        </w:rPr>
        <w:t>л.</w:t>
      </w:r>
      <w:r w:rsidR="00BE0C30" w:rsidRPr="00FF4BB5">
        <w:rPr>
          <w:rFonts w:ascii="Verdana" w:hAnsi="Verdana" w:cs="Tahoma"/>
          <w:b w:val="0"/>
          <w:color w:val="000000"/>
          <w:sz w:val="24"/>
          <w:szCs w:val="24"/>
          <w:lang w:val="bg-BG"/>
        </w:rPr>
        <w:t>2</w:t>
      </w:r>
      <w:r w:rsidR="00DE1412" w:rsidRPr="00FF4BB5">
        <w:rPr>
          <w:rFonts w:ascii="Verdana" w:hAnsi="Verdana" w:cs="Tahoma"/>
          <w:b w:val="0"/>
          <w:color w:val="000000"/>
          <w:sz w:val="24"/>
          <w:szCs w:val="24"/>
          <w:lang w:val="bg-BG"/>
        </w:rPr>
        <w:t>3</w:t>
      </w:r>
      <w:r w:rsidR="00175A19" w:rsidRPr="00FF4BB5">
        <w:rPr>
          <w:rFonts w:ascii="Verdana" w:hAnsi="Verdana" w:cs="Tahoma"/>
          <w:b w:val="0"/>
          <w:color w:val="000000"/>
          <w:sz w:val="24"/>
          <w:szCs w:val="24"/>
          <w:lang w:val="bg-BG"/>
        </w:rPr>
        <w:t>.,</w:t>
      </w:r>
      <w:r w:rsidR="00175A19">
        <w:rPr>
          <w:rFonts w:ascii="Verdana" w:hAnsi="Verdana" w:cs="Tahoma"/>
          <w:b w:val="0"/>
          <w:color w:val="000000"/>
          <w:sz w:val="24"/>
          <w:szCs w:val="24"/>
          <w:lang w:val="bg-BG"/>
        </w:rPr>
        <w:t xml:space="preserve"> </w:t>
      </w:r>
      <w:r w:rsidRPr="00175A19">
        <w:rPr>
          <w:rFonts w:ascii="Verdana" w:hAnsi="Verdana" w:cs="Tahoma"/>
          <w:b w:val="0"/>
          <w:color w:val="000000"/>
          <w:sz w:val="24"/>
          <w:szCs w:val="24"/>
          <w:lang w:val="bg-BG"/>
        </w:rPr>
        <w:t>на юридическите лица и едноличните търговци се налагат имуществени санкции в размер от 200 до 2 000 лева, ако не подлежат на по-тежко административно наказание по</w:t>
      </w:r>
      <w:r w:rsidRPr="00175A19">
        <w:rPr>
          <w:rFonts w:ascii="Verdana" w:hAnsi="Verdana" w:cs="Tahoma"/>
          <w:color w:val="000000"/>
          <w:sz w:val="24"/>
          <w:szCs w:val="24"/>
          <w:lang w:val="bg-BG"/>
        </w:rPr>
        <w:t xml:space="preserve"> </w:t>
      </w:r>
      <w:r w:rsidRPr="00175A19">
        <w:rPr>
          <w:rFonts w:ascii="Verdana" w:hAnsi="Verdana" w:cs="Tahoma"/>
          <w:b w:val="0"/>
          <w:color w:val="000000"/>
          <w:sz w:val="24"/>
          <w:szCs w:val="24"/>
          <w:lang w:val="bg-BG"/>
        </w:rPr>
        <w:t>специален закон или деян</w:t>
      </w:r>
      <w:r w:rsidR="00FF4BB5">
        <w:rPr>
          <w:rFonts w:ascii="Verdana" w:hAnsi="Verdana" w:cs="Tahoma"/>
          <w:b w:val="0"/>
          <w:color w:val="000000"/>
          <w:sz w:val="24"/>
          <w:szCs w:val="24"/>
          <w:lang w:val="bg-BG"/>
        </w:rPr>
        <w:t>ието не съставлява престъпление;</w:t>
      </w:r>
    </w:p>
    <w:p w:rsidR="00C81851" w:rsidRPr="002A0E77" w:rsidRDefault="00C81851" w:rsidP="00C81851">
      <w:pPr>
        <w:tabs>
          <w:tab w:val="left" w:pos="851"/>
        </w:tabs>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 xml:space="preserve"> </w:t>
      </w:r>
      <w:r w:rsidR="00514D4E">
        <w:rPr>
          <w:rFonts w:ascii="Verdana" w:hAnsi="Verdana" w:cs="Tahoma"/>
          <w:b w:val="0"/>
          <w:color w:val="000000"/>
          <w:sz w:val="24"/>
          <w:szCs w:val="24"/>
          <w:lang w:val="bg-BG"/>
        </w:rPr>
        <w:t xml:space="preserve">       </w:t>
      </w:r>
      <w:r w:rsidRPr="00514D4E">
        <w:rPr>
          <w:rFonts w:ascii="Verdana" w:hAnsi="Verdana" w:cs="Tahoma"/>
          <w:color w:val="000000"/>
          <w:sz w:val="24"/>
          <w:szCs w:val="24"/>
          <w:lang w:val="bg-BG"/>
        </w:rPr>
        <w:t>(</w:t>
      </w:r>
      <w:r w:rsidR="000263C7">
        <w:rPr>
          <w:rFonts w:ascii="Verdana" w:hAnsi="Verdana" w:cs="Tahoma"/>
          <w:color w:val="000000"/>
          <w:sz w:val="24"/>
          <w:szCs w:val="24"/>
          <w:lang w:val="bg-BG"/>
        </w:rPr>
        <w:t>22</w:t>
      </w:r>
      <w:r w:rsidRPr="00514D4E">
        <w:rPr>
          <w:rFonts w:ascii="Verdana" w:hAnsi="Verdana" w:cs="Tahoma"/>
          <w:color w:val="000000"/>
          <w:sz w:val="24"/>
          <w:szCs w:val="24"/>
          <w:lang w:val="bg-BG"/>
        </w:rPr>
        <w:t>)</w:t>
      </w:r>
      <w:r w:rsidRPr="00514D4E">
        <w:rPr>
          <w:rFonts w:ascii="Verdana" w:hAnsi="Verdana" w:cs="Tahoma"/>
          <w:b w:val="0"/>
          <w:color w:val="000000"/>
          <w:sz w:val="24"/>
          <w:szCs w:val="24"/>
          <w:lang w:val="bg-BG"/>
        </w:rPr>
        <w:t xml:space="preserve"> При нарушение на разпоредбата</w:t>
      </w:r>
      <w:r w:rsidR="00514D4E" w:rsidRPr="00514D4E">
        <w:rPr>
          <w:rFonts w:ascii="Verdana" w:hAnsi="Verdana" w:cs="Tahoma"/>
          <w:b w:val="0"/>
          <w:color w:val="000000"/>
          <w:sz w:val="24"/>
          <w:szCs w:val="24"/>
          <w:lang w:val="bg-BG"/>
        </w:rPr>
        <w:t xml:space="preserve"> на</w:t>
      </w:r>
      <w:r w:rsidR="00514D4E">
        <w:rPr>
          <w:rFonts w:ascii="Verdana" w:hAnsi="Verdana" w:cs="Tahoma"/>
          <w:b w:val="0"/>
          <w:color w:val="000000"/>
          <w:sz w:val="24"/>
          <w:szCs w:val="24"/>
          <w:lang w:val="bg-BG"/>
        </w:rPr>
        <w:t xml:space="preserve"> </w:t>
      </w:r>
      <w:r w:rsidR="0079330A" w:rsidRPr="00FF4BB5">
        <w:rPr>
          <w:rFonts w:ascii="Verdana" w:hAnsi="Verdana" w:cs="Tahoma"/>
          <w:b w:val="0"/>
          <w:color w:val="000000"/>
          <w:sz w:val="24"/>
          <w:szCs w:val="24"/>
          <w:lang w:val="bg-BG"/>
        </w:rPr>
        <w:t>ч</w:t>
      </w:r>
      <w:r w:rsidR="00514D4E" w:rsidRPr="00FF4BB5">
        <w:rPr>
          <w:rFonts w:ascii="Verdana" w:hAnsi="Verdana" w:cs="Tahoma"/>
          <w:b w:val="0"/>
          <w:color w:val="000000"/>
          <w:sz w:val="24"/>
          <w:szCs w:val="24"/>
          <w:lang w:val="bg-BG"/>
        </w:rPr>
        <w:t xml:space="preserve">л. </w:t>
      </w:r>
      <w:r w:rsidR="00BE0C30" w:rsidRPr="00FF4BB5">
        <w:rPr>
          <w:rFonts w:ascii="Verdana" w:hAnsi="Verdana" w:cs="Tahoma"/>
          <w:b w:val="0"/>
          <w:color w:val="000000"/>
          <w:sz w:val="24"/>
          <w:szCs w:val="24"/>
          <w:lang w:val="bg-BG"/>
        </w:rPr>
        <w:t>24</w:t>
      </w:r>
      <w:r w:rsidR="00514D4E"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514D4E">
        <w:rPr>
          <w:rFonts w:ascii="Verdana" w:hAnsi="Verdana" w:cs="Tahoma"/>
          <w:b w:val="0"/>
          <w:color w:val="000000"/>
          <w:sz w:val="24"/>
          <w:szCs w:val="24"/>
          <w:lang w:val="bg-BG"/>
        </w:rPr>
        <w:t xml:space="preserve"> на виновните лица се налага наказание глоба в размер от 300 до 500 лева или имуществена санк</w:t>
      </w:r>
      <w:r w:rsidR="00FF4BB5">
        <w:rPr>
          <w:rFonts w:ascii="Verdana" w:hAnsi="Verdana" w:cs="Tahoma"/>
          <w:b w:val="0"/>
          <w:color w:val="000000"/>
          <w:sz w:val="24"/>
          <w:szCs w:val="24"/>
          <w:lang w:val="bg-BG"/>
        </w:rPr>
        <w:t>ция в размер от 500 до 700 лева;</w:t>
      </w:r>
    </w:p>
    <w:p w:rsidR="00C81851" w:rsidRPr="00514D4E" w:rsidRDefault="00C81851" w:rsidP="00C81851">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514D4E">
        <w:rPr>
          <w:rFonts w:ascii="Verdana" w:hAnsi="Verdana" w:cs="Tahoma"/>
          <w:color w:val="000000"/>
          <w:sz w:val="24"/>
          <w:szCs w:val="24"/>
          <w:lang w:val="bg-BG"/>
        </w:rPr>
        <w:t xml:space="preserve">     </w:t>
      </w:r>
      <w:r w:rsidRPr="00514D4E">
        <w:rPr>
          <w:rFonts w:ascii="Verdana" w:hAnsi="Verdana" w:cs="Tahoma"/>
          <w:color w:val="000000"/>
          <w:sz w:val="24"/>
          <w:szCs w:val="24"/>
          <w:lang w:val="bg-BG"/>
        </w:rPr>
        <w:t>(</w:t>
      </w:r>
      <w:r w:rsidR="000263C7">
        <w:rPr>
          <w:rFonts w:ascii="Verdana" w:hAnsi="Verdana" w:cs="Tahoma"/>
          <w:color w:val="000000"/>
          <w:sz w:val="24"/>
          <w:szCs w:val="24"/>
          <w:lang w:val="ru-RU"/>
        </w:rPr>
        <w:t>23</w:t>
      </w:r>
      <w:r w:rsidRPr="00514D4E">
        <w:rPr>
          <w:rFonts w:ascii="Verdana" w:hAnsi="Verdana" w:cs="Tahoma"/>
          <w:color w:val="000000"/>
          <w:sz w:val="24"/>
          <w:szCs w:val="24"/>
          <w:lang w:val="bg-BG"/>
        </w:rPr>
        <w:t>)</w:t>
      </w:r>
      <w:r w:rsidRPr="00514D4E">
        <w:rPr>
          <w:rFonts w:ascii="Verdana" w:hAnsi="Verdana" w:cs="Tahoma"/>
          <w:b w:val="0"/>
          <w:color w:val="000000"/>
          <w:sz w:val="24"/>
          <w:szCs w:val="24"/>
          <w:lang w:val="ru-RU"/>
        </w:rPr>
        <w:t xml:space="preserve"> При нарушаване на разпоредбите </w:t>
      </w:r>
      <w:r w:rsidR="00514D4E" w:rsidRPr="00FF4BB5">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514D4E" w:rsidRPr="00FF4BB5">
        <w:rPr>
          <w:rFonts w:ascii="Verdana" w:hAnsi="Verdana" w:cs="Tahoma"/>
          <w:b w:val="0"/>
          <w:color w:val="000000"/>
          <w:sz w:val="24"/>
          <w:szCs w:val="24"/>
          <w:lang w:val="bg-BG"/>
        </w:rPr>
        <w:t>л. 2</w:t>
      </w:r>
      <w:r w:rsidR="00BE0C30" w:rsidRPr="00FF4BB5">
        <w:rPr>
          <w:rFonts w:ascii="Verdana" w:hAnsi="Verdana" w:cs="Tahoma"/>
          <w:b w:val="0"/>
          <w:color w:val="000000"/>
          <w:sz w:val="24"/>
          <w:szCs w:val="24"/>
          <w:lang w:val="bg-BG"/>
        </w:rPr>
        <w:t>5</w:t>
      </w:r>
      <w:r w:rsidR="00514D4E" w:rsidRPr="00FF4BB5">
        <w:rPr>
          <w:rFonts w:ascii="Verdana" w:hAnsi="Verdana" w:cs="Tahoma"/>
          <w:b w:val="0"/>
          <w:color w:val="000000"/>
          <w:sz w:val="24"/>
          <w:szCs w:val="24"/>
          <w:lang w:val="bg-BG"/>
        </w:rPr>
        <w:t>.</w:t>
      </w:r>
      <w:r w:rsidRPr="00FF4BB5">
        <w:rPr>
          <w:rFonts w:ascii="Verdana" w:hAnsi="Verdana" w:cs="Tahoma"/>
          <w:b w:val="0"/>
          <w:color w:val="000000"/>
          <w:sz w:val="24"/>
          <w:szCs w:val="24"/>
          <w:lang w:val="bg-BG"/>
        </w:rPr>
        <w:t>,</w:t>
      </w:r>
      <w:r w:rsidRPr="00514D4E">
        <w:rPr>
          <w:rFonts w:ascii="Verdana" w:hAnsi="Verdana" w:cs="Tahoma"/>
          <w:b w:val="0"/>
          <w:color w:val="000000"/>
          <w:sz w:val="24"/>
          <w:szCs w:val="24"/>
          <w:lang w:val="ru-RU"/>
        </w:rPr>
        <w:t xml:space="preserve"> </w:t>
      </w:r>
      <w:proofErr w:type="gramStart"/>
      <w:r w:rsidR="002734F6">
        <w:rPr>
          <w:rFonts w:ascii="Verdana" w:hAnsi="Verdana" w:cs="Tahoma"/>
          <w:b w:val="0"/>
          <w:color w:val="000000"/>
          <w:sz w:val="24"/>
          <w:szCs w:val="24"/>
          <w:lang w:val="ru-RU"/>
        </w:rPr>
        <w:t xml:space="preserve">на </w:t>
      </w:r>
      <w:r w:rsidRPr="00514D4E">
        <w:rPr>
          <w:rFonts w:ascii="Verdana" w:hAnsi="Verdana" w:cs="Tahoma"/>
          <w:b w:val="0"/>
          <w:color w:val="000000"/>
          <w:sz w:val="24"/>
          <w:szCs w:val="24"/>
          <w:lang w:val="ru-RU"/>
        </w:rPr>
        <w:t>физическите лица се наказват с глоба от 100 до 300 лева, а на юридическите лица и едноличните търговци се налага имуществена санкция в размер от 200 до 2</w:t>
      </w:r>
      <w:r w:rsidRPr="00514D4E">
        <w:rPr>
          <w:rFonts w:ascii="Verdana" w:hAnsi="Verdana" w:cs="Tahoma"/>
          <w:b w:val="0"/>
          <w:color w:val="000000"/>
          <w:sz w:val="24"/>
          <w:szCs w:val="24"/>
        </w:rPr>
        <w:t> </w:t>
      </w:r>
      <w:r w:rsidRPr="00514D4E">
        <w:rPr>
          <w:rFonts w:ascii="Verdana" w:hAnsi="Verdana" w:cs="Tahoma"/>
          <w:b w:val="0"/>
          <w:color w:val="000000"/>
          <w:sz w:val="24"/>
          <w:szCs w:val="24"/>
          <w:lang w:val="ru-RU"/>
        </w:rPr>
        <w:t>00</w:t>
      </w:r>
      <w:r w:rsidR="00FF4BB5">
        <w:rPr>
          <w:rFonts w:ascii="Verdana" w:hAnsi="Verdana" w:cs="Tahoma"/>
          <w:b w:val="0"/>
          <w:color w:val="000000"/>
          <w:sz w:val="24"/>
          <w:szCs w:val="24"/>
          <w:lang w:val="ru-RU"/>
        </w:rPr>
        <w:t>0 лева;</w:t>
      </w:r>
      <w:proofErr w:type="gramEnd"/>
    </w:p>
    <w:p w:rsidR="00C81851" w:rsidRPr="002A0E77" w:rsidRDefault="00C81851" w:rsidP="00C81851">
      <w:pPr>
        <w:jc w:val="both"/>
        <w:rPr>
          <w:rFonts w:ascii="Verdana" w:hAnsi="Verdana" w:cs="Tahoma"/>
          <w:b w:val="0"/>
          <w:color w:val="000000"/>
          <w:sz w:val="24"/>
          <w:szCs w:val="24"/>
          <w:lang w:val="bg-BG"/>
        </w:rPr>
      </w:pPr>
      <w:r w:rsidRPr="00514D4E">
        <w:rPr>
          <w:rFonts w:ascii="Verdana" w:hAnsi="Verdana" w:cs="Tahoma"/>
          <w:b w:val="0"/>
          <w:color w:val="000000"/>
          <w:sz w:val="24"/>
          <w:szCs w:val="24"/>
          <w:lang w:val="bg-BG"/>
        </w:rPr>
        <w:t xml:space="preserve">          </w:t>
      </w:r>
      <w:r w:rsidR="00514D4E" w:rsidRPr="00514D4E">
        <w:rPr>
          <w:rFonts w:ascii="Verdana" w:hAnsi="Verdana" w:cs="Tahoma"/>
          <w:color w:val="000000"/>
          <w:sz w:val="24"/>
          <w:szCs w:val="24"/>
          <w:lang w:val="bg-BG"/>
        </w:rPr>
        <w:t>1.</w:t>
      </w:r>
      <w:r w:rsidRPr="00514D4E">
        <w:rPr>
          <w:rFonts w:ascii="Verdana" w:hAnsi="Verdana" w:cs="Tahoma"/>
          <w:b w:val="0"/>
          <w:color w:val="000000"/>
          <w:sz w:val="24"/>
          <w:szCs w:val="24"/>
          <w:lang w:val="bg-BG"/>
        </w:rPr>
        <w:t xml:space="preserve">  При повторно нарушение</w:t>
      </w:r>
      <w:r w:rsidR="00514D4E" w:rsidRPr="00514D4E">
        <w:rPr>
          <w:rFonts w:ascii="Verdana" w:hAnsi="Verdana" w:cs="Tahoma"/>
          <w:color w:val="000000"/>
          <w:sz w:val="24"/>
          <w:szCs w:val="24"/>
          <w:lang w:val="bg-BG"/>
        </w:rPr>
        <w:t xml:space="preserve"> </w:t>
      </w:r>
      <w:r w:rsidR="00514D4E" w:rsidRPr="00FF4BB5">
        <w:rPr>
          <w:rFonts w:ascii="Verdana" w:hAnsi="Verdana" w:cs="Tahoma"/>
          <w:b w:val="0"/>
          <w:color w:val="000000"/>
          <w:sz w:val="24"/>
          <w:szCs w:val="24"/>
          <w:lang w:val="bg-BG"/>
        </w:rPr>
        <w:t xml:space="preserve">на </w:t>
      </w:r>
      <w:r w:rsidR="0079330A" w:rsidRPr="00FF4BB5">
        <w:rPr>
          <w:rFonts w:ascii="Verdana" w:hAnsi="Verdana" w:cs="Tahoma"/>
          <w:b w:val="0"/>
          <w:color w:val="000000"/>
          <w:sz w:val="24"/>
          <w:szCs w:val="24"/>
          <w:lang w:val="bg-BG"/>
        </w:rPr>
        <w:t>ч</w:t>
      </w:r>
      <w:r w:rsidR="00514D4E" w:rsidRPr="00FF4BB5">
        <w:rPr>
          <w:rFonts w:ascii="Verdana" w:hAnsi="Verdana" w:cs="Tahoma"/>
          <w:b w:val="0"/>
          <w:color w:val="000000"/>
          <w:sz w:val="24"/>
          <w:szCs w:val="24"/>
          <w:lang w:val="bg-BG"/>
        </w:rPr>
        <w:t>л. 2</w:t>
      </w:r>
      <w:r w:rsidR="00BE0C30" w:rsidRPr="00FF4BB5">
        <w:rPr>
          <w:rFonts w:ascii="Verdana" w:hAnsi="Verdana" w:cs="Tahoma"/>
          <w:b w:val="0"/>
          <w:color w:val="000000"/>
          <w:sz w:val="24"/>
          <w:szCs w:val="24"/>
          <w:lang w:val="bg-BG"/>
        </w:rPr>
        <w:t>5</w:t>
      </w:r>
      <w:r w:rsidR="00514D4E" w:rsidRPr="00514D4E">
        <w:rPr>
          <w:rFonts w:ascii="Verdana" w:hAnsi="Verdana" w:cs="Tahoma"/>
          <w:color w:val="000000"/>
          <w:sz w:val="24"/>
          <w:szCs w:val="24"/>
          <w:lang w:val="bg-BG"/>
        </w:rPr>
        <w:t>.</w:t>
      </w:r>
      <w:r w:rsidRPr="00514D4E">
        <w:rPr>
          <w:rFonts w:ascii="Verdana" w:hAnsi="Verdana" w:cs="Tahoma"/>
          <w:b w:val="0"/>
          <w:color w:val="000000"/>
          <w:sz w:val="24"/>
          <w:szCs w:val="24"/>
          <w:lang w:val="bg-BG"/>
        </w:rPr>
        <w:t>, физическите лица се наказват с глоби от 500 до 1</w:t>
      </w:r>
      <w:r w:rsidRPr="00514D4E">
        <w:rPr>
          <w:rFonts w:ascii="Verdana" w:hAnsi="Verdana" w:cs="Tahoma"/>
          <w:b w:val="0"/>
          <w:color w:val="000000"/>
          <w:sz w:val="24"/>
          <w:szCs w:val="24"/>
        </w:rPr>
        <w:t> </w:t>
      </w:r>
      <w:r w:rsidRPr="00514D4E">
        <w:rPr>
          <w:rFonts w:ascii="Verdana" w:hAnsi="Verdana" w:cs="Tahoma"/>
          <w:b w:val="0"/>
          <w:color w:val="000000"/>
          <w:sz w:val="24"/>
          <w:szCs w:val="24"/>
          <w:lang w:val="bg-BG"/>
        </w:rPr>
        <w:t>000 лева, а на юридическите лица и едноличните търговци се налагат имуществени санкции от 2</w:t>
      </w:r>
      <w:r w:rsidRPr="00514D4E">
        <w:rPr>
          <w:rFonts w:ascii="Verdana" w:hAnsi="Verdana" w:cs="Tahoma"/>
          <w:b w:val="0"/>
          <w:color w:val="000000"/>
          <w:sz w:val="24"/>
          <w:szCs w:val="24"/>
        </w:rPr>
        <w:t> </w:t>
      </w:r>
      <w:r w:rsidRPr="00514D4E">
        <w:rPr>
          <w:rFonts w:ascii="Verdana" w:hAnsi="Verdana" w:cs="Tahoma"/>
          <w:b w:val="0"/>
          <w:color w:val="000000"/>
          <w:sz w:val="24"/>
          <w:szCs w:val="24"/>
          <w:lang w:val="bg-BG"/>
        </w:rPr>
        <w:t>000 до 5</w:t>
      </w:r>
      <w:r w:rsidRPr="00514D4E">
        <w:rPr>
          <w:rFonts w:ascii="Verdana" w:hAnsi="Verdana" w:cs="Tahoma"/>
          <w:b w:val="0"/>
          <w:color w:val="000000"/>
          <w:sz w:val="24"/>
          <w:szCs w:val="24"/>
        </w:rPr>
        <w:t> </w:t>
      </w:r>
      <w:r w:rsidR="00FF4BB5">
        <w:rPr>
          <w:rFonts w:ascii="Verdana" w:hAnsi="Verdana" w:cs="Tahoma"/>
          <w:b w:val="0"/>
          <w:color w:val="000000"/>
          <w:sz w:val="24"/>
          <w:szCs w:val="24"/>
          <w:lang w:val="bg-BG"/>
        </w:rPr>
        <w:t>000 лева.</w:t>
      </w:r>
    </w:p>
    <w:p w:rsidR="00C81851" w:rsidRDefault="00514D4E" w:rsidP="00514D4E">
      <w:pPr>
        <w:ind w:firstLine="708"/>
        <w:jc w:val="both"/>
        <w:rPr>
          <w:rFonts w:ascii="Verdana" w:hAnsi="Verdana" w:cs="Tahoma"/>
          <w:b w:val="0"/>
          <w:color w:val="000000"/>
          <w:sz w:val="24"/>
          <w:szCs w:val="24"/>
          <w:lang w:val="bg-BG"/>
        </w:rPr>
      </w:pPr>
      <w:r w:rsidRPr="00514D4E">
        <w:rPr>
          <w:rFonts w:ascii="Verdana" w:hAnsi="Verdana" w:cs="Tahoma"/>
          <w:color w:val="000000"/>
          <w:sz w:val="24"/>
          <w:szCs w:val="24"/>
          <w:lang w:val="bg-BG"/>
        </w:rPr>
        <w:t>(2</w:t>
      </w:r>
      <w:r w:rsidR="000263C7">
        <w:rPr>
          <w:rFonts w:ascii="Verdana" w:hAnsi="Verdana" w:cs="Tahoma"/>
          <w:color w:val="000000"/>
          <w:sz w:val="24"/>
          <w:szCs w:val="24"/>
          <w:lang w:val="bg-BG"/>
        </w:rPr>
        <w:t>4</w:t>
      </w:r>
      <w:r w:rsidRPr="00514D4E">
        <w:rPr>
          <w:rFonts w:ascii="Verdana" w:hAnsi="Verdana" w:cs="Tahoma"/>
          <w:color w:val="000000"/>
          <w:sz w:val="24"/>
          <w:szCs w:val="24"/>
          <w:lang w:val="bg-BG"/>
        </w:rPr>
        <w:t>)</w:t>
      </w:r>
      <w:r>
        <w:rPr>
          <w:rFonts w:ascii="Verdana" w:hAnsi="Verdana" w:cs="Tahoma"/>
          <w:color w:val="000000"/>
          <w:sz w:val="24"/>
          <w:szCs w:val="24"/>
          <w:lang w:val="bg-BG"/>
        </w:rPr>
        <w:t xml:space="preserve"> </w:t>
      </w:r>
      <w:r w:rsidRPr="00514D4E">
        <w:rPr>
          <w:rFonts w:ascii="Verdana" w:hAnsi="Verdana" w:cs="Tahoma"/>
          <w:b w:val="0"/>
          <w:color w:val="000000"/>
          <w:sz w:val="24"/>
          <w:szCs w:val="24"/>
          <w:lang w:val="bg-BG"/>
        </w:rPr>
        <w:t>При нарушение на разпоредбите на</w:t>
      </w:r>
      <w:r>
        <w:rPr>
          <w:rFonts w:ascii="Verdana" w:hAnsi="Verdana" w:cs="Tahoma"/>
          <w:color w:val="000000"/>
          <w:sz w:val="24"/>
          <w:szCs w:val="24"/>
          <w:lang w:val="bg-BG"/>
        </w:rPr>
        <w:t xml:space="preserve"> </w:t>
      </w:r>
      <w:r w:rsidR="0079330A" w:rsidRPr="00FF4BB5">
        <w:rPr>
          <w:rFonts w:ascii="Verdana" w:hAnsi="Verdana" w:cs="Tahoma"/>
          <w:b w:val="0"/>
          <w:color w:val="000000"/>
          <w:sz w:val="24"/>
          <w:szCs w:val="24"/>
          <w:lang w:val="bg-BG"/>
        </w:rPr>
        <w:t>ч</w:t>
      </w:r>
      <w:r w:rsidR="00C03DD6" w:rsidRPr="00FF4BB5">
        <w:rPr>
          <w:rFonts w:ascii="Verdana" w:hAnsi="Verdana" w:cs="Tahoma"/>
          <w:b w:val="0"/>
          <w:color w:val="000000"/>
          <w:sz w:val="24"/>
          <w:szCs w:val="24"/>
          <w:lang w:val="bg-BG"/>
        </w:rPr>
        <w:t>л. 2</w:t>
      </w:r>
      <w:r w:rsidR="00BE0C30" w:rsidRPr="00FF4BB5">
        <w:rPr>
          <w:rFonts w:ascii="Verdana" w:hAnsi="Verdana" w:cs="Tahoma"/>
          <w:b w:val="0"/>
          <w:color w:val="000000"/>
          <w:sz w:val="24"/>
          <w:szCs w:val="24"/>
          <w:lang w:val="bg-BG"/>
        </w:rPr>
        <w:t>6</w:t>
      </w:r>
      <w:r w:rsidRPr="00FF4BB5">
        <w:rPr>
          <w:rFonts w:ascii="Verdana" w:hAnsi="Verdana" w:cs="Tahoma"/>
          <w:b w:val="0"/>
          <w:color w:val="000000"/>
          <w:sz w:val="24"/>
          <w:szCs w:val="24"/>
          <w:lang w:val="bg-BG"/>
        </w:rPr>
        <w:t>.</w:t>
      </w:r>
      <w:r w:rsidR="00C03DD6">
        <w:rPr>
          <w:rFonts w:ascii="Verdana" w:hAnsi="Verdana" w:cs="Tahoma"/>
          <w:b w:val="0"/>
          <w:color w:val="000000"/>
          <w:sz w:val="24"/>
          <w:szCs w:val="24"/>
          <w:lang w:val="bg-BG"/>
        </w:rPr>
        <w:t xml:space="preserve"> </w:t>
      </w:r>
      <w:r>
        <w:rPr>
          <w:rFonts w:ascii="Verdana" w:hAnsi="Verdana" w:cs="Tahoma"/>
          <w:b w:val="0"/>
          <w:color w:val="000000"/>
          <w:sz w:val="24"/>
          <w:szCs w:val="24"/>
          <w:lang w:val="bg-BG"/>
        </w:rPr>
        <w:t>се налага г</w:t>
      </w:r>
      <w:r w:rsidR="00C03DD6">
        <w:rPr>
          <w:rFonts w:ascii="Verdana" w:hAnsi="Verdana" w:cs="Tahoma"/>
          <w:b w:val="0"/>
          <w:color w:val="000000"/>
          <w:sz w:val="24"/>
          <w:szCs w:val="24"/>
          <w:lang w:val="bg-BG"/>
        </w:rPr>
        <w:t>лоба в размер от 100 до 200 лева, при повторно нарушение от 300 до 500 лева</w:t>
      </w:r>
      <w:r w:rsidR="00FF4BB5">
        <w:rPr>
          <w:rFonts w:ascii="Verdana" w:hAnsi="Verdana" w:cs="Tahoma"/>
          <w:b w:val="0"/>
          <w:color w:val="000000"/>
          <w:sz w:val="24"/>
          <w:szCs w:val="24"/>
          <w:lang w:val="bg-BG"/>
        </w:rPr>
        <w:t>;</w:t>
      </w:r>
    </w:p>
    <w:p w:rsidR="00C90924" w:rsidRPr="00514D4E" w:rsidRDefault="00514D4E" w:rsidP="00C90924">
      <w:pPr>
        <w:jc w:val="both"/>
        <w:rPr>
          <w:rFonts w:ascii="Verdana" w:hAnsi="Verdana" w:cs="Tahoma"/>
          <w:b w:val="0"/>
          <w:color w:val="000000"/>
          <w:sz w:val="24"/>
          <w:szCs w:val="24"/>
          <w:lang w:val="bg-BG"/>
        </w:rPr>
      </w:pPr>
      <w:r>
        <w:rPr>
          <w:rFonts w:ascii="Verdana" w:hAnsi="Verdana" w:cs="Tahoma"/>
          <w:color w:val="000000"/>
          <w:sz w:val="24"/>
          <w:szCs w:val="24"/>
          <w:lang w:val="bg-BG"/>
        </w:rPr>
        <w:t xml:space="preserve">       </w:t>
      </w:r>
      <w:r w:rsidR="00C90924" w:rsidRPr="002A0E77">
        <w:rPr>
          <w:rFonts w:ascii="Verdana" w:hAnsi="Verdana" w:cs="Tahoma"/>
          <w:color w:val="000000"/>
          <w:sz w:val="24"/>
          <w:szCs w:val="24"/>
          <w:lang w:val="bg-BG"/>
        </w:rPr>
        <w:t xml:space="preserve"> </w:t>
      </w:r>
      <w:r w:rsidR="00C90924" w:rsidRPr="00514D4E">
        <w:rPr>
          <w:rFonts w:ascii="Verdana" w:hAnsi="Verdana" w:cs="Tahoma"/>
          <w:color w:val="000000"/>
          <w:sz w:val="24"/>
          <w:szCs w:val="24"/>
          <w:lang w:val="bg-BG"/>
        </w:rPr>
        <w:t>(</w:t>
      </w:r>
      <w:r w:rsidR="00C90924" w:rsidRPr="00514D4E">
        <w:rPr>
          <w:rFonts w:ascii="Verdana" w:hAnsi="Verdana" w:cs="Tahoma"/>
          <w:color w:val="000000"/>
          <w:sz w:val="24"/>
          <w:szCs w:val="24"/>
          <w:lang w:val="ru-RU"/>
        </w:rPr>
        <w:t>2</w:t>
      </w:r>
      <w:r w:rsidR="000263C7">
        <w:rPr>
          <w:rFonts w:ascii="Verdana" w:hAnsi="Verdana" w:cs="Tahoma"/>
          <w:color w:val="000000"/>
          <w:sz w:val="24"/>
          <w:szCs w:val="24"/>
          <w:lang w:val="ru-RU"/>
        </w:rPr>
        <w:t>5</w:t>
      </w:r>
      <w:r w:rsidR="00C90924" w:rsidRPr="00514D4E">
        <w:rPr>
          <w:rFonts w:ascii="Verdana" w:hAnsi="Verdana" w:cs="Tahoma"/>
          <w:color w:val="000000"/>
          <w:sz w:val="24"/>
          <w:szCs w:val="24"/>
          <w:lang w:val="bg-BG"/>
        </w:rPr>
        <w:t>)</w:t>
      </w:r>
      <w:r w:rsidR="00C90924" w:rsidRPr="00514D4E">
        <w:rPr>
          <w:rFonts w:ascii="Verdana" w:hAnsi="Verdana" w:cs="Tahoma"/>
          <w:b w:val="0"/>
          <w:color w:val="000000"/>
          <w:sz w:val="24"/>
          <w:szCs w:val="24"/>
          <w:lang w:val="ru-RU"/>
        </w:rPr>
        <w:t xml:space="preserve"> При нарушаване на разпоредбите на</w:t>
      </w:r>
      <w:r w:rsidRPr="00514D4E">
        <w:rPr>
          <w:rFonts w:ascii="Verdana" w:hAnsi="Verdana" w:cs="Tahoma"/>
          <w:b w:val="0"/>
          <w:color w:val="000000"/>
          <w:sz w:val="24"/>
          <w:szCs w:val="24"/>
          <w:lang w:val="bg-BG"/>
        </w:rPr>
        <w:t xml:space="preserve">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 2</w:t>
      </w:r>
      <w:r w:rsidR="00BE0C30" w:rsidRPr="00FF4BB5">
        <w:rPr>
          <w:rFonts w:ascii="Verdana" w:hAnsi="Verdana" w:cs="Tahoma"/>
          <w:b w:val="0"/>
          <w:color w:val="000000"/>
          <w:sz w:val="24"/>
          <w:szCs w:val="24"/>
          <w:lang w:val="bg-BG"/>
        </w:rPr>
        <w:t>7</w:t>
      </w:r>
      <w:r w:rsidRPr="00FF4BB5">
        <w:rPr>
          <w:rFonts w:ascii="Verdana" w:hAnsi="Verdana" w:cs="Tahoma"/>
          <w:b w:val="0"/>
          <w:color w:val="000000"/>
          <w:sz w:val="24"/>
          <w:szCs w:val="24"/>
          <w:lang w:val="bg-BG"/>
        </w:rPr>
        <w:t>.,</w:t>
      </w:r>
      <w:proofErr w:type="gramStart"/>
      <w:r w:rsidR="00C90924" w:rsidRPr="00FF4BB5">
        <w:rPr>
          <w:rFonts w:ascii="Verdana" w:hAnsi="Verdana" w:cs="Tahoma"/>
          <w:b w:val="0"/>
          <w:color w:val="000000"/>
          <w:sz w:val="24"/>
          <w:szCs w:val="24"/>
          <w:lang w:val="ru-RU"/>
        </w:rPr>
        <w:t>ал. 1, т. 2 и т. 3</w:t>
      </w:r>
      <w:r w:rsidR="00C90924" w:rsidRPr="00FF4BB5">
        <w:rPr>
          <w:rFonts w:ascii="Verdana" w:hAnsi="Verdana" w:cs="Tahoma"/>
          <w:b w:val="0"/>
          <w:color w:val="000000"/>
          <w:sz w:val="24"/>
          <w:szCs w:val="24"/>
          <w:lang w:val="bg-BG"/>
        </w:rPr>
        <w:t>,</w:t>
      </w:r>
      <w:r w:rsidR="00C90924" w:rsidRPr="00514D4E">
        <w:rPr>
          <w:rFonts w:ascii="Verdana" w:hAnsi="Verdana" w:cs="Tahoma"/>
          <w:b w:val="0"/>
          <w:color w:val="000000"/>
          <w:sz w:val="24"/>
          <w:szCs w:val="24"/>
          <w:lang w:val="ru-RU"/>
        </w:rPr>
        <w:t xml:space="preserve"> физическите лица се наказват с глоби от 100 до 300 лева, а на юридическите лица и едноличните търговци се налагат имуществени санкции в размер от 200 до 2</w:t>
      </w:r>
      <w:r w:rsidR="00C90924" w:rsidRPr="00514D4E">
        <w:rPr>
          <w:rFonts w:ascii="Verdana" w:hAnsi="Verdana" w:cs="Tahoma"/>
          <w:b w:val="0"/>
          <w:color w:val="000000"/>
          <w:sz w:val="24"/>
          <w:szCs w:val="24"/>
        </w:rPr>
        <w:t> </w:t>
      </w:r>
      <w:r w:rsidR="00FF4BB5">
        <w:rPr>
          <w:rFonts w:ascii="Verdana" w:hAnsi="Verdana" w:cs="Tahoma"/>
          <w:b w:val="0"/>
          <w:color w:val="000000"/>
          <w:sz w:val="24"/>
          <w:szCs w:val="24"/>
          <w:lang w:val="ru-RU"/>
        </w:rPr>
        <w:t>000 лева;</w:t>
      </w:r>
      <w:proofErr w:type="gramEnd"/>
    </w:p>
    <w:p w:rsidR="00C90924" w:rsidRPr="002A0E77" w:rsidRDefault="00514D4E" w:rsidP="00C90924">
      <w:pPr>
        <w:jc w:val="both"/>
        <w:rPr>
          <w:rFonts w:ascii="Verdana" w:hAnsi="Verdana" w:cs="Tahoma"/>
          <w:b w:val="0"/>
          <w:color w:val="000000"/>
          <w:sz w:val="24"/>
          <w:szCs w:val="24"/>
          <w:lang w:val="bg-BG"/>
        </w:rPr>
      </w:pPr>
      <w:r>
        <w:rPr>
          <w:rFonts w:ascii="Verdana" w:hAnsi="Verdana" w:cs="Tahoma"/>
          <w:color w:val="000000"/>
          <w:sz w:val="24"/>
          <w:szCs w:val="24"/>
          <w:lang w:val="bg-BG"/>
        </w:rPr>
        <w:lastRenderedPageBreak/>
        <w:t xml:space="preserve">          </w:t>
      </w:r>
      <w:r w:rsidRPr="00514D4E">
        <w:rPr>
          <w:rFonts w:ascii="Verdana" w:hAnsi="Verdana" w:cs="Tahoma"/>
          <w:color w:val="000000"/>
          <w:sz w:val="24"/>
          <w:szCs w:val="24"/>
          <w:lang w:val="bg-BG"/>
        </w:rPr>
        <w:t>1.</w:t>
      </w:r>
      <w:r w:rsidRPr="00514D4E">
        <w:rPr>
          <w:rFonts w:ascii="Verdana" w:hAnsi="Verdana" w:cs="Tahoma"/>
          <w:b w:val="0"/>
          <w:color w:val="000000"/>
          <w:sz w:val="24"/>
          <w:szCs w:val="24"/>
          <w:lang w:val="bg-BG"/>
        </w:rPr>
        <w:t xml:space="preserve"> При повторно нарушение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 2</w:t>
      </w:r>
      <w:r w:rsidR="00BE0C30" w:rsidRPr="00FF4BB5">
        <w:rPr>
          <w:rFonts w:ascii="Verdana" w:hAnsi="Verdana" w:cs="Tahoma"/>
          <w:b w:val="0"/>
          <w:color w:val="000000"/>
          <w:sz w:val="24"/>
          <w:szCs w:val="24"/>
          <w:lang w:val="bg-BG"/>
        </w:rPr>
        <w:t>7</w:t>
      </w:r>
      <w:r w:rsidRPr="00FF4BB5">
        <w:rPr>
          <w:rFonts w:ascii="Verdana" w:hAnsi="Verdana" w:cs="Tahoma"/>
          <w:b w:val="0"/>
          <w:color w:val="000000"/>
          <w:sz w:val="24"/>
          <w:szCs w:val="24"/>
          <w:lang w:val="bg-BG"/>
        </w:rPr>
        <w:t>.,</w:t>
      </w:r>
      <w:proofErr w:type="gramStart"/>
      <w:r w:rsidRPr="00FF4BB5">
        <w:rPr>
          <w:rFonts w:ascii="Verdana" w:hAnsi="Verdana" w:cs="Tahoma"/>
          <w:b w:val="0"/>
          <w:color w:val="000000"/>
          <w:sz w:val="24"/>
          <w:szCs w:val="24"/>
          <w:lang w:val="ru-RU"/>
        </w:rPr>
        <w:t>ал</w:t>
      </w:r>
      <w:proofErr w:type="gramEnd"/>
      <w:r w:rsidRPr="00FF4BB5">
        <w:rPr>
          <w:rFonts w:ascii="Verdana" w:hAnsi="Verdana" w:cs="Tahoma"/>
          <w:b w:val="0"/>
          <w:color w:val="000000"/>
          <w:sz w:val="24"/>
          <w:szCs w:val="24"/>
          <w:lang w:val="ru-RU"/>
        </w:rPr>
        <w:t>. 1, т. 2 и т. 3</w:t>
      </w:r>
      <w:r w:rsidRPr="00FF4BB5">
        <w:rPr>
          <w:rFonts w:ascii="Verdana" w:hAnsi="Verdana" w:cs="Tahoma"/>
          <w:b w:val="0"/>
          <w:color w:val="000000"/>
          <w:sz w:val="24"/>
          <w:szCs w:val="24"/>
          <w:lang w:val="bg-BG"/>
        </w:rPr>
        <w:t>,</w:t>
      </w:r>
      <w:r w:rsidRPr="00514D4E">
        <w:rPr>
          <w:rFonts w:ascii="Verdana" w:hAnsi="Verdana" w:cs="Tahoma"/>
          <w:b w:val="0"/>
          <w:color w:val="000000"/>
          <w:sz w:val="24"/>
          <w:szCs w:val="24"/>
          <w:lang w:val="ru-RU"/>
        </w:rPr>
        <w:t xml:space="preserve"> </w:t>
      </w:r>
      <w:r w:rsidR="00C90924" w:rsidRPr="00514D4E">
        <w:rPr>
          <w:rFonts w:ascii="Verdana" w:hAnsi="Verdana" w:cs="Tahoma"/>
          <w:b w:val="0"/>
          <w:color w:val="000000"/>
          <w:sz w:val="24"/>
          <w:szCs w:val="24"/>
          <w:lang w:val="bg-BG"/>
        </w:rPr>
        <w:t>физическите лица се наказват с глоби от 500 до 1</w:t>
      </w:r>
      <w:r w:rsidR="00C90924" w:rsidRPr="00514D4E">
        <w:rPr>
          <w:rFonts w:ascii="Verdana" w:hAnsi="Verdana" w:cs="Tahoma"/>
          <w:b w:val="0"/>
          <w:color w:val="000000"/>
          <w:sz w:val="24"/>
          <w:szCs w:val="24"/>
        </w:rPr>
        <w:t> </w:t>
      </w:r>
      <w:r w:rsidR="00C90924" w:rsidRPr="00514D4E">
        <w:rPr>
          <w:rFonts w:ascii="Verdana" w:hAnsi="Verdana" w:cs="Tahoma"/>
          <w:b w:val="0"/>
          <w:color w:val="000000"/>
          <w:sz w:val="24"/>
          <w:szCs w:val="24"/>
          <w:lang w:val="bg-BG"/>
        </w:rPr>
        <w:t>000 лева, а на юридическите лица и едноличните търговци се налагат имуществени санкции от 2</w:t>
      </w:r>
      <w:r w:rsidR="00C90924" w:rsidRPr="00514D4E">
        <w:rPr>
          <w:rFonts w:ascii="Verdana" w:hAnsi="Verdana" w:cs="Tahoma"/>
          <w:b w:val="0"/>
          <w:color w:val="000000"/>
          <w:sz w:val="24"/>
          <w:szCs w:val="24"/>
        </w:rPr>
        <w:t> </w:t>
      </w:r>
      <w:r w:rsidR="00C90924" w:rsidRPr="00514D4E">
        <w:rPr>
          <w:rFonts w:ascii="Verdana" w:hAnsi="Verdana" w:cs="Tahoma"/>
          <w:b w:val="0"/>
          <w:color w:val="000000"/>
          <w:sz w:val="24"/>
          <w:szCs w:val="24"/>
          <w:lang w:val="bg-BG"/>
        </w:rPr>
        <w:t>000 до 5</w:t>
      </w:r>
      <w:r w:rsidR="00C90924" w:rsidRPr="00514D4E">
        <w:rPr>
          <w:rFonts w:ascii="Verdana" w:hAnsi="Verdana" w:cs="Tahoma"/>
          <w:b w:val="0"/>
          <w:color w:val="000000"/>
          <w:sz w:val="24"/>
          <w:szCs w:val="24"/>
        </w:rPr>
        <w:t> </w:t>
      </w:r>
      <w:r w:rsidR="00FF4BB5">
        <w:rPr>
          <w:rFonts w:ascii="Verdana" w:hAnsi="Verdana" w:cs="Tahoma"/>
          <w:b w:val="0"/>
          <w:color w:val="000000"/>
          <w:sz w:val="24"/>
          <w:szCs w:val="24"/>
          <w:lang w:val="bg-BG"/>
        </w:rPr>
        <w:t>000 лева.</w:t>
      </w:r>
    </w:p>
    <w:p w:rsidR="00C03DD6" w:rsidRPr="006C7A8A" w:rsidRDefault="00BF05AD" w:rsidP="0099442E">
      <w:pPr>
        <w:tabs>
          <w:tab w:val="left" w:pos="993"/>
        </w:tabs>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00514D4E">
        <w:rPr>
          <w:rFonts w:ascii="Verdana" w:hAnsi="Verdana" w:cs="Tahoma"/>
          <w:color w:val="000000"/>
          <w:sz w:val="24"/>
          <w:szCs w:val="24"/>
          <w:lang w:val="bg-BG"/>
        </w:rPr>
        <w:t xml:space="preserve">       </w:t>
      </w:r>
      <w:r w:rsidR="006C7A8A" w:rsidRPr="006C7A8A">
        <w:rPr>
          <w:rFonts w:ascii="Verdana" w:hAnsi="Verdana" w:cs="Tahoma"/>
          <w:color w:val="000000"/>
          <w:sz w:val="24"/>
          <w:szCs w:val="24"/>
          <w:lang w:val="bg-BG"/>
        </w:rPr>
        <w:t>(2</w:t>
      </w:r>
      <w:r w:rsidR="000263C7">
        <w:rPr>
          <w:rFonts w:ascii="Verdana" w:hAnsi="Verdana" w:cs="Tahoma"/>
          <w:color w:val="000000"/>
          <w:sz w:val="24"/>
          <w:szCs w:val="24"/>
          <w:lang w:val="bg-BG"/>
        </w:rPr>
        <w:t>6</w:t>
      </w:r>
      <w:r w:rsidR="006C7A8A" w:rsidRPr="006C7A8A">
        <w:rPr>
          <w:rFonts w:ascii="Verdana" w:hAnsi="Verdana" w:cs="Tahoma"/>
          <w:color w:val="000000"/>
          <w:sz w:val="24"/>
          <w:szCs w:val="24"/>
          <w:lang w:val="bg-BG"/>
        </w:rPr>
        <w:t>)</w:t>
      </w:r>
      <w:r w:rsidR="006C7A8A" w:rsidRPr="006C7A8A">
        <w:rPr>
          <w:rFonts w:ascii="Verdana" w:hAnsi="Verdana" w:cs="Tahoma"/>
          <w:b w:val="0"/>
          <w:color w:val="000000"/>
          <w:sz w:val="24"/>
          <w:szCs w:val="24"/>
          <w:lang w:val="bg-BG"/>
        </w:rPr>
        <w:t xml:space="preserve"> При нарушение на </w:t>
      </w:r>
      <w:r w:rsidR="0079330A" w:rsidRPr="00FF4BB5">
        <w:rPr>
          <w:rFonts w:ascii="Verdana" w:hAnsi="Verdana" w:cs="Tahoma"/>
          <w:b w:val="0"/>
          <w:color w:val="000000"/>
          <w:sz w:val="24"/>
          <w:szCs w:val="24"/>
          <w:lang w:val="bg-BG"/>
        </w:rPr>
        <w:t>ч</w:t>
      </w:r>
      <w:r w:rsidR="006C7A8A" w:rsidRPr="00FF4BB5">
        <w:rPr>
          <w:rFonts w:ascii="Verdana" w:hAnsi="Verdana" w:cs="Tahoma"/>
          <w:b w:val="0"/>
          <w:color w:val="000000"/>
          <w:sz w:val="24"/>
          <w:szCs w:val="24"/>
          <w:lang w:val="bg-BG"/>
        </w:rPr>
        <w:t>л.2</w:t>
      </w:r>
      <w:r w:rsidR="00E70F95" w:rsidRPr="00FF4BB5">
        <w:rPr>
          <w:rFonts w:ascii="Verdana" w:hAnsi="Verdana" w:cs="Tahoma"/>
          <w:b w:val="0"/>
          <w:color w:val="000000"/>
          <w:sz w:val="24"/>
          <w:szCs w:val="24"/>
          <w:lang w:val="bg-BG"/>
        </w:rPr>
        <w:t>8</w:t>
      </w:r>
      <w:r w:rsidR="006C7A8A" w:rsidRPr="00FF4BB5">
        <w:rPr>
          <w:rFonts w:ascii="Verdana" w:hAnsi="Verdana" w:cs="Tahoma"/>
          <w:b w:val="0"/>
          <w:color w:val="000000"/>
          <w:sz w:val="24"/>
          <w:szCs w:val="24"/>
          <w:lang w:val="bg-BG"/>
        </w:rPr>
        <w:t>.,</w:t>
      </w:r>
      <w:r w:rsidR="006C7A8A" w:rsidRPr="006C7A8A">
        <w:rPr>
          <w:rFonts w:ascii="Verdana" w:hAnsi="Verdana" w:cs="Tahoma"/>
          <w:b w:val="0"/>
          <w:color w:val="000000"/>
          <w:sz w:val="24"/>
          <w:szCs w:val="24"/>
          <w:lang w:val="bg-BG"/>
        </w:rPr>
        <w:t xml:space="preserve"> </w:t>
      </w:r>
      <w:r w:rsidR="00141A89" w:rsidRPr="006C7A8A">
        <w:rPr>
          <w:rFonts w:ascii="Verdana" w:hAnsi="Verdana" w:cs="Tahoma"/>
          <w:b w:val="0"/>
          <w:color w:val="000000"/>
          <w:sz w:val="24"/>
          <w:szCs w:val="24"/>
          <w:lang w:val="bg-BG"/>
        </w:rPr>
        <w:t>се налага глоба в размер от 100 до 200 лева, при повторно нарушение от 300 до 500 лева</w:t>
      </w:r>
      <w:r w:rsidR="006C7A8A">
        <w:rPr>
          <w:rFonts w:ascii="Verdana" w:hAnsi="Verdana" w:cs="Tahoma"/>
          <w:b w:val="0"/>
          <w:color w:val="000000"/>
          <w:sz w:val="24"/>
          <w:szCs w:val="24"/>
          <w:lang w:val="bg-BG"/>
        </w:rPr>
        <w:t>;</w:t>
      </w:r>
    </w:p>
    <w:p w:rsidR="00141A89" w:rsidRDefault="006C7A8A" w:rsidP="006C7A8A">
      <w:pPr>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(2</w:t>
      </w:r>
      <w:r w:rsidR="000263C7">
        <w:rPr>
          <w:rFonts w:ascii="Verdana" w:hAnsi="Verdana" w:cs="Tahoma"/>
          <w:color w:val="000000"/>
          <w:sz w:val="24"/>
          <w:szCs w:val="24"/>
          <w:lang w:val="bg-BG"/>
        </w:rPr>
        <w:t>7</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FF4BB5">
        <w:rPr>
          <w:rFonts w:ascii="Verdana" w:hAnsi="Verdana" w:cs="Tahoma"/>
          <w:b w:val="0"/>
          <w:color w:val="000000"/>
          <w:sz w:val="24"/>
          <w:szCs w:val="24"/>
          <w:lang w:val="bg-BG"/>
        </w:rPr>
        <w:t>ч</w:t>
      </w:r>
      <w:r w:rsidR="00141A89" w:rsidRPr="00FF4BB5">
        <w:rPr>
          <w:rFonts w:ascii="Verdana" w:hAnsi="Verdana" w:cs="Tahoma"/>
          <w:b w:val="0"/>
          <w:color w:val="000000"/>
          <w:sz w:val="24"/>
          <w:szCs w:val="24"/>
          <w:lang w:val="bg-BG"/>
        </w:rPr>
        <w:t>л.2</w:t>
      </w:r>
      <w:r w:rsidR="00E70F95" w:rsidRPr="00FF4BB5">
        <w:rPr>
          <w:rFonts w:ascii="Verdana" w:hAnsi="Verdana" w:cs="Tahoma"/>
          <w:b w:val="0"/>
          <w:color w:val="000000"/>
          <w:sz w:val="24"/>
          <w:szCs w:val="24"/>
          <w:lang w:val="bg-BG"/>
        </w:rPr>
        <w:t>9</w:t>
      </w:r>
      <w:r w:rsidRPr="00FF4BB5">
        <w:rPr>
          <w:rFonts w:ascii="Verdana" w:hAnsi="Verdana" w:cs="Tahoma"/>
          <w:b w:val="0"/>
          <w:color w:val="000000"/>
          <w:sz w:val="24"/>
          <w:szCs w:val="24"/>
          <w:lang w:val="bg-BG"/>
        </w:rPr>
        <w:t>.</w:t>
      </w:r>
      <w:r w:rsidR="00141A89" w:rsidRPr="006C7A8A">
        <w:rPr>
          <w:rFonts w:ascii="Verdana" w:hAnsi="Verdana" w:cs="Tahoma"/>
          <w:b w:val="0"/>
          <w:color w:val="000000"/>
          <w:sz w:val="24"/>
          <w:szCs w:val="24"/>
          <w:lang w:val="bg-BG"/>
        </w:rPr>
        <w:t xml:space="preserve"> се налага глоба в размер от 100 до 200 лева, при повторно нарушение от 300 до 500 лева</w:t>
      </w:r>
      <w:r w:rsidR="00FF4BB5">
        <w:rPr>
          <w:rFonts w:ascii="Verdana" w:hAnsi="Verdana" w:cs="Tahoma"/>
          <w:b w:val="0"/>
          <w:color w:val="000000"/>
          <w:sz w:val="24"/>
          <w:szCs w:val="24"/>
          <w:lang w:val="bg-BG"/>
        </w:rPr>
        <w:t>;</w:t>
      </w:r>
    </w:p>
    <w:p w:rsidR="0099442E" w:rsidRPr="002A0E77" w:rsidRDefault="0099442E" w:rsidP="0099442E">
      <w:pPr>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w:t>
      </w:r>
      <w:r w:rsidR="000263C7">
        <w:rPr>
          <w:rFonts w:ascii="Verdana" w:hAnsi="Verdana" w:cs="Tahoma"/>
          <w:color w:val="000000"/>
          <w:sz w:val="24"/>
          <w:szCs w:val="24"/>
          <w:lang w:val="bg-BG"/>
        </w:rPr>
        <w:t>28</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разпоредбата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л.30.,</w:t>
      </w:r>
      <w:r w:rsidRPr="006C7A8A">
        <w:rPr>
          <w:rFonts w:ascii="Verdana" w:hAnsi="Verdana" w:cs="Tahoma"/>
          <w:b w:val="0"/>
          <w:color w:val="000000"/>
          <w:sz w:val="24"/>
          <w:szCs w:val="24"/>
          <w:lang w:val="bg-BG"/>
        </w:rPr>
        <w:t xml:space="preserve"> на виновните лица се налага наказание гл</w:t>
      </w:r>
      <w:r w:rsidR="00FF4BB5">
        <w:rPr>
          <w:rFonts w:ascii="Verdana" w:hAnsi="Verdana" w:cs="Tahoma"/>
          <w:b w:val="0"/>
          <w:color w:val="000000"/>
          <w:sz w:val="24"/>
          <w:szCs w:val="24"/>
          <w:lang w:val="bg-BG"/>
        </w:rPr>
        <w:t>оба в размер от 300 до 500 лева;</w:t>
      </w:r>
    </w:p>
    <w:p w:rsidR="0099442E" w:rsidRDefault="0099442E" w:rsidP="0099442E">
      <w:pPr>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Pr>
          <w:rFonts w:ascii="Verdana" w:hAnsi="Verdana" w:cs="Tahoma"/>
          <w:color w:val="000000"/>
          <w:sz w:val="24"/>
          <w:szCs w:val="24"/>
          <w:lang w:val="bg-BG"/>
        </w:rPr>
        <w:tab/>
      </w:r>
      <w:r w:rsidRPr="006C7A8A">
        <w:rPr>
          <w:rFonts w:ascii="Verdana" w:hAnsi="Verdana" w:cs="Tahoma"/>
          <w:color w:val="000000"/>
          <w:sz w:val="24"/>
          <w:szCs w:val="24"/>
          <w:lang w:val="bg-BG"/>
        </w:rPr>
        <w:t>(</w:t>
      </w:r>
      <w:r w:rsidR="000263C7">
        <w:rPr>
          <w:rFonts w:ascii="Verdana" w:hAnsi="Verdana" w:cs="Tahoma"/>
          <w:color w:val="000000"/>
          <w:sz w:val="24"/>
          <w:szCs w:val="24"/>
          <w:lang w:val="bg-BG"/>
        </w:rPr>
        <w:t>29</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w:t>
      </w:r>
      <w:r w:rsidRPr="006C7A8A">
        <w:rPr>
          <w:rFonts w:ascii="Verdana" w:hAnsi="Verdana" w:cs="Tahoma"/>
          <w:color w:val="000000"/>
          <w:sz w:val="24"/>
          <w:szCs w:val="24"/>
          <w:lang w:val="bg-BG"/>
        </w:rPr>
        <w:t xml:space="preserve">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л.31.,</w:t>
      </w:r>
      <w:r w:rsidRPr="006C7A8A">
        <w:rPr>
          <w:rFonts w:ascii="Verdana" w:hAnsi="Verdana" w:cs="Tahoma"/>
          <w:b w:val="0"/>
          <w:color w:val="000000"/>
          <w:sz w:val="24"/>
          <w:szCs w:val="24"/>
          <w:lang w:val="bg-BG"/>
        </w:rPr>
        <w:t xml:space="preserve"> на виновните лица се налага наказание глоба в размер от 100 до 300 лев</w:t>
      </w:r>
      <w:r w:rsidR="00FF4BB5">
        <w:rPr>
          <w:rFonts w:ascii="Verdana" w:hAnsi="Verdana" w:cs="Tahoma"/>
          <w:b w:val="0"/>
          <w:color w:val="000000"/>
          <w:sz w:val="24"/>
          <w:szCs w:val="24"/>
          <w:lang w:val="bg-BG"/>
        </w:rPr>
        <w:t>а;</w:t>
      </w:r>
    </w:p>
    <w:p w:rsidR="0099442E" w:rsidRDefault="0099442E" w:rsidP="0099442E">
      <w:pPr>
        <w:ind w:firstLine="708"/>
        <w:jc w:val="both"/>
        <w:rPr>
          <w:rFonts w:ascii="Verdana" w:hAnsi="Verdana" w:cs="Tahoma"/>
          <w:b w:val="0"/>
          <w:color w:val="000000"/>
          <w:sz w:val="24"/>
          <w:szCs w:val="24"/>
          <w:lang w:val="bg-BG"/>
        </w:rPr>
      </w:pPr>
      <w:r w:rsidRPr="00A629F9">
        <w:rPr>
          <w:rFonts w:ascii="Verdana" w:hAnsi="Verdana" w:cs="Tahoma"/>
          <w:color w:val="000000"/>
          <w:sz w:val="24"/>
          <w:szCs w:val="24"/>
          <w:lang w:val="bg-BG"/>
        </w:rPr>
        <w:t>(3</w:t>
      </w:r>
      <w:r w:rsidR="000263C7">
        <w:rPr>
          <w:rFonts w:ascii="Verdana" w:hAnsi="Verdana" w:cs="Tahoma"/>
          <w:color w:val="000000"/>
          <w:sz w:val="24"/>
          <w:szCs w:val="24"/>
          <w:lang w:val="bg-BG"/>
        </w:rPr>
        <w:t>0</w:t>
      </w:r>
      <w:r w:rsidRPr="00A629F9">
        <w:rPr>
          <w:rFonts w:ascii="Verdana" w:hAnsi="Verdana" w:cs="Tahoma"/>
          <w:color w:val="000000"/>
          <w:sz w:val="24"/>
          <w:szCs w:val="24"/>
          <w:lang w:val="bg-BG"/>
        </w:rPr>
        <w:t>)</w:t>
      </w:r>
      <w:r w:rsidRPr="00A629F9">
        <w:rPr>
          <w:rFonts w:ascii="Verdana" w:hAnsi="Verdana" w:cs="Tahoma"/>
          <w:b w:val="0"/>
          <w:color w:val="000000"/>
          <w:sz w:val="24"/>
          <w:szCs w:val="24"/>
          <w:lang w:val="bg-BG"/>
        </w:rPr>
        <w:t xml:space="preserve"> При нарушение на </w:t>
      </w:r>
      <w:r w:rsidR="0079330A" w:rsidRPr="00FF4BB5">
        <w:rPr>
          <w:rFonts w:ascii="Verdana" w:hAnsi="Verdana" w:cs="Tahoma"/>
          <w:b w:val="0"/>
          <w:color w:val="000000"/>
          <w:sz w:val="24"/>
          <w:szCs w:val="24"/>
          <w:lang w:val="bg-BG"/>
        </w:rPr>
        <w:t>ч</w:t>
      </w:r>
      <w:r w:rsidRPr="00FF4BB5">
        <w:rPr>
          <w:rFonts w:ascii="Verdana" w:hAnsi="Verdana" w:cs="Tahoma"/>
          <w:b w:val="0"/>
          <w:color w:val="000000"/>
          <w:sz w:val="24"/>
          <w:szCs w:val="24"/>
          <w:lang w:val="bg-BG"/>
        </w:rPr>
        <w:t>л.32.,</w:t>
      </w:r>
      <w:r w:rsidRPr="00A629F9">
        <w:rPr>
          <w:rFonts w:ascii="Verdana" w:hAnsi="Verdana" w:cs="Tahoma"/>
          <w:b w:val="0"/>
          <w:color w:val="000000"/>
          <w:sz w:val="24"/>
          <w:szCs w:val="24"/>
          <w:lang w:val="bg-BG"/>
        </w:rPr>
        <w:t xml:space="preserve"> на виновните лица се налага наказание гло</w:t>
      </w:r>
      <w:r w:rsidR="00FF4BB5">
        <w:rPr>
          <w:rFonts w:ascii="Verdana" w:hAnsi="Verdana" w:cs="Tahoma"/>
          <w:b w:val="0"/>
          <w:color w:val="000000"/>
          <w:sz w:val="24"/>
          <w:szCs w:val="24"/>
          <w:lang w:val="bg-BG"/>
        </w:rPr>
        <w:t>ба в размер от 500 до 1000 лева;</w:t>
      </w:r>
    </w:p>
    <w:p w:rsidR="0099442E" w:rsidRPr="00740F82" w:rsidRDefault="0099442E" w:rsidP="0099442E">
      <w:pPr>
        <w:ind w:firstLine="708"/>
        <w:jc w:val="both"/>
        <w:rPr>
          <w:rFonts w:asciiTheme="minorHAnsi" w:hAnsiTheme="minorHAnsi"/>
          <w:lang w:val="bg-BG"/>
        </w:rPr>
      </w:pPr>
      <w:r w:rsidRPr="0049677D">
        <w:rPr>
          <w:rFonts w:ascii="Verdana" w:hAnsi="Verdana" w:cs="Tahoma"/>
          <w:color w:val="000000"/>
          <w:sz w:val="24"/>
          <w:szCs w:val="24"/>
          <w:lang w:val="bg-BG"/>
        </w:rPr>
        <w:t>(</w:t>
      </w:r>
      <w:r w:rsidR="000263C7">
        <w:rPr>
          <w:rFonts w:ascii="Verdana" w:hAnsi="Verdana" w:cs="Tahoma"/>
          <w:color w:val="000000"/>
          <w:sz w:val="24"/>
          <w:szCs w:val="24"/>
          <w:lang w:val="bg-BG"/>
        </w:rPr>
        <w:t>31</w:t>
      </w:r>
      <w:r w:rsidRPr="0049677D">
        <w:rPr>
          <w:rFonts w:ascii="Verdana" w:hAnsi="Verdana" w:cs="Tahoma"/>
          <w:color w:val="000000"/>
          <w:sz w:val="24"/>
          <w:szCs w:val="24"/>
          <w:lang w:val="bg-BG"/>
        </w:rPr>
        <w:t>)</w:t>
      </w:r>
      <w:r w:rsidRPr="0049677D">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л.33.,</w:t>
      </w:r>
      <w:r w:rsidRPr="0049677D">
        <w:rPr>
          <w:rFonts w:ascii="Verdana" w:hAnsi="Verdana" w:cs="Tahoma"/>
          <w:b w:val="0"/>
          <w:color w:val="000000"/>
          <w:sz w:val="24"/>
          <w:szCs w:val="24"/>
          <w:lang w:val="bg-BG"/>
        </w:rPr>
        <w:t xml:space="preserve"> на виновните лица се налага наказание глоба в размер на 100 лева или имуществена санкция в размер на 300 лева</w:t>
      </w:r>
      <w:r w:rsidR="00740F82">
        <w:rPr>
          <w:rFonts w:ascii="Verdana" w:hAnsi="Verdana" w:cs="Tahoma"/>
          <w:b w:val="0"/>
          <w:color w:val="000000"/>
          <w:sz w:val="24"/>
          <w:szCs w:val="24"/>
          <w:lang w:val="bg-BG"/>
        </w:rPr>
        <w:t>;</w:t>
      </w:r>
    </w:p>
    <w:p w:rsidR="0099442E" w:rsidRPr="002A0E77" w:rsidRDefault="0099442E" w:rsidP="0099442E">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sidR="000263C7">
        <w:rPr>
          <w:rFonts w:ascii="Verdana" w:hAnsi="Verdana" w:cs="Tahoma"/>
          <w:color w:val="000000"/>
          <w:sz w:val="24"/>
          <w:szCs w:val="24"/>
          <w:lang w:val="bg-BG"/>
        </w:rPr>
        <w:t>32</w:t>
      </w:r>
      <w:r w:rsidRPr="0049677D">
        <w:rPr>
          <w:rFonts w:ascii="Verdana" w:hAnsi="Verdana" w:cs="Tahoma"/>
          <w:color w:val="000000"/>
          <w:sz w:val="24"/>
          <w:szCs w:val="24"/>
          <w:lang w:val="bg-BG"/>
        </w:rPr>
        <w:t>)</w:t>
      </w:r>
      <w:r w:rsidRPr="0049677D">
        <w:rPr>
          <w:rFonts w:ascii="Verdana" w:hAnsi="Verdana" w:cs="Tahoma"/>
          <w:b w:val="0"/>
          <w:color w:val="000000"/>
          <w:sz w:val="24"/>
          <w:szCs w:val="24"/>
          <w:lang w:val="bg-BG"/>
        </w:rPr>
        <w:t xml:space="preserve"> При нарушаване на разпоредбата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л.34.,</w:t>
      </w:r>
      <w:r w:rsidRPr="0049677D">
        <w:rPr>
          <w:rFonts w:ascii="Verdana" w:hAnsi="Verdana" w:cs="Tahoma"/>
          <w:b w:val="0"/>
          <w:color w:val="000000"/>
          <w:sz w:val="24"/>
          <w:szCs w:val="24"/>
          <w:lang w:val="bg-BG"/>
        </w:rPr>
        <w:t xml:space="preserve"> на виновните лица се налага наказание глоба в размер от 50 до 200 лева или имуществена санк</w:t>
      </w:r>
      <w:r w:rsidR="00740F82">
        <w:rPr>
          <w:rFonts w:ascii="Verdana" w:hAnsi="Verdana" w:cs="Tahoma"/>
          <w:b w:val="0"/>
          <w:color w:val="000000"/>
          <w:sz w:val="24"/>
          <w:szCs w:val="24"/>
          <w:lang w:val="bg-BG"/>
        </w:rPr>
        <w:t>ция в размер от 150 до 300 лева;</w:t>
      </w:r>
    </w:p>
    <w:p w:rsidR="0099442E" w:rsidRDefault="0099442E" w:rsidP="0099442E">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sidR="000263C7">
        <w:rPr>
          <w:rFonts w:ascii="Verdana" w:hAnsi="Verdana" w:cs="Tahoma"/>
          <w:color w:val="000000"/>
          <w:sz w:val="24"/>
          <w:szCs w:val="24"/>
          <w:lang w:val="bg-BG"/>
        </w:rPr>
        <w:t>33</w:t>
      </w:r>
      <w:r w:rsidRPr="0049677D">
        <w:rPr>
          <w:rFonts w:ascii="Verdana" w:hAnsi="Verdana" w:cs="Tahoma"/>
          <w:color w:val="000000"/>
          <w:sz w:val="24"/>
          <w:szCs w:val="24"/>
          <w:lang w:val="bg-BG"/>
        </w:rPr>
        <w:t>)</w:t>
      </w:r>
      <w:r w:rsidRPr="0049677D">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л.35.,</w:t>
      </w:r>
      <w:r w:rsidRPr="0049677D">
        <w:rPr>
          <w:rFonts w:ascii="Verdana" w:hAnsi="Verdana" w:cs="Tahoma"/>
          <w:b w:val="0"/>
          <w:color w:val="000000"/>
          <w:sz w:val="24"/>
          <w:szCs w:val="24"/>
          <w:lang w:val="bg-BG"/>
        </w:rPr>
        <w:t xml:space="preserve"> на виновните лица се налага глоба в размер от 50 до 200 лева</w:t>
      </w:r>
      <w:r w:rsidR="00740F82">
        <w:rPr>
          <w:rFonts w:ascii="Verdana" w:hAnsi="Verdana" w:cs="Tahoma"/>
          <w:b w:val="0"/>
          <w:color w:val="000000"/>
          <w:sz w:val="24"/>
          <w:szCs w:val="24"/>
          <w:lang w:val="bg-BG"/>
        </w:rPr>
        <w:t>;</w:t>
      </w:r>
      <w:r w:rsidRPr="002A0E77">
        <w:rPr>
          <w:rFonts w:ascii="Verdana" w:hAnsi="Verdana" w:cs="Tahoma"/>
          <w:b w:val="0"/>
          <w:color w:val="000000"/>
          <w:sz w:val="24"/>
          <w:szCs w:val="24"/>
          <w:lang w:val="bg-BG"/>
        </w:rPr>
        <w:t xml:space="preserve"> </w:t>
      </w:r>
    </w:p>
    <w:p w:rsidR="0099442E" w:rsidRDefault="0099442E" w:rsidP="0099442E">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sidR="000263C7">
        <w:rPr>
          <w:rFonts w:ascii="Verdana" w:hAnsi="Verdana" w:cs="Tahoma"/>
          <w:color w:val="000000"/>
          <w:sz w:val="24"/>
          <w:szCs w:val="24"/>
          <w:lang w:val="bg-BG"/>
        </w:rPr>
        <w:t>34</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При нарушение на</w:t>
      </w:r>
      <w:r w:rsidRPr="0049677D">
        <w:rPr>
          <w:rFonts w:ascii="Verdana" w:hAnsi="Verdana" w:cs="Tahoma"/>
          <w:color w:val="000000"/>
          <w:sz w:val="24"/>
          <w:szCs w:val="24"/>
          <w:lang w:val="bg-BG"/>
        </w:rPr>
        <w:t xml:space="preserve">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 xml:space="preserve">л.36,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 xml:space="preserve">л.38,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л.39.,</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на виновните лица се налага</w:t>
      </w:r>
      <w:r>
        <w:rPr>
          <w:rFonts w:ascii="Verdana" w:hAnsi="Verdana" w:cs="Tahoma"/>
          <w:b w:val="0"/>
          <w:color w:val="000000"/>
          <w:sz w:val="24"/>
          <w:szCs w:val="24"/>
          <w:lang w:val="bg-BG"/>
        </w:rPr>
        <w:t xml:space="preserve"> глоба в размер от 50 до 500 лева, или имуществена санкция от 100 до 1000 лева;</w:t>
      </w:r>
    </w:p>
    <w:p w:rsidR="00DE2AB7" w:rsidRDefault="00DE2AB7" w:rsidP="0099442E">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Pr>
          <w:rFonts w:ascii="Verdana" w:hAnsi="Verdana" w:cs="Tahoma"/>
          <w:color w:val="000000"/>
          <w:sz w:val="24"/>
          <w:szCs w:val="24"/>
          <w:lang w:val="bg-BG"/>
        </w:rPr>
        <w:t>35</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6C7A8A">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л.41.,</w:t>
      </w:r>
      <w:r w:rsidRPr="006C7A8A">
        <w:rPr>
          <w:rFonts w:ascii="Verdana" w:hAnsi="Verdana" w:cs="Tahoma"/>
          <w:b w:val="0"/>
          <w:color w:val="000000"/>
          <w:sz w:val="24"/>
          <w:szCs w:val="24"/>
          <w:lang w:val="bg-BG"/>
        </w:rPr>
        <w:t xml:space="preserve"> се налага глоба в размер от </w:t>
      </w:r>
      <w:r>
        <w:rPr>
          <w:rFonts w:ascii="Verdana" w:hAnsi="Verdana" w:cs="Tahoma"/>
          <w:b w:val="0"/>
          <w:color w:val="000000"/>
          <w:sz w:val="24"/>
          <w:szCs w:val="24"/>
          <w:lang w:val="bg-BG"/>
        </w:rPr>
        <w:t>50 до 1</w:t>
      </w:r>
      <w:r w:rsidRPr="006C7A8A">
        <w:rPr>
          <w:rFonts w:ascii="Verdana" w:hAnsi="Verdana" w:cs="Tahoma"/>
          <w:b w:val="0"/>
          <w:color w:val="000000"/>
          <w:sz w:val="24"/>
          <w:szCs w:val="24"/>
          <w:lang w:val="bg-BG"/>
        </w:rPr>
        <w:t xml:space="preserve">00 лева, при повторно нарушение от </w:t>
      </w:r>
      <w:r>
        <w:rPr>
          <w:rFonts w:ascii="Verdana" w:hAnsi="Verdana" w:cs="Tahoma"/>
          <w:b w:val="0"/>
          <w:color w:val="000000"/>
          <w:sz w:val="24"/>
          <w:szCs w:val="24"/>
          <w:lang w:val="bg-BG"/>
        </w:rPr>
        <w:t>150</w:t>
      </w:r>
      <w:r w:rsidRPr="006C7A8A">
        <w:rPr>
          <w:rFonts w:ascii="Verdana" w:hAnsi="Verdana" w:cs="Tahoma"/>
          <w:b w:val="0"/>
          <w:color w:val="000000"/>
          <w:sz w:val="24"/>
          <w:szCs w:val="24"/>
          <w:lang w:val="bg-BG"/>
        </w:rPr>
        <w:t xml:space="preserve"> до </w:t>
      </w:r>
      <w:r>
        <w:rPr>
          <w:rFonts w:ascii="Verdana" w:hAnsi="Verdana" w:cs="Tahoma"/>
          <w:b w:val="0"/>
          <w:color w:val="000000"/>
          <w:sz w:val="24"/>
          <w:szCs w:val="24"/>
          <w:lang w:val="bg-BG"/>
        </w:rPr>
        <w:t>3</w:t>
      </w:r>
      <w:r w:rsidRPr="006C7A8A">
        <w:rPr>
          <w:rFonts w:ascii="Verdana" w:hAnsi="Verdana" w:cs="Tahoma"/>
          <w:b w:val="0"/>
          <w:color w:val="000000"/>
          <w:sz w:val="24"/>
          <w:szCs w:val="24"/>
          <w:lang w:val="bg-BG"/>
        </w:rPr>
        <w:t>00 лева</w:t>
      </w:r>
      <w:r>
        <w:rPr>
          <w:rFonts w:ascii="Verdana" w:hAnsi="Verdana" w:cs="Tahoma"/>
          <w:b w:val="0"/>
          <w:color w:val="000000"/>
          <w:sz w:val="24"/>
          <w:szCs w:val="24"/>
          <w:lang w:val="bg-BG"/>
        </w:rPr>
        <w:t>;</w:t>
      </w:r>
    </w:p>
    <w:p w:rsidR="001D23C6" w:rsidRPr="00A21DC6" w:rsidRDefault="001D23C6" w:rsidP="001D23C6">
      <w:pPr>
        <w:ind w:firstLine="708"/>
        <w:jc w:val="both"/>
        <w:rPr>
          <w:rFonts w:ascii="Verdana" w:hAnsi="Verdana"/>
          <w:b w:val="0"/>
          <w:color w:val="000000"/>
          <w:sz w:val="24"/>
          <w:szCs w:val="24"/>
          <w:lang w:val="ru-RU"/>
        </w:rPr>
      </w:pPr>
      <w:r w:rsidRPr="009259A4">
        <w:rPr>
          <w:rFonts w:ascii="Verdana" w:hAnsi="Verdana"/>
          <w:color w:val="000000"/>
          <w:sz w:val="24"/>
          <w:szCs w:val="24"/>
          <w:lang w:val="ru-RU"/>
        </w:rPr>
        <w:t>(</w:t>
      </w:r>
      <w:r w:rsidR="000263C7">
        <w:rPr>
          <w:rFonts w:ascii="Verdana" w:hAnsi="Verdana"/>
          <w:color w:val="000000"/>
          <w:sz w:val="24"/>
          <w:szCs w:val="24"/>
          <w:lang w:val="ru-RU"/>
        </w:rPr>
        <w:t>3</w:t>
      </w:r>
      <w:r w:rsidR="00DE2AB7">
        <w:rPr>
          <w:rFonts w:ascii="Verdana" w:hAnsi="Verdana"/>
          <w:color w:val="000000"/>
          <w:sz w:val="24"/>
          <w:szCs w:val="24"/>
          <w:lang w:val="ru-RU"/>
        </w:rPr>
        <w:t>6</w:t>
      </w:r>
      <w:r w:rsidRPr="009259A4">
        <w:rPr>
          <w:rFonts w:ascii="Verdana" w:hAnsi="Verdana"/>
          <w:color w:val="000000"/>
          <w:sz w:val="24"/>
          <w:szCs w:val="24"/>
          <w:lang w:val="ru-RU"/>
        </w:rPr>
        <w:t>)</w:t>
      </w:r>
      <w:r w:rsidRPr="009259A4">
        <w:rPr>
          <w:rFonts w:ascii="Verdana" w:hAnsi="Verdana"/>
          <w:b w:val="0"/>
          <w:color w:val="000000"/>
          <w:sz w:val="24"/>
          <w:szCs w:val="24"/>
          <w:lang w:val="ru-RU"/>
        </w:rPr>
        <w:t xml:space="preserve"> </w:t>
      </w:r>
      <w:proofErr w:type="gramStart"/>
      <w:r w:rsidRPr="009259A4">
        <w:rPr>
          <w:rFonts w:ascii="Verdana" w:hAnsi="Verdana"/>
          <w:b w:val="0"/>
          <w:color w:val="000000"/>
          <w:sz w:val="24"/>
          <w:szCs w:val="24"/>
          <w:lang w:val="ru-RU"/>
        </w:rPr>
        <w:t>При</w:t>
      </w:r>
      <w:proofErr w:type="gramEnd"/>
      <w:r w:rsidRPr="009259A4">
        <w:rPr>
          <w:rFonts w:ascii="Verdana" w:hAnsi="Verdana"/>
          <w:b w:val="0"/>
          <w:color w:val="000000"/>
          <w:sz w:val="24"/>
          <w:szCs w:val="24"/>
          <w:lang w:val="ru-RU"/>
        </w:rPr>
        <w:t xml:space="preserve"> нарушение на</w:t>
      </w:r>
      <w:r w:rsidRPr="009259A4">
        <w:rPr>
          <w:rFonts w:ascii="Verdana" w:hAnsi="Verdana"/>
          <w:b w:val="0"/>
          <w:sz w:val="24"/>
          <w:szCs w:val="24"/>
          <w:lang w:val="bg-BG"/>
        </w:rPr>
        <w:t xml:space="preserve"> </w:t>
      </w:r>
      <w:r w:rsidR="0079330A" w:rsidRPr="00740F82">
        <w:rPr>
          <w:rFonts w:ascii="Verdana" w:hAnsi="Verdana"/>
          <w:b w:val="0"/>
          <w:sz w:val="24"/>
          <w:szCs w:val="24"/>
          <w:lang w:val="bg-BG"/>
        </w:rPr>
        <w:t>ч</w:t>
      </w:r>
      <w:r w:rsidRPr="00740F82">
        <w:rPr>
          <w:rFonts w:ascii="Verdana" w:hAnsi="Verdana"/>
          <w:b w:val="0"/>
          <w:sz w:val="24"/>
          <w:szCs w:val="24"/>
          <w:lang w:val="bg-BG"/>
        </w:rPr>
        <w:t>л.42</w:t>
      </w:r>
      <w:r w:rsidRPr="00740F82">
        <w:rPr>
          <w:rFonts w:ascii="Verdana" w:hAnsi="Verdana"/>
          <w:b w:val="0"/>
          <w:color w:val="000000"/>
          <w:sz w:val="24"/>
          <w:szCs w:val="24"/>
          <w:lang w:val="bg-BG"/>
        </w:rPr>
        <w:t>.</w:t>
      </w:r>
      <w:r w:rsidRPr="00740F82">
        <w:rPr>
          <w:rFonts w:ascii="Verdana" w:hAnsi="Verdana"/>
          <w:b w:val="0"/>
          <w:color w:val="000000"/>
          <w:sz w:val="24"/>
          <w:szCs w:val="24"/>
          <w:lang w:val="ru-RU"/>
        </w:rPr>
        <w:t>,</w:t>
      </w:r>
      <w:r w:rsidRPr="009259A4">
        <w:rPr>
          <w:rFonts w:ascii="Verdana" w:hAnsi="Verdana"/>
          <w:b w:val="0"/>
          <w:color w:val="000000"/>
          <w:sz w:val="24"/>
          <w:szCs w:val="24"/>
          <w:lang w:val="ru-RU"/>
        </w:rPr>
        <w:t xml:space="preserve"> се налага административно наказание глоба</w:t>
      </w:r>
      <w:r w:rsidRPr="009259A4">
        <w:rPr>
          <w:rFonts w:ascii="Verdana" w:hAnsi="Verdana"/>
          <w:b w:val="0"/>
          <w:color w:val="000000"/>
          <w:sz w:val="24"/>
          <w:szCs w:val="24"/>
          <w:lang w:val="bg-BG"/>
        </w:rPr>
        <w:t>,</w:t>
      </w:r>
      <w:r w:rsidRPr="009259A4">
        <w:rPr>
          <w:rFonts w:ascii="Verdana" w:hAnsi="Verdana"/>
          <w:b w:val="0"/>
          <w:color w:val="000000"/>
          <w:sz w:val="24"/>
          <w:szCs w:val="24"/>
          <w:lang w:val="ru-RU"/>
        </w:rPr>
        <w:t xml:space="preserve"> в размер от 500 до 2000 лева или имуществена санкция</w:t>
      </w:r>
      <w:r w:rsidRPr="009259A4">
        <w:rPr>
          <w:rFonts w:ascii="Verdana" w:hAnsi="Verdana"/>
          <w:b w:val="0"/>
          <w:color w:val="000000"/>
          <w:sz w:val="24"/>
          <w:szCs w:val="24"/>
          <w:lang w:val="bg-BG"/>
        </w:rPr>
        <w:t>,</w:t>
      </w:r>
      <w:r w:rsidR="00740F82">
        <w:rPr>
          <w:rFonts w:ascii="Verdana" w:hAnsi="Verdana"/>
          <w:b w:val="0"/>
          <w:color w:val="000000"/>
          <w:sz w:val="24"/>
          <w:szCs w:val="24"/>
          <w:lang w:val="ru-RU"/>
        </w:rPr>
        <w:t xml:space="preserve"> в размер от 1000 до 3000 лева;</w:t>
      </w:r>
    </w:p>
    <w:p w:rsidR="001D23C6" w:rsidRDefault="001D23C6" w:rsidP="001D23C6">
      <w:pPr>
        <w:ind w:firstLine="708"/>
        <w:jc w:val="both"/>
        <w:rPr>
          <w:rFonts w:ascii="Verdana" w:hAnsi="Verdana"/>
          <w:b w:val="0"/>
          <w:color w:val="000000"/>
          <w:sz w:val="24"/>
          <w:szCs w:val="24"/>
          <w:lang w:val="ru-RU"/>
        </w:rPr>
      </w:pPr>
      <w:r w:rsidRPr="009259A4">
        <w:rPr>
          <w:rFonts w:ascii="Verdana" w:hAnsi="Verdana"/>
          <w:color w:val="000000"/>
          <w:sz w:val="24"/>
          <w:szCs w:val="24"/>
          <w:lang w:val="ru-RU"/>
        </w:rPr>
        <w:t>(</w:t>
      </w:r>
      <w:r w:rsidR="000263C7">
        <w:rPr>
          <w:rFonts w:ascii="Verdana" w:hAnsi="Verdana"/>
          <w:color w:val="000000"/>
          <w:sz w:val="24"/>
          <w:szCs w:val="24"/>
          <w:lang w:val="ru-RU"/>
        </w:rPr>
        <w:t>3</w:t>
      </w:r>
      <w:r w:rsidR="00DE2AB7">
        <w:rPr>
          <w:rFonts w:ascii="Verdana" w:hAnsi="Verdana"/>
          <w:color w:val="000000"/>
          <w:sz w:val="24"/>
          <w:szCs w:val="24"/>
          <w:lang w:val="ru-RU"/>
        </w:rPr>
        <w:t>7</w:t>
      </w:r>
      <w:r w:rsidRPr="009259A4">
        <w:rPr>
          <w:rFonts w:ascii="Verdana" w:hAnsi="Verdana"/>
          <w:color w:val="000000"/>
          <w:sz w:val="24"/>
          <w:szCs w:val="24"/>
          <w:lang w:val="ru-RU"/>
        </w:rPr>
        <w:t>)</w:t>
      </w:r>
      <w:r w:rsidRPr="009259A4">
        <w:rPr>
          <w:rFonts w:ascii="Verdana" w:hAnsi="Verdana"/>
          <w:b w:val="0"/>
          <w:color w:val="000000"/>
          <w:sz w:val="24"/>
          <w:szCs w:val="24"/>
          <w:lang w:val="ru-RU"/>
        </w:rPr>
        <w:t xml:space="preserve"> </w:t>
      </w:r>
      <w:proofErr w:type="gramStart"/>
      <w:r w:rsidRPr="009259A4">
        <w:rPr>
          <w:rFonts w:ascii="Verdana" w:hAnsi="Verdana"/>
          <w:b w:val="0"/>
          <w:color w:val="000000"/>
          <w:sz w:val="24"/>
          <w:szCs w:val="24"/>
          <w:lang w:val="ru-RU"/>
        </w:rPr>
        <w:t>При</w:t>
      </w:r>
      <w:proofErr w:type="gramEnd"/>
      <w:r w:rsidRPr="009259A4">
        <w:rPr>
          <w:rFonts w:ascii="Verdana" w:hAnsi="Verdana"/>
          <w:b w:val="0"/>
          <w:color w:val="000000"/>
          <w:sz w:val="24"/>
          <w:szCs w:val="24"/>
          <w:lang w:val="ru-RU"/>
        </w:rPr>
        <w:t xml:space="preserve"> нарушение по </w:t>
      </w:r>
      <w:r w:rsidR="0079330A" w:rsidRPr="00740F82">
        <w:rPr>
          <w:rFonts w:ascii="Verdana" w:hAnsi="Verdana"/>
          <w:b w:val="0"/>
          <w:color w:val="000000"/>
          <w:sz w:val="24"/>
          <w:szCs w:val="24"/>
          <w:lang w:val="ru-RU"/>
        </w:rPr>
        <w:t>ч</w:t>
      </w:r>
      <w:r w:rsidRPr="00740F82">
        <w:rPr>
          <w:rFonts w:ascii="Verdana" w:hAnsi="Verdana"/>
          <w:b w:val="0"/>
          <w:sz w:val="24"/>
          <w:szCs w:val="24"/>
          <w:lang w:val="bg-BG"/>
        </w:rPr>
        <w:t>л.43.</w:t>
      </w:r>
      <w:r w:rsidRPr="00740F82">
        <w:rPr>
          <w:rFonts w:ascii="Verdana" w:hAnsi="Verdana"/>
          <w:b w:val="0"/>
          <w:color w:val="000000"/>
          <w:sz w:val="24"/>
          <w:szCs w:val="24"/>
          <w:lang w:val="ru-RU"/>
        </w:rPr>
        <w:t>,</w:t>
      </w:r>
      <w:r w:rsidRPr="009259A4">
        <w:rPr>
          <w:rFonts w:ascii="Verdana" w:hAnsi="Verdana"/>
          <w:b w:val="0"/>
          <w:color w:val="000000"/>
          <w:sz w:val="24"/>
          <w:szCs w:val="24"/>
          <w:lang w:val="ru-RU"/>
        </w:rPr>
        <w:t xml:space="preserve"> се налага административно наказание глоба</w:t>
      </w:r>
      <w:r w:rsidRPr="009259A4">
        <w:rPr>
          <w:rFonts w:ascii="Verdana" w:hAnsi="Verdana"/>
          <w:b w:val="0"/>
          <w:color w:val="000000"/>
          <w:sz w:val="24"/>
          <w:szCs w:val="24"/>
          <w:lang w:val="bg-BG"/>
        </w:rPr>
        <w:t>,</w:t>
      </w:r>
      <w:r w:rsidRPr="009259A4">
        <w:rPr>
          <w:rFonts w:ascii="Verdana" w:hAnsi="Verdana"/>
          <w:b w:val="0"/>
          <w:color w:val="000000"/>
          <w:sz w:val="24"/>
          <w:szCs w:val="24"/>
          <w:lang w:val="ru-RU"/>
        </w:rPr>
        <w:t xml:space="preserve"> в размер о</w:t>
      </w:r>
      <w:r w:rsidR="00740F82">
        <w:rPr>
          <w:rFonts w:ascii="Verdana" w:hAnsi="Verdana"/>
          <w:b w:val="0"/>
          <w:color w:val="000000"/>
          <w:sz w:val="24"/>
          <w:szCs w:val="24"/>
          <w:lang w:val="ru-RU"/>
        </w:rPr>
        <w:t>т 300 до 700 лева;</w:t>
      </w:r>
    </w:p>
    <w:p w:rsidR="001D23C6" w:rsidRDefault="001D23C6" w:rsidP="001D23C6">
      <w:pPr>
        <w:jc w:val="both"/>
        <w:rPr>
          <w:rFonts w:ascii="Verdana" w:hAnsi="Verdana" w:cs="Tahoma"/>
          <w:b w:val="0"/>
          <w:color w:val="000000"/>
          <w:sz w:val="24"/>
          <w:szCs w:val="24"/>
          <w:lang w:val="bg-BG"/>
        </w:rPr>
      </w:pPr>
      <w:r>
        <w:rPr>
          <w:rFonts w:ascii="Verdana" w:hAnsi="Verdana" w:cs="Tahoma"/>
          <w:color w:val="000000"/>
          <w:sz w:val="24"/>
          <w:szCs w:val="24"/>
          <w:lang w:val="bg-BG"/>
        </w:rPr>
        <w:tab/>
      </w:r>
      <w:r w:rsidRPr="006C7A8A">
        <w:rPr>
          <w:rFonts w:ascii="Verdana" w:hAnsi="Verdana" w:cs="Tahoma"/>
          <w:color w:val="000000"/>
          <w:sz w:val="24"/>
          <w:szCs w:val="24"/>
          <w:lang w:val="bg-BG"/>
        </w:rPr>
        <w:t>(</w:t>
      </w:r>
      <w:r w:rsidR="000263C7">
        <w:rPr>
          <w:rFonts w:ascii="Verdana" w:hAnsi="Verdana" w:cs="Tahoma"/>
          <w:color w:val="000000"/>
          <w:sz w:val="24"/>
          <w:szCs w:val="24"/>
          <w:lang w:val="bg-BG"/>
        </w:rPr>
        <w:t>3</w:t>
      </w:r>
      <w:r w:rsidR="00DE2AB7">
        <w:rPr>
          <w:rFonts w:ascii="Verdana" w:hAnsi="Verdana" w:cs="Tahoma"/>
          <w:color w:val="000000"/>
          <w:sz w:val="24"/>
          <w:szCs w:val="24"/>
          <w:lang w:val="bg-BG"/>
        </w:rPr>
        <w:t>8</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л.44.,</w:t>
      </w:r>
      <w:r w:rsidRPr="006C7A8A">
        <w:rPr>
          <w:rFonts w:ascii="Verdana" w:hAnsi="Verdana" w:cs="Tahoma"/>
          <w:b w:val="0"/>
          <w:color w:val="000000"/>
          <w:sz w:val="24"/>
          <w:szCs w:val="24"/>
          <w:lang w:val="bg-BG"/>
        </w:rPr>
        <w:t xml:space="preserve"> на виновните лица се налага наказание гл</w:t>
      </w:r>
      <w:r w:rsidR="00740F82">
        <w:rPr>
          <w:rFonts w:ascii="Verdana" w:hAnsi="Verdana" w:cs="Tahoma"/>
          <w:b w:val="0"/>
          <w:color w:val="000000"/>
          <w:sz w:val="24"/>
          <w:szCs w:val="24"/>
          <w:lang w:val="bg-BG"/>
        </w:rPr>
        <w:t>оба в размер от 100 до 500 лева;</w:t>
      </w:r>
    </w:p>
    <w:p w:rsidR="009A5D20" w:rsidRPr="002A0E77" w:rsidRDefault="009A5D20" w:rsidP="009A5D20">
      <w:pPr>
        <w:jc w:val="both"/>
        <w:rPr>
          <w:rFonts w:ascii="Verdana" w:hAnsi="Verdana" w:cs="Tahoma"/>
          <w:b w:val="0"/>
          <w:color w:val="000000"/>
          <w:sz w:val="24"/>
          <w:szCs w:val="24"/>
          <w:lang w:val="bg-BG"/>
        </w:rPr>
      </w:pPr>
      <w:r>
        <w:rPr>
          <w:rFonts w:ascii="Verdana" w:hAnsi="Verdana" w:cs="Tahoma"/>
          <w:color w:val="000000"/>
          <w:sz w:val="24"/>
          <w:szCs w:val="24"/>
          <w:lang w:val="bg-BG"/>
        </w:rPr>
        <w:tab/>
      </w:r>
      <w:r w:rsidRPr="002A0E77">
        <w:rPr>
          <w:rFonts w:ascii="Verdana" w:hAnsi="Verdana" w:cs="Tahoma"/>
          <w:color w:val="000000"/>
          <w:sz w:val="24"/>
          <w:szCs w:val="24"/>
          <w:lang w:val="bg-BG"/>
        </w:rPr>
        <w:t>(</w:t>
      </w:r>
      <w:r>
        <w:rPr>
          <w:rFonts w:ascii="Verdana" w:hAnsi="Verdana" w:cs="Tahoma"/>
          <w:color w:val="000000"/>
          <w:sz w:val="24"/>
          <w:szCs w:val="24"/>
          <w:lang w:val="bg-BG"/>
        </w:rPr>
        <w:t>3</w:t>
      </w:r>
      <w:r w:rsidR="00DE2AB7">
        <w:rPr>
          <w:rFonts w:ascii="Verdana" w:hAnsi="Verdana" w:cs="Tahoma"/>
          <w:color w:val="000000"/>
          <w:sz w:val="24"/>
          <w:szCs w:val="24"/>
          <w:lang w:val="bg-BG"/>
        </w:rPr>
        <w:t>9</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При нарушение на разпоредбата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л.45,</w:t>
      </w:r>
      <w:r>
        <w:rPr>
          <w:rFonts w:ascii="Verdana" w:hAnsi="Verdana" w:cs="Tahoma"/>
          <w:b w:val="0"/>
          <w:color w:val="000000"/>
          <w:sz w:val="24"/>
          <w:szCs w:val="24"/>
          <w:lang w:val="bg-BG"/>
        </w:rPr>
        <w:t xml:space="preserve"> </w:t>
      </w:r>
      <w:r w:rsidRPr="002A0E77">
        <w:rPr>
          <w:rFonts w:ascii="Verdana" w:hAnsi="Verdana" w:cs="Tahoma"/>
          <w:b w:val="0"/>
          <w:color w:val="000000"/>
          <w:sz w:val="24"/>
          <w:szCs w:val="24"/>
          <w:lang w:val="bg-BG"/>
        </w:rPr>
        <w:t xml:space="preserve">ал. 1, на виновните лица се налага наказание, съобразно  констатирания брой материали, както следва: </w:t>
      </w:r>
    </w:p>
    <w:p w:rsidR="009A5D20" w:rsidRPr="002A0E77" w:rsidRDefault="009A5D20" w:rsidP="009A5D20">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ab/>
        <w:t xml:space="preserve">    </w:t>
      </w:r>
      <w:r w:rsidRPr="00FE10C5">
        <w:rPr>
          <w:rFonts w:ascii="Verdana" w:hAnsi="Verdana" w:cs="Tahoma"/>
          <w:color w:val="000000"/>
          <w:sz w:val="24"/>
          <w:szCs w:val="24"/>
          <w:lang w:val="bg-BG"/>
        </w:rPr>
        <w:t>1</w:t>
      </w:r>
      <w:r w:rsidRPr="002A0E77">
        <w:rPr>
          <w:rFonts w:ascii="Verdana" w:hAnsi="Verdana" w:cs="Tahoma"/>
          <w:b w:val="0"/>
          <w:color w:val="000000"/>
          <w:sz w:val="24"/>
          <w:szCs w:val="24"/>
          <w:lang w:val="bg-BG"/>
        </w:rPr>
        <w:t>. До 10 бр. вкл. – глоба или имуществена санкция в размер на 50 лева;</w:t>
      </w:r>
    </w:p>
    <w:p w:rsidR="009A5D20" w:rsidRPr="002A0E77" w:rsidRDefault="009A5D20" w:rsidP="009A5D20">
      <w:pPr>
        <w:jc w:val="both"/>
        <w:rPr>
          <w:rFonts w:ascii="Verdana" w:hAnsi="Verdana" w:cs="Tahoma"/>
          <w:b w:val="0"/>
          <w:color w:val="000000"/>
          <w:sz w:val="24"/>
          <w:szCs w:val="24"/>
          <w:lang w:val="bg-BG"/>
        </w:rPr>
      </w:pPr>
      <w:r w:rsidRPr="00FE10C5">
        <w:rPr>
          <w:rFonts w:ascii="Verdana" w:hAnsi="Verdana" w:cs="Tahoma"/>
          <w:color w:val="000000"/>
          <w:sz w:val="24"/>
          <w:szCs w:val="24"/>
          <w:lang w:val="bg-BG"/>
        </w:rPr>
        <w:t xml:space="preserve">            2</w:t>
      </w:r>
      <w:r w:rsidRPr="002A0E77">
        <w:rPr>
          <w:rFonts w:ascii="Verdana" w:hAnsi="Verdana" w:cs="Tahoma"/>
          <w:b w:val="0"/>
          <w:color w:val="000000"/>
          <w:sz w:val="24"/>
          <w:szCs w:val="24"/>
          <w:lang w:val="bg-BG"/>
        </w:rPr>
        <w:t>. От 11 до 50 бр. вкл. - глоба или имуществена санкция в размер на 200 лева;</w:t>
      </w:r>
    </w:p>
    <w:p w:rsidR="009A5D20" w:rsidRPr="002A0E77" w:rsidRDefault="009A5D20" w:rsidP="009A5D20">
      <w:pPr>
        <w:jc w:val="both"/>
        <w:rPr>
          <w:rFonts w:ascii="Verdana" w:hAnsi="Verdana" w:cs="Tahoma"/>
          <w:b w:val="0"/>
          <w:color w:val="000000"/>
          <w:sz w:val="24"/>
          <w:szCs w:val="24"/>
          <w:lang w:val="bg-BG"/>
        </w:rPr>
      </w:pPr>
      <w:r>
        <w:rPr>
          <w:rFonts w:ascii="Verdana" w:hAnsi="Verdana" w:cs="Tahoma"/>
          <w:b w:val="0"/>
          <w:color w:val="000000"/>
          <w:sz w:val="24"/>
          <w:szCs w:val="24"/>
          <w:lang w:val="bg-BG"/>
        </w:rPr>
        <w:t xml:space="preserve">            </w:t>
      </w:r>
      <w:r w:rsidRPr="00FE10C5">
        <w:rPr>
          <w:rFonts w:ascii="Verdana" w:hAnsi="Verdana" w:cs="Tahoma"/>
          <w:color w:val="000000"/>
          <w:sz w:val="24"/>
          <w:szCs w:val="24"/>
          <w:lang w:val="bg-BG"/>
        </w:rPr>
        <w:t>3</w:t>
      </w:r>
      <w:r w:rsidRPr="002A0E77">
        <w:rPr>
          <w:rFonts w:ascii="Verdana" w:hAnsi="Verdana" w:cs="Tahoma"/>
          <w:b w:val="0"/>
          <w:color w:val="000000"/>
          <w:sz w:val="24"/>
          <w:szCs w:val="24"/>
          <w:lang w:val="bg-BG"/>
        </w:rPr>
        <w:t>. Над 50 бр. – глоба или имуществена санкция в размер на 1000 лева.</w:t>
      </w:r>
    </w:p>
    <w:p w:rsidR="001D23C6" w:rsidRDefault="001D23C6" w:rsidP="001D23C6">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ab/>
      </w:r>
      <w:r w:rsidRPr="006C7A8A">
        <w:rPr>
          <w:rFonts w:ascii="Verdana" w:hAnsi="Verdana" w:cs="Tahoma"/>
          <w:color w:val="000000"/>
          <w:sz w:val="24"/>
          <w:szCs w:val="24"/>
          <w:lang w:val="bg-BG"/>
        </w:rPr>
        <w:t>(</w:t>
      </w:r>
      <w:r w:rsidR="00DE2AB7">
        <w:rPr>
          <w:rFonts w:ascii="Verdana" w:hAnsi="Verdana" w:cs="Tahoma"/>
          <w:color w:val="000000"/>
          <w:sz w:val="24"/>
          <w:szCs w:val="24"/>
          <w:lang w:val="bg-BG"/>
        </w:rPr>
        <w:t>40</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л.46.,</w:t>
      </w:r>
      <w:r w:rsidRPr="006C7A8A">
        <w:rPr>
          <w:rFonts w:ascii="Verdana" w:hAnsi="Verdana" w:cs="Tahoma"/>
          <w:b w:val="0"/>
          <w:color w:val="000000"/>
          <w:sz w:val="24"/>
          <w:szCs w:val="24"/>
          <w:lang w:val="bg-BG"/>
        </w:rPr>
        <w:t xml:space="preserve"> на виновните лица се налага наказание глоба или имуществена санк</w:t>
      </w:r>
      <w:r w:rsidR="00740F82">
        <w:rPr>
          <w:rFonts w:ascii="Verdana" w:hAnsi="Verdana" w:cs="Tahoma"/>
          <w:b w:val="0"/>
          <w:color w:val="000000"/>
          <w:sz w:val="24"/>
          <w:szCs w:val="24"/>
          <w:lang w:val="bg-BG"/>
        </w:rPr>
        <w:t>ция в размер от 100 до 500 лева;</w:t>
      </w:r>
    </w:p>
    <w:p w:rsidR="001D23C6" w:rsidRPr="002A0E77" w:rsidRDefault="001D23C6" w:rsidP="001D23C6">
      <w:pPr>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w:t>
      </w:r>
      <w:r w:rsidR="009A5D20">
        <w:rPr>
          <w:rFonts w:ascii="Verdana" w:hAnsi="Verdana" w:cs="Tahoma"/>
          <w:color w:val="000000"/>
          <w:sz w:val="24"/>
          <w:szCs w:val="24"/>
          <w:lang w:val="bg-BG"/>
        </w:rPr>
        <w:t>4</w:t>
      </w:r>
      <w:r w:rsidR="00DE2AB7">
        <w:rPr>
          <w:rFonts w:ascii="Verdana" w:hAnsi="Verdana" w:cs="Tahoma"/>
          <w:color w:val="000000"/>
          <w:sz w:val="24"/>
          <w:szCs w:val="24"/>
          <w:lang w:val="bg-BG"/>
        </w:rPr>
        <w:t>1</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л.47.,</w:t>
      </w:r>
      <w:r w:rsidRPr="006C7A8A">
        <w:rPr>
          <w:rFonts w:ascii="Verdana" w:hAnsi="Verdana" w:cs="Tahoma"/>
          <w:b w:val="0"/>
          <w:color w:val="000000"/>
          <w:sz w:val="24"/>
          <w:szCs w:val="24"/>
          <w:lang w:val="bg-BG"/>
        </w:rPr>
        <w:t xml:space="preserve"> на виновните лица се налага наказание гл</w:t>
      </w:r>
      <w:r w:rsidR="00740F82">
        <w:rPr>
          <w:rFonts w:ascii="Verdana" w:hAnsi="Verdana" w:cs="Tahoma"/>
          <w:b w:val="0"/>
          <w:color w:val="000000"/>
          <w:sz w:val="24"/>
          <w:szCs w:val="24"/>
          <w:lang w:val="bg-BG"/>
        </w:rPr>
        <w:t>оба в размер от 100 до 500 лева;</w:t>
      </w:r>
      <w:r w:rsidRPr="002A0E77">
        <w:rPr>
          <w:rFonts w:ascii="Verdana" w:hAnsi="Verdana" w:cs="Tahoma"/>
          <w:b w:val="0"/>
          <w:color w:val="000000"/>
          <w:sz w:val="24"/>
          <w:szCs w:val="24"/>
          <w:lang w:val="bg-BG"/>
        </w:rPr>
        <w:t xml:space="preserve"> </w:t>
      </w:r>
    </w:p>
    <w:p w:rsidR="001D23C6" w:rsidRPr="002A0E77" w:rsidRDefault="001D23C6" w:rsidP="001D23C6">
      <w:pPr>
        <w:tabs>
          <w:tab w:val="left" w:pos="993"/>
        </w:tabs>
        <w:ind w:firstLine="708"/>
        <w:jc w:val="both"/>
        <w:rPr>
          <w:rFonts w:ascii="Verdana" w:hAnsi="Verdana" w:cs="Tahoma"/>
          <w:b w:val="0"/>
          <w:color w:val="000000"/>
          <w:sz w:val="24"/>
          <w:szCs w:val="24"/>
          <w:lang w:val="bg-BG"/>
        </w:rPr>
      </w:pPr>
      <w:r w:rsidRPr="006C7A8A">
        <w:rPr>
          <w:rFonts w:ascii="Verdana" w:hAnsi="Verdana" w:cs="Tahoma"/>
          <w:color w:val="000000"/>
          <w:sz w:val="24"/>
          <w:szCs w:val="24"/>
          <w:lang w:val="bg-BG"/>
        </w:rPr>
        <w:t>(</w:t>
      </w:r>
      <w:r w:rsidR="000263C7">
        <w:rPr>
          <w:rFonts w:ascii="Verdana" w:hAnsi="Verdana" w:cs="Tahoma"/>
          <w:color w:val="000000"/>
          <w:sz w:val="24"/>
          <w:szCs w:val="24"/>
          <w:lang w:val="bg-BG"/>
        </w:rPr>
        <w:t>4</w:t>
      </w:r>
      <w:r w:rsidR="00DE2AB7">
        <w:rPr>
          <w:rFonts w:ascii="Verdana" w:hAnsi="Verdana" w:cs="Tahoma"/>
          <w:color w:val="000000"/>
          <w:sz w:val="24"/>
          <w:szCs w:val="24"/>
          <w:lang w:val="bg-BG"/>
        </w:rPr>
        <w:t>2</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разпоредбата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л.48.,</w:t>
      </w:r>
      <w:r w:rsidRPr="006C7A8A">
        <w:rPr>
          <w:rFonts w:ascii="Verdana" w:hAnsi="Verdana" w:cs="Tahoma"/>
          <w:b w:val="0"/>
          <w:color w:val="000000"/>
          <w:sz w:val="24"/>
          <w:szCs w:val="24"/>
          <w:lang w:val="bg-BG"/>
        </w:rPr>
        <w:t xml:space="preserve"> на виновните лица се налага наказание гло</w:t>
      </w:r>
      <w:r w:rsidR="00740F82">
        <w:rPr>
          <w:rFonts w:ascii="Verdana" w:hAnsi="Verdana" w:cs="Tahoma"/>
          <w:b w:val="0"/>
          <w:color w:val="000000"/>
          <w:sz w:val="24"/>
          <w:szCs w:val="24"/>
          <w:lang w:val="bg-BG"/>
        </w:rPr>
        <w:t>ба в размер от 100 до 500  лева;</w:t>
      </w:r>
    </w:p>
    <w:p w:rsidR="001D23C6" w:rsidRPr="006C7A8A" w:rsidRDefault="001D23C6" w:rsidP="001D23C6">
      <w:pPr>
        <w:tabs>
          <w:tab w:val="left" w:pos="360"/>
          <w:tab w:val="left" w:pos="720"/>
        </w:tabs>
        <w:jc w:val="both"/>
        <w:rPr>
          <w:rFonts w:ascii="Verdana" w:hAnsi="Verdana" w:cs="Tahoma"/>
          <w:b w:val="0"/>
          <w:color w:val="000000"/>
          <w:sz w:val="24"/>
          <w:szCs w:val="24"/>
          <w:lang w:val="bg-BG"/>
        </w:rPr>
      </w:pPr>
      <w:r>
        <w:rPr>
          <w:rFonts w:ascii="Verdana" w:hAnsi="Verdana" w:cs="Tahoma"/>
          <w:b w:val="0"/>
          <w:color w:val="000000"/>
          <w:sz w:val="24"/>
          <w:szCs w:val="24"/>
          <w:lang w:val="bg-BG"/>
        </w:rPr>
        <w:lastRenderedPageBreak/>
        <w:tab/>
      </w:r>
      <w:r>
        <w:rPr>
          <w:rFonts w:ascii="Verdana" w:hAnsi="Verdana" w:cs="Tahoma"/>
          <w:b w:val="0"/>
          <w:color w:val="000000"/>
          <w:sz w:val="24"/>
          <w:szCs w:val="24"/>
          <w:lang w:val="bg-BG"/>
        </w:rPr>
        <w:tab/>
      </w:r>
      <w:r w:rsidRPr="006C7A8A">
        <w:rPr>
          <w:rFonts w:ascii="Verdana" w:hAnsi="Verdana" w:cs="Tahoma"/>
          <w:color w:val="000000"/>
          <w:sz w:val="24"/>
          <w:szCs w:val="24"/>
          <w:lang w:val="bg-BG"/>
        </w:rPr>
        <w:t>(</w:t>
      </w:r>
      <w:r w:rsidR="000263C7">
        <w:rPr>
          <w:rFonts w:ascii="Verdana" w:hAnsi="Verdana" w:cs="Tahoma"/>
          <w:color w:val="000000"/>
          <w:sz w:val="24"/>
          <w:szCs w:val="24"/>
          <w:lang w:val="bg-BG"/>
        </w:rPr>
        <w:t>4</w:t>
      </w:r>
      <w:r w:rsidR="00DE2AB7">
        <w:rPr>
          <w:rFonts w:ascii="Verdana" w:hAnsi="Verdana" w:cs="Tahoma"/>
          <w:color w:val="000000"/>
          <w:sz w:val="24"/>
          <w:szCs w:val="24"/>
          <w:lang w:val="bg-BG"/>
        </w:rPr>
        <w:t>3</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л.49.,</w:t>
      </w:r>
      <w:r w:rsidRPr="006C7A8A">
        <w:rPr>
          <w:rFonts w:ascii="Verdana" w:hAnsi="Verdana" w:cs="Tahoma"/>
          <w:b w:val="0"/>
          <w:color w:val="000000"/>
          <w:sz w:val="24"/>
          <w:szCs w:val="24"/>
          <w:lang w:val="bg-BG"/>
        </w:rPr>
        <w:t xml:space="preserve">на виновните лица се налага наказание глоба </w:t>
      </w:r>
      <w:r w:rsidR="00740F82">
        <w:rPr>
          <w:rFonts w:ascii="Verdana" w:hAnsi="Verdana" w:cs="Tahoma"/>
          <w:b w:val="0"/>
          <w:color w:val="000000"/>
          <w:sz w:val="24"/>
          <w:szCs w:val="24"/>
          <w:lang w:val="bg-BG"/>
        </w:rPr>
        <w:t>в размер от 100 до 300 лева;</w:t>
      </w:r>
      <w:r w:rsidRPr="006C7A8A">
        <w:rPr>
          <w:rFonts w:ascii="Verdana" w:hAnsi="Verdana" w:cs="Tahoma"/>
          <w:b w:val="0"/>
          <w:color w:val="000000"/>
          <w:sz w:val="24"/>
          <w:szCs w:val="24"/>
          <w:lang w:val="bg-BG"/>
        </w:rPr>
        <w:t xml:space="preserve"> </w:t>
      </w:r>
    </w:p>
    <w:p w:rsidR="001D23C6" w:rsidRDefault="001D23C6" w:rsidP="001D23C6">
      <w:pPr>
        <w:tabs>
          <w:tab w:val="left" w:pos="360"/>
          <w:tab w:val="left" w:pos="900"/>
        </w:tabs>
        <w:jc w:val="both"/>
        <w:rPr>
          <w:rFonts w:ascii="Verdana" w:hAnsi="Verdana" w:cs="Tahoma"/>
          <w:b w:val="0"/>
          <w:color w:val="000000"/>
          <w:sz w:val="24"/>
          <w:szCs w:val="24"/>
          <w:lang w:val="bg-BG"/>
        </w:rPr>
      </w:pPr>
      <w:r w:rsidRPr="00A629F9">
        <w:rPr>
          <w:rFonts w:ascii="Verdana" w:hAnsi="Verdana" w:cs="Tahoma"/>
          <w:b w:val="0"/>
          <w:color w:val="000000"/>
          <w:sz w:val="24"/>
          <w:szCs w:val="24"/>
          <w:lang w:val="bg-BG"/>
        </w:rPr>
        <w:tab/>
        <w:t xml:space="preserve">   </w:t>
      </w:r>
      <w:r w:rsidRPr="00A629F9">
        <w:rPr>
          <w:rFonts w:ascii="Verdana" w:hAnsi="Verdana" w:cs="Tahoma"/>
          <w:b w:val="0"/>
          <w:color w:val="000000"/>
          <w:sz w:val="24"/>
          <w:szCs w:val="24"/>
          <w:lang w:val="ru-RU"/>
        </w:rPr>
        <w:t xml:space="preserve"> </w:t>
      </w:r>
      <w:r w:rsidRPr="00A629F9">
        <w:rPr>
          <w:rFonts w:ascii="Verdana" w:hAnsi="Verdana" w:cs="Tahoma"/>
          <w:b w:val="0"/>
          <w:color w:val="000000"/>
          <w:sz w:val="24"/>
          <w:szCs w:val="24"/>
          <w:lang w:val="bg-BG"/>
        </w:rPr>
        <w:t xml:space="preserve">  </w:t>
      </w:r>
      <w:r w:rsidRPr="00A629F9">
        <w:rPr>
          <w:rFonts w:ascii="Verdana" w:hAnsi="Verdana" w:cs="Tahoma"/>
          <w:color w:val="000000"/>
          <w:sz w:val="24"/>
          <w:szCs w:val="24"/>
          <w:lang w:val="bg-BG"/>
        </w:rPr>
        <w:t xml:space="preserve">1. </w:t>
      </w:r>
      <w:r w:rsidRPr="00A629F9">
        <w:rPr>
          <w:rFonts w:ascii="Verdana" w:hAnsi="Verdana" w:cs="Tahoma"/>
          <w:b w:val="0"/>
          <w:color w:val="000000"/>
          <w:sz w:val="24"/>
          <w:szCs w:val="24"/>
          <w:lang w:val="bg-BG"/>
        </w:rPr>
        <w:t xml:space="preserve">При повторно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л.49</w:t>
      </w:r>
      <w:r w:rsidRPr="00A629F9">
        <w:rPr>
          <w:rFonts w:ascii="Verdana" w:hAnsi="Verdana" w:cs="Tahoma"/>
          <w:b w:val="0"/>
          <w:color w:val="000000"/>
          <w:sz w:val="24"/>
          <w:szCs w:val="24"/>
          <w:lang w:val="bg-BG"/>
        </w:rPr>
        <w:t xml:space="preserve">., на виновните лица се налага наказание глоба в размер от 300 до 500 </w:t>
      </w:r>
      <w:r>
        <w:rPr>
          <w:rFonts w:ascii="Verdana" w:hAnsi="Verdana" w:cs="Tahoma"/>
          <w:b w:val="0"/>
          <w:color w:val="000000"/>
          <w:sz w:val="24"/>
          <w:szCs w:val="24"/>
          <w:lang w:val="bg-BG"/>
        </w:rPr>
        <w:t>лева и изземване на материалите.</w:t>
      </w:r>
    </w:p>
    <w:p w:rsidR="001D23C6" w:rsidRPr="002A0E77" w:rsidRDefault="001D23C6" w:rsidP="001D23C6">
      <w:pPr>
        <w:tabs>
          <w:tab w:val="left" w:pos="360"/>
          <w:tab w:val="left" w:pos="900"/>
        </w:tabs>
        <w:jc w:val="both"/>
        <w:rPr>
          <w:rFonts w:ascii="Verdana" w:hAnsi="Verdana" w:cs="Tahoma"/>
          <w:b w:val="0"/>
          <w:color w:val="000000"/>
          <w:sz w:val="24"/>
          <w:szCs w:val="24"/>
          <w:lang w:val="bg-BG"/>
        </w:rPr>
      </w:pPr>
      <w:r>
        <w:rPr>
          <w:rFonts w:ascii="Verdana" w:hAnsi="Verdana" w:cs="Tahoma"/>
          <w:color w:val="000000"/>
          <w:sz w:val="24"/>
          <w:szCs w:val="24"/>
          <w:lang w:val="bg-BG"/>
        </w:rPr>
        <w:tab/>
        <w:t xml:space="preserve">    </w:t>
      </w:r>
      <w:r w:rsidRPr="00A629F9">
        <w:rPr>
          <w:rFonts w:ascii="Verdana" w:hAnsi="Verdana" w:cs="Tahoma"/>
          <w:color w:val="000000"/>
          <w:sz w:val="24"/>
          <w:szCs w:val="24"/>
          <w:lang w:val="bg-BG"/>
        </w:rPr>
        <w:t>(</w:t>
      </w:r>
      <w:r w:rsidR="000263C7">
        <w:rPr>
          <w:rFonts w:ascii="Verdana" w:hAnsi="Verdana" w:cs="Tahoma"/>
          <w:color w:val="000000"/>
          <w:sz w:val="24"/>
          <w:szCs w:val="24"/>
          <w:lang w:val="bg-BG"/>
        </w:rPr>
        <w:t>4</w:t>
      </w:r>
      <w:r w:rsidR="00DE2AB7">
        <w:rPr>
          <w:rFonts w:ascii="Verdana" w:hAnsi="Verdana" w:cs="Tahoma"/>
          <w:color w:val="000000"/>
          <w:sz w:val="24"/>
          <w:szCs w:val="24"/>
          <w:lang w:val="bg-BG"/>
        </w:rPr>
        <w:t>4</w:t>
      </w:r>
      <w:r w:rsidRPr="00A629F9">
        <w:rPr>
          <w:rFonts w:ascii="Verdana" w:hAnsi="Verdana" w:cs="Tahoma"/>
          <w:color w:val="000000"/>
          <w:sz w:val="24"/>
          <w:szCs w:val="24"/>
          <w:lang w:val="bg-BG"/>
        </w:rPr>
        <w:t>)</w:t>
      </w:r>
      <w:r w:rsidRPr="00A629F9">
        <w:rPr>
          <w:rFonts w:ascii="Verdana" w:hAnsi="Verdana" w:cs="Tahoma"/>
          <w:b w:val="0"/>
          <w:color w:val="000000"/>
          <w:sz w:val="24"/>
          <w:szCs w:val="24"/>
          <w:lang w:val="bg-BG"/>
        </w:rPr>
        <w:t xml:space="preserve"> При нарушение на разпоредбата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л.50.,</w:t>
      </w:r>
      <w:r w:rsidRPr="00A629F9">
        <w:rPr>
          <w:rFonts w:ascii="Verdana" w:hAnsi="Verdana" w:cs="Tahoma"/>
          <w:b w:val="0"/>
          <w:color w:val="000000"/>
          <w:sz w:val="24"/>
          <w:szCs w:val="24"/>
          <w:lang w:val="bg-BG"/>
        </w:rPr>
        <w:t xml:space="preserve"> на виновните лица се налага наказание гло</w:t>
      </w:r>
      <w:r w:rsidR="00740F82">
        <w:rPr>
          <w:rFonts w:ascii="Verdana" w:hAnsi="Verdana" w:cs="Tahoma"/>
          <w:b w:val="0"/>
          <w:color w:val="000000"/>
          <w:sz w:val="24"/>
          <w:szCs w:val="24"/>
          <w:lang w:val="bg-BG"/>
        </w:rPr>
        <w:t>ба в размер от 500 до 1000 лева;</w:t>
      </w:r>
    </w:p>
    <w:p w:rsidR="001D23C6" w:rsidRPr="002A0E77" w:rsidRDefault="001D23C6" w:rsidP="001D23C6">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w:t>
      </w:r>
      <w:r w:rsidR="000263C7">
        <w:rPr>
          <w:rFonts w:ascii="Verdana" w:hAnsi="Verdana" w:cs="Tahoma"/>
          <w:color w:val="000000"/>
          <w:sz w:val="24"/>
          <w:szCs w:val="24"/>
          <w:lang w:val="bg-BG"/>
        </w:rPr>
        <w:t>4</w:t>
      </w:r>
      <w:r w:rsidR="00DE2AB7">
        <w:rPr>
          <w:rFonts w:ascii="Verdana" w:hAnsi="Verdana" w:cs="Tahoma"/>
          <w:color w:val="000000"/>
          <w:sz w:val="24"/>
          <w:szCs w:val="24"/>
          <w:lang w:val="bg-BG"/>
        </w:rPr>
        <w:t>5</w:t>
      </w:r>
      <w:r w:rsidRPr="002A0E77">
        <w:rPr>
          <w:rFonts w:ascii="Verdana" w:hAnsi="Verdana" w:cs="Tahoma"/>
          <w:color w:val="000000"/>
          <w:sz w:val="24"/>
          <w:szCs w:val="24"/>
          <w:lang w:val="bg-BG"/>
        </w:rPr>
        <w:t>)</w:t>
      </w:r>
      <w:r w:rsidRPr="002A0E77">
        <w:rPr>
          <w:rFonts w:ascii="Verdana" w:hAnsi="Verdana" w:cs="Tahoma"/>
          <w:b w:val="0"/>
          <w:color w:val="000000"/>
          <w:sz w:val="24"/>
          <w:szCs w:val="24"/>
          <w:lang w:val="bg-BG"/>
        </w:rPr>
        <w:t xml:space="preserve"> На нарушителя </w:t>
      </w:r>
      <w:r>
        <w:rPr>
          <w:rFonts w:ascii="Verdana" w:hAnsi="Verdana" w:cs="Tahoma"/>
          <w:b w:val="0"/>
          <w:color w:val="000000"/>
          <w:sz w:val="24"/>
          <w:szCs w:val="24"/>
          <w:lang w:val="bg-BG"/>
        </w:rPr>
        <w:t xml:space="preserve">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 51.,</w:t>
      </w:r>
      <w:r>
        <w:rPr>
          <w:rFonts w:ascii="Verdana" w:hAnsi="Verdana" w:cs="Tahoma"/>
          <w:b w:val="0"/>
          <w:color w:val="000000"/>
          <w:sz w:val="24"/>
          <w:szCs w:val="24"/>
          <w:lang w:val="bg-BG"/>
        </w:rPr>
        <w:t xml:space="preserve"> </w:t>
      </w:r>
      <w:r w:rsidRPr="002A0E77">
        <w:rPr>
          <w:rFonts w:ascii="Verdana" w:hAnsi="Verdana" w:cs="Tahoma"/>
          <w:b w:val="0"/>
          <w:color w:val="000000"/>
          <w:sz w:val="24"/>
          <w:szCs w:val="24"/>
          <w:lang w:val="bg-BG"/>
        </w:rPr>
        <w:t>се налага наказание гл</w:t>
      </w:r>
      <w:r w:rsidR="00740F82">
        <w:rPr>
          <w:rFonts w:ascii="Verdana" w:hAnsi="Verdana" w:cs="Tahoma"/>
          <w:b w:val="0"/>
          <w:color w:val="000000"/>
          <w:sz w:val="24"/>
          <w:szCs w:val="24"/>
          <w:lang w:val="bg-BG"/>
        </w:rPr>
        <w:t>оба в размер от 300 до 500 лева;</w:t>
      </w:r>
    </w:p>
    <w:p w:rsidR="001D23C6" w:rsidRPr="002A0E77" w:rsidRDefault="001D23C6" w:rsidP="001D23C6">
      <w:pPr>
        <w:ind w:firstLine="708"/>
        <w:jc w:val="both"/>
        <w:rPr>
          <w:rFonts w:ascii="Verdana" w:hAnsi="Verdana" w:cs="Tahoma"/>
          <w:b w:val="0"/>
          <w:color w:val="000000"/>
          <w:sz w:val="24"/>
          <w:szCs w:val="24"/>
          <w:lang w:val="bg-BG"/>
        </w:rPr>
      </w:pPr>
      <w:r w:rsidRPr="002A0E77">
        <w:rPr>
          <w:rFonts w:ascii="Verdana" w:hAnsi="Verdana" w:cs="Tahoma"/>
          <w:color w:val="000000"/>
          <w:sz w:val="24"/>
          <w:szCs w:val="24"/>
          <w:lang w:val="bg-BG"/>
        </w:rPr>
        <w:t xml:space="preserve">   </w:t>
      </w:r>
      <w:r w:rsidRPr="00A629F9">
        <w:rPr>
          <w:rFonts w:ascii="Verdana" w:hAnsi="Verdana" w:cs="Tahoma"/>
          <w:color w:val="000000"/>
          <w:sz w:val="24"/>
          <w:szCs w:val="24"/>
          <w:lang w:val="bg-BG"/>
        </w:rPr>
        <w:t>1.</w:t>
      </w:r>
      <w:r w:rsidRPr="00A629F9">
        <w:rPr>
          <w:rFonts w:ascii="Verdana" w:hAnsi="Verdana" w:cs="Tahoma"/>
          <w:b w:val="0"/>
          <w:color w:val="000000"/>
          <w:sz w:val="24"/>
          <w:szCs w:val="24"/>
          <w:lang w:val="bg-BG"/>
        </w:rPr>
        <w:t xml:space="preserve"> При повторно нарушение на</w:t>
      </w:r>
      <w:r>
        <w:rPr>
          <w:rFonts w:ascii="Verdana" w:hAnsi="Verdana" w:cs="Tahoma"/>
          <w:color w:val="000000"/>
          <w:sz w:val="24"/>
          <w:szCs w:val="24"/>
          <w:lang w:val="bg-BG"/>
        </w:rPr>
        <w:t xml:space="preserve">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 51.,</w:t>
      </w:r>
      <w:r w:rsidRPr="00A629F9">
        <w:rPr>
          <w:rFonts w:ascii="Verdana" w:hAnsi="Verdana" w:cs="Tahoma"/>
          <w:b w:val="0"/>
          <w:color w:val="000000"/>
          <w:sz w:val="24"/>
          <w:szCs w:val="24"/>
          <w:lang w:val="bg-BG"/>
        </w:rPr>
        <w:t xml:space="preserve"> на виновните лица се налага наказание глоба в размер от 500 до 1000 лева.</w:t>
      </w:r>
    </w:p>
    <w:p w:rsidR="001D23C6" w:rsidRPr="002A0E77" w:rsidRDefault="001D23C6" w:rsidP="001D23C6">
      <w:pPr>
        <w:jc w:val="both"/>
        <w:rPr>
          <w:rFonts w:ascii="Verdana" w:hAnsi="Verdana" w:cs="Tahoma"/>
          <w:b w:val="0"/>
          <w:color w:val="000000"/>
          <w:sz w:val="24"/>
          <w:szCs w:val="24"/>
          <w:lang w:val="bg-BG"/>
        </w:rPr>
      </w:pPr>
      <w:r w:rsidRPr="002A0E77">
        <w:rPr>
          <w:rFonts w:ascii="Verdana" w:hAnsi="Verdana" w:cs="Tahoma"/>
          <w:b w:val="0"/>
          <w:color w:val="000000"/>
          <w:sz w:val="24"/>
          <w:szCs w:val="24"/>
          <w:lang w:val="bg-BG"/>
        </w:rPr>
        <w:tab/>
        <w:t xml:space="preserve"> </w:t>
      </w:r>
      <w:r w:rsidRPr="0049677D">
        <w:rPr>
          <w:rFonts w:ascii="Verdana" w:hAnsi="Verdana" w:cs="Tahoma"/>
          <w:color w:val="000000"/>
          <w:sz w:val="24"/>
          <w:szCs w:val="24"/>
          <w:lang w:val="bg-BG"/>
        </w:rPr>
        <w:t>(</w:t>
      </w:r>
      <w:r w:rsidR="000263C7">
        <w:rPr>
          <w:rFonts w:ascii="Verdana" w:hAnsi="Verdana" w:cs="Tahoma"/>
          <w:color w:val="000000"/>
          <w:sz w:val="24"/>
          <w:szCs w:val="24"/>
          <w:lang w:val="bg-BG"/>
        </w:rPr>
        <w:t>4</w:t>
      </w:r>
      <w:r w:rsidR="00DE2AB7">
        <w:rPr>
          <w:rFonts w:ascii="Verdana" w:hAnsi="Verdana" w:cs="Tahoma"/>
          <w:color w:val="000000"/>
          <w:sz w:val="24"/>
          <w:szCs w:val="24"/>
          <w:lang w:val="bg-BG"/>
        </w:rPr>
        <w:t>6</w:t>
      </w:r>
      <w:r w:rsidRPr="0049677D">
        <w:rPr>
          <w:rFonts w:ascii="Verdana" w:hAnsi="Verdana" w:cs="Tahoma"/>
          <w:color w:val="000000"/>
          <w:sz w:val="24"/>
          <w:szCs w:val="24"/>
          <w:lang w:val="bg-BG"/>
        </w:rPr>
        <w:t>)</w:t>
      </w:r>
      <w:r w:rsidRPr="0049677D">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9D287F" w:rsidRPr="00740F82">
        <w:rPr>
          <w:rFonts w:ascii="Verdana" w:hAnsi="Verdana" w:cs="Tahoma"/>
          <w:b w:val="0"/>
          <w:color w:val="000000"/>
          <w:sz w:val="24"/>
          <w:szCs w:val="24"/>
          <w:lang w:val="bg-BG"/>
        </w:rPr>
        <w:t>2</w:t>
      </w:r>
      <w:r w:rsidRPr="00740F82">
        <w:rPr>
          <w:rFonts w:ascii="Verdana" w:hAnsi="Verdana" w:cs="Tahoma"/>
          <w:b w:val="0"/>
          <w:color w:val="000000"/>
          <w:sz w:val="24"/>
          <w:szCs w:val="24"/>
          <w:lang w:val="bg-BG"/>
        </w:rPr>
        <w:t>.,</w:t>
      </w:r>
      <w:r w:rsidRPr="0049677D">
        <w:rPr>
          <w:rFonts w:ascii="Verdana" w:hAnsi="Verdana" w:cs="Tahoma"/>
          <w:b w:val="0"/>
          <w:color w:val="000000"/>
          <w:sz w:val="24"/>
          <w:szCs w:val="24"/>
          <w:lang w:val="bg-BG"/>
        </w:rPr>
        <w:t xml:space="preserve"> на виновните лица се налага наказание глоба в размер от</w:t>
      </w:r>
      <w:r w:rsidR="00740F82">
        <w:rPr>
          <w:rFonts w:ascii="Verdana" w:hAnsi="Verdana" w:cs="Tahoma"/>
          <w:b w:val="0"/>
          <w:color w:val="000000"/>
          <w:sz w:val="24"/>
          <w:szCs w:val="24"/>
          <w:lang w:val="bg-BG"/>
        </w:rPr>
        <w:t xml:space="preserve"> 500 лева;</w:t>
      </w:r>
    </w:p>
    <w:p w:rsidR="001D23C6"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 (4</w:t>
      </w:r>
      <w:r w:rsidR="00DE2AB7">
        <w:rPr>
          <w:rFonts w:ascii="Verdana" w:hAnsi="Verdana" w:cs="Tahoma"/>
          <w:color w:val="000000"/>
          <w:sz w:val="24"/>
          <w:szCs w:val="24"/>
          <w:lang w:val="bg-BG"/>
        </w:rPr>
        <w:t>7</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9D287F" w:rsidRPr="00740F82">
        <w:rPr>
          <w:rFonts w:ascii="Verdana" w:hAnsi="Verdana" w:cs="Tahoma"/>
          <w:b w:val="0"/>
          <w:color w:val="000000"/>
          <w:sz w:val="24"/>
          <w:szCs w:val="24"/>
          <w:lang w:val="bg-BG"/>
        </w:rPr>
        <w:t>3</w:t>
      </w:r>
      <w:r w:rsidRPr="00740F82">
        <w:rPr>
          <w:rFonts w:ascii="Verdana" w:hAnsi="Verdana" w:cs="Tahoma"/>
          <w:b w:val="0"/>
          <w:color w:val="000000"/>
          <w:sz w:val="24"/>
          <w:szCs w:val="24"/>
          <w:lang w:val="bg-BG"/>
        </w:rPr>
        <w:t xml:space="preserve">. и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9D287F" w:rsidRPr="00740F82">
        <w:rPr>
          <w:rFonts w:ascii="Verdana" w:hAnsi="Verdana" w:cs="Tahoma"/>
          <w:b w:val="0"/>
          <w:color w:val="000000"/>
          <w:sz w:val="24"/>
          <w:szCs w:val="24"/>
          <w:lang w:val="bg-BG"/>
        </w:rPr>
        <w:t>4</w:t>
      </w:r>
      <w:r>
        <w:rPr>
          <w:rFonts w:ascii="Verdana" w:hAnsi="Verdana" w:cs="Tahoma"/>
          <w:b w:val="0"/>
          <w:color w:val="000000"/>
          <w:sz w:val="24"/>
          <w:szCs w:val="24"/>
          <w:lang w:val="bg-BG"/>
        </w:rPr>
        <w:t>., на виновните лица се налага глоба в размер от 100 до 200 лева, при повторно нарушение от 300 до 500 лева</w:t>
      </w:r>
      <w:r w:rsidR="00740F82">
        <w:rPr>
          <w:rFonts w:ascii="Verdana" w:hAnsi="Verdana" w:cs="Tahoma"/>
          <w:b w:val="0"/>
          <w:color w:val="000000"/>
          <w:sz w:val="24"/>
          <w:szCs w:val="24"/>
          <w:lang w:val="bg-BG"/>
        </w:rPr>
        <w:t>;</w:t>
      </w:r>
    </w:p>
    <w:p w:rsidR="001D23C6" w:rsidRPr="0049677D"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(4</w:t>
      </w:r>
      <w:r w:rsidR="00B75E2F">
        <w:rPr>
          <w:rFonts w:ascii="Verdana" w:hAnsi="Verdana" w:cs="Tahoma"/>
          <w:color w:val="000000"/>
          <w:sz w:val="24"/>
          <w:szCs w:val="24"/>
          <w:lang w:val="bg-BG"/>
        </w:rPr>
        <w:t>8</w:t>
      </w:r>
      <w:r w:rsidRPr="0049677D">
        <w:rPr>
          <w:rFonts w:ascii="Verdana" w:hAnsi="Verdana" w:cs="Tahoma"/>
          <w:color w:val="000000"/>
          <w:sz w:val="24"/>
          <w:szCs w:val="24"/>
          <w:lang w:val="bg-BG"/>
        </w:rPr>
        <w:t xml:space="preserve">) </w:t>
      </w:r>
      <w:r w:rsidRPr="0049677D">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9D287F" w:rsidRPr="00740F82">
        <w:rPr>
          <w:rFonts w:ascii="Verdana" w:hAnsi="Verdana" w:cs="Tahoma"/>
          <w:b w:val="0"/>
          <w:color w:val="000000"/>
          <w:sz w:val="24"/>
          <w:szCs w:val="24"/>
          <w:lang w:val="bg-BG"/>
        </w:rPr>
        <w:t>5</w:t>
      </w:r>
      <w:r w:rsidRPr="00740F82">
        <w:rPr>
          <w:rFonts w:ascii="Verdana" w:hAnsi="Verdana" w:cs="Tahoma"/>
          <w:b w:val="0"/>
          <w:color w:val="000000"/>
          <w:sz w:val="24"/>
          <w:szCs w:val="24"/>
          <w:lang w:val="bg-BG"/>
        </w:rPr>
        <w:t>.:</w:t>
      </w:r>
    </w:p>
    <w:p w:rsidR="001D23C6" w:rsidRPr="0049677D"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1. </w:t>
      </w:r>
      <w:r w:rsidRPr="0049677D">
        <w:rPr>
          <w:rFonts w:ascii="Verdana" w:hAnsi="Verdana" w:cs="Tahoma"/>
          <w:b w:val="0"/>
          <w:color w:val="000000"/>
          <w:sz w:val="24"/>
          <w:szCs w:val="24"/>
          <w:lang w:val="bg-BG"/>
        </w:rPr>
        <w:t>по т. 1, т. 2, т. 3 и т. 8, на виновните лица се налага наказание г</w:t>
      </w:r>
      <w:r w:rsidR="00740F82">
        <w:rPr>
          <w:rFonts w:ascii="Verdana" w:hAnsi="Verdana" w:cs="Tahoma"/>
          <w:b w:val="0"/>
          <w:color w:val="000000"/>
          <w:sz w:val="24"/>
          <w:szCs w:val="24"/>
          <w:lang w:val="bg-BG"/>
        </w:rPr>
        <w:t>лоба в размер от 50 до 100 лева;</w:t>
      </w:r>
    </w:p>
    <w:p w:rsidR="001D23C6" w:rsidRPr="0049677D"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2. </w:t>
      </w:r>
      <w:r w:rsidRPr="0049677D">
        <w:rPr>
          <w:rFonts w:ascii="Verdana" w:hAnsi="Verdana" w:cs="Tahoma"/>
          <w:b w:val="0"/>
          <w:color w:val="000000"/>
          <w:sz w:val="24"/>
          <w:szCs w:val="24"/>
          <w:lang w:val="bg-BG"/>
        </w:rPr>
        <w:t>по т. 4 и т. 5, на виновните лица се налага наказание г</w:t>
      </w:r>
      <w:r w:rsidR="00740F82">
        <w:rPr>
          <w:rFonts w:ascii="Verdana" w:hAnsi="Verdana" w:cs="Tahoma"/>
          <w:b w:val="0"/>
          <w:color w:val="000000"/>
          <w:sz w:val="24"/>
          <w:szCs w:val="24"/>
          <w:lang w:val="bg-BG"/>
        </w:rPr>
        <w:t>лоба в размер от 50 до 250 лева;</w:t>
      </w:r>
    </w:p>
    <w:p w:rsidR="001D23C6" w:rsidRPr="0049677D"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3. </w:t>
      </w:r>
      <w:r w:rsidRPr="0049677D">
        <w:rPr>
          <w:rFonts w:ascii="Verdana" w:hAnsi="Verdana" w:cs="Tahoma"/>
          <w:b w:val="0"/>
          <w:color w:val="000000"/>
          <w:sz w:val="24"/>
          <w:szCs w:val="24"/>
          <w:lang w:val="bg-BG"/>
        </w:rPr>
        <w:t>по т. 6, на виновните лица се налага наказание г</w:t>
      </w:r>
      <w:r w:rsidR="00740F82">
        <w:rPr>
          <w:rFonts w:ascii="Verdana" w:hAnsi="Verdana" w:cs="Tahoma"/>
          <w:b w:val="0"/>
          <w:color w:val="000000"/>
          <w:sz w:val="24"/>
          <w:szCs w:val="24"/>
          <w:lang w:val="bg-BG"/>
        </w:rPr>
        <w:t>лоба в размер от 50 до 300 лева;</w:t>
      </w:r>
    </w:p>
    <w:p w:rsidR="001D23C6" w:rsidRPr="002A0E77"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4. </w:t>
      </w:r>
      <w:r w:rsidRPr="0049677D">
        <w:rPr>
          <w:rFonts w:ascii="Verdana" w:hAnsi="Verdana" w:cs="Tahoma"/>
          <w:b w:val="0"/>
          <w:color w:val="000000"/>
          <w:sz w:val="24"/>
          <w:szCs w:val="24"/>
          <w:lang w:val="bg-BG"/>
        </w:rPr>
        <w:t>по т. 7, на виновните лица се налага наказание глоба в размер от 100 до 300 лева.</w:t>
      </w:r>
    </w:p>
    <w:p w:rsidR="001D23C6"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 xml:space="preserve"> (4</w:t>
      </w:r>
      <w:r w:rsidR="00B75E2F">
        <w:rPr>
          <w:rFonts w:ascii="Verdana" w:hAnsi="Verdana" w:cs="Tahoma"/>
          <w:color w:val="000000"/>
          <w:sz w:val="24"/>
          <w:szCs w:val="24"/>
          <w:lang w:val="bg-BG"/>
        </w:rPr>
        <w:t>9</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9D287F" w:rsidRPr="00740F82">
        <w:rPr>
          <w:rFonts w:ascii="Verdana" w:hAnsi="Verdana" w:cs="Tahoma"/>
          <w:b w:val="0"/>
          <w:color w:val="000000"/>
          <w:sz w:val="24"/>
          <w:szCs w:val="24"/>
          <w:lang w:val="bg-BG"/>
        </w:rPr>
        <w:t>7</w:t>
      </w:r>
      <w:r w:rsidRPr="00740F82">
        <w:rPr>
          <w:rFonts w:ascii="Verdana" w:hAnsi="Verdana" w:cs="Tahoma"/>
          <w:b w:val="0"/>
          <w:color w:val="000000"/>
          <w:sz w:val="24"/>
          <w:szCs w:val="24"/>
          <w:lang w:val="bg-BG"/>
        </w:rPr>
        <w:t>.,</w:t>
      </w:r>
      <w:r w:rsidRPr="0049677D">
        <w:rPr>
          <w:rFonts w:ascii="Verdana" w:hAnsi="Verdana" w:cs="Tahoma"/>
          <w:b w:val="0"/>
          <w:color w:val="000000"/>
          <w:sz w:val="24"/>
          <w:szCs w:val="24"/>
          <w:lang w:val="bg-BG"/>
        </w:rPr>
        <w:t xml:space="preserve"> на виновните лица се налага</w:t>
      </w:r>
      <w:r>
        <w:rPr>
          <w:rFonts w:ascii="Verdana" w:hAnsi="Verdana" w:cs="Tahoma"/>
          <w:b w:val="0"/>
          <w:color w:val="000000"/>
          <w:sz w:val="24"/>
          <w:szCs w:val="24"/>
          <w:lang w:val="bg-BG"/>
        </w:rPr>
        <w:t xml:space="preserve"> глоба в размер от 50 до 300 лева или имуществена санкция в размер от 300 до 1000 лева за юридически лица;</w:t>
      </w:r>
    </w:p>
    <w:p w:rsidR="001D23C6"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sidR="00B75E2F">
        <w:rPr>
          <w:rFonts w:ascii="Verdana" w:hAnsi="Verdana" w:cs="Tahoma"/>
          <w:color w:val="000000"/>
          <w:sz w:val="24"/>
          <w:szCs w:val="24"/>
          <w:lang w:val="bg-BG"/>
        </w:rPr>
        <w:t>50</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л.5</w:t>
      </w:r>
      <w:r w:rsidR="00D57996" w:rsidRPr="00740F82">
        <w:rPr>
          <w:rFonts w:ascii="Verdana" w:hAnsi="Verdana" w:cs="Tahoma"/>
          <w:b w:val="0"/>
          <w:color w:val="000000"/>
          <w:sz w:val="24"/>
          <w:szCs w:val="24"/>
          <w:lang w:val="bg-BG"/>
        </w:rPr>
        <w:t>8</w:t>
      </w:r>
      <w:r w:rsidRPr="00740F82">
        <w:rPr>
          <w:rFonts w:ascii="Verdana" w:hAnsi="Verdana" w:cs="Tahoma"/>
          <w:b w:val="0"/>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на виновните лица се налага</w:t>
      </w:r>
      <w:r>
        <w:rPr>
          <w:rFonts w:ascii="Verdana" w:hAnsi="Verdana" w:cs="Tahoma"/>
          <w:b w:val="0"/>
          <w:color w:val="000000"/>
          <w:sz w:val="24"/>
          <w:szCs w:val="24"/>
          <w:lang w:val="bg-BG"/>
        </w:rPr>
        <w:t xml:space="preserve"> глоба в размер от 50 до 500 лева, или имуществена санкция от 100 до 1000 лева;</w:t>
      </w:r>
    </w:p>
    <w:p w:rsidR="001D23C6" w:rsidRDefault="001D23C6" w:rsidP="001D23C6">
      <w:pPr>
        <w:ind w:firstLine="708"/>
        <w:jc w:val="both"/>
        <w:rPr>
          <w:rFonts w:ascii="Verdana" w:hAnsi="Verdana" w:cs="Tahoma"/>
          <w:b w:val="0"/>
          <w:color w:val="000000"/>
          <w:sz w:val="24"/>
          <w:szCs w:val="24"/>
          <w:lang w:val="bg-BG"/>
        </w:rPr>
      </w:pPr>
      <w:r w:rsidRPr="0049677D">
        <w:rPr>
          <w:rFonts w:ascii="Verdana" w:hAnsi="Verdana" w:cs="Tahoma"/>
          <w:color w:val="000000"/>
          <w:sz w:val="24"/>
          <w:szCs w:val="24"/>
          <w:lang w:val="bg-BG"/>
        </w:rPr>
        <w:t>(</w:t>
      </w:r>
      <w:r w:rsidR="009A5D20">
        <w:rPr>
          <w:rFonts w:ascii="Verdana" w:hAnsi="Verdana" w:cs="Tahoma"/>
          <w:color w:val="000000"/>
          <w:sz w:val="24"/>
          <w:szCs w:val="24"/>
          <w:lang w:val="bg-BG"/>
        </w:rPr>
        <w:t>5</w:t>
      </w:r>
      <w:r w:rsidR="00B75E2F">
        <w:rPr>
          <w:rFonts w:ascii="Verdana" w:hAnsi="Verdana" w:cs="Tahoma"/>
          <w:color w:val="000000"/>
          <w:sz w:val="24"/>
          <w:szCs w:val="24"/>
          <w:lang w:val="bg-BG"/>
        </w:rPr>
        <w:t>1</w:t>
      </w:r>
      <w:r w:rsidRPr="0049677D">
        <w:rPr>
          <w:rFonts w:ascii="Verdana" w:hAnsi="Verdana" w:cs="Tahoma"/>
          <w:color w:val="000000"/>
          <w:sz w:val="24"/>
          <w:szCs w:val="24"/>
          <w:lang w:val="bg-BG"/>
        </w:rPr>
        <w:t>)</w:t>
      </w:r>
      <w:r>
        <w:rPr>
          <w:rFonts w:ascii="Verdana" w:hAnsi="Verdana" w:cs="Tahoma"/>
          <w:b w:val="0"/>
          <w:color w:val="000000"/>
          <w:sz w:val="24"/>
          <w:szCs w:val="24"/>
          <w:lang w:val="bg-BG"/>
        </w:rPr>
        <w:t xml:space="preserve"> </w:t>
      </w:r>
      <w:r w:rsidRPr="0049677D">
        <w:rPr>
          <w:rFonts w:ascii="Verdana" w:hAnsi="Verdana" w:cs="Tahoma"/>
          <w:b w:val="0"/>
          <w:color w:val="000000"/>
          <w:sz w:val="24"/>
          <w:szCs w:val="24"/>
          <w:lang w:val="bg-BG"/>
        </w:rPr>
        <w:t xml:space="preserve">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л.6</w:t>
      </w:r>
      <w:r w:rsidR="00D57996" w:rsidRPr="00740F82">
        <w:rPr>
          <w:rFonts w:ascii="Verdana" w:hAnsi="Verdana" w:cs="Tahoma"/>
          <w:b w:val="0"/>
          <w:color w:val="000000"/>
          <w:sz w:val="24"/>
          <w:szCs w:val="24"/>
          <w:lang w:val="bg-BG"/>
        </w:rPr>
        <w:t>1</w:t>
      </w:r>
      <w:r w:rsidRPr="00740F82">
        <w:rPr>
          <w:rFonts w:ascii="Verdana" w:hAnsi="Verdana" w:cs="Tahoma"/>
          <w:b w:val="0"/>
          <w:color w:val="000000"/>
          <w:sz w:val="24"/>
          <w:szCs w:val="24"/>
          <w:lang w:val="bg-BG"/>
        </w:rPr>
        <w:t>.,</w:t>
      </w:r>
      <w:r w:rsidRPr="0049677D">
        <w:rPr>
          <w:rFonts w:ascii="Verdana" w:hAnsi="Verdana" w:cs="Tahoma"/>
          <w:b w:val="0"/>
          <w:color w:val="000000"/>
          <w:sz w:val="24"/>
          <w:szCs w:val="24"/>
          <w:lang w:val="bg-BG"/>
        </w:rPr>
        <w:t xml:space="preserve"> на виновните лица се налага</w:t>
      </w:r>
      <w:r>
        <w:rPr>
          <w:rFonts w:ascii="Verdana" w:hAnsi="Verdana" w:cs="Tahoma"/>
          <w:b w:val="0"/>
          <w:color w:val="000000"/>
          <w:sz w:val="24"/>
          <w:szCs w:val="24"/>
          <w:lang w:val="bg-BG"/>
        </w:rPr>
        <w:t xml:space="preserve"> глоба в размер от 150 до 500 лева, имуществени санкции от 1000 до 3000 лева</w:t>
      </w:r>
      <w:r w:rsidR="00740F82">
        <w:rPr>
          <w:rFonts w:ascii="Verdana" w:hAnsi="Verdana" w:cs="Tahoma"/>
          <w:b w:val="0"/>
          <w:color w:val="000000"/>
          <w:sz w:val="24"/>
          <w:szCs w:val="24"/>
          <w:lang w:val="bg-BG"/>
        </w:rPr>
        <w:t>;</w:t>
      </w:r>
    </w:p>
    <w:p w:rsidR="001D23C6" w:rsidRPr="0049677D" w:rsidRDefault="001D23C6" w:rsidP="001D23C6">
      <w:pPr>
        <w:tabs>
          <w:tab w:val="left" w:pos="993"/>
        </w:tabs>
        <w:jc w:val="both"/>
        <w:rPr>
          <w:rFonts w:ascii="Verdana" w:hAnsi="Verdana"/>
          <w:b w:val="0"/>
          <w:color w:val="000000"/>
          <w:sz w:val="24"/>
          <w:szCs w:val="24"/>
          <w:lang w:val="ru-RU"/>
        </w:rPr>
      </w:pPr>
      <w:r w:rsidRPr="0049677D">
        <w:rPr>
          <w:rFonts w:ascii="Verdana" w:hAnsi="Verdana"/>
          <w:color w:val="000000"/>
          <w:sz w:val="24"/>
          <w:szCs w:val="24"/>
          <w:lang w:val="ru-RU"/>
        </w:rPr>
        <w:t xml:space="preserve">        (</w:t>
      </w:r>
      <w:r w:rsidR="009A5D20">
        <w:rPr>
          <w:rFonts w:ascii="Verdana" w:hAnsi="Verdana"/>
          <w:color w:val="000000"/>
          <w:sz w:val="24"/>
          <w:szCs w:val="24"/>
          <w:lang w:val="ru-RU"/>
        </w:rPr>
        <w:t>5</w:t>
      </w:r>
      <w:r w:rsidR="00B75E2F">
        <w:rPr>
          <w:rFonts w:ascii="Verdana" w:hAnsi="Verdana"/>
          <w:color w:val="000000"/>
          <w:sz w:val="24"/>
          <w:szCs w:val="24"/>
          <w:lang w:val="ru-RU"/>
        </w:rPr>
        <w:t>2</w:t>
      </w:r>
      <w:r w:rsidRPr="0049677D">
        <w:rPr>
          <w:rFonts w:ascii="Verdana" w:hAnsi="Verdana"/>
          <w:color w:val="000000"/>
          <w:sz w:val="24"/>
          <w:szCs w:val="24"/>
          <w:lang w:val="ru-RU"/>
        </w:rPr>
        <w:t>)</w:t>
      </w:r>
      <w:r w:rsidRPr="0049677D">
        <w:rPr>
          <w:rFonts w:ascii="Verdana" w:hAnsi="Verdana"/>
          <w:b w:val="0"/>
          <w:color w:val="000000"/>
          <w:sz w:val="24"/>
          <w:szCs w:val="24"/>
          <w:lang w:val="ru-RU"/>
        </w:rPr>
        <w:t xml:space="preserve"> </w:t>
      </w:r>
      <w:proofErr w:type="gramStart"/>
      <w:r w:rsidRPr="0049677D">
        <w:rPr>
          <w:rFonts w:ascii="Verdana" w:hAnsi="Verdana"/>
          <w:b w:val="0"/>
          <w:color w:val="000000"/>
          <w:sz w:val="24"/>
          <w:szCs w:val="24"/>
          <w:lang w:val="ru-RU"/>
        </w:rPr>
        <w:t>При</w:t>
      </w:r>
      <w:proofErr w:type="gramEnd"/>
      <w:r w:rsidRPr="0049677D">
        <w:rPr>
          <w:rFonts w:ascii="Verdana" w:hAnsi="Verdana"/>
          <w:b w:val="0"/>
          <w:color w:val="000000"/>
          <w:sz w:val="24"/>
          <w:szCs w:val="24"/>
          <w:lang w:val="ru-RU"/>
        </w:rPr>
        <w:t xml:space="preserve"> нарушение на</w:t>
      </w:r>
      <w:r w:rsidRPr="0049677D">
        <w:rPr>
          <w:rFonts w:ascii="Verdana" w:hAnsi="Verdana"/>
          <w:b w:val="0"/>
          <w:sz w:val="24"/>
          <w:szCs w:val="24"/>
          <w:lang w:val="bg-BG"/>
        </w:rPr>
        <w:t xml:space="preserve"> </w:t>
      </w:r>
      <w:r w:rsidR="0079330A" w:rsidRPr="00740F82">
        <w:rPr>
          <w:rFonts w:ascii="Verdana" w:hAnsi="Verdana"/>
          <w:b w:val="0"/>
          <w:sz w:val="24"/>
          <w:szCs w:val="24"/>
          <w:lang w:val="bg-BG"/>
        </w:rPr>
        <w:t>ч</w:t>
      </w:r>
      <w:r w:rsidRPr="00740F82">
        <w:rPr>
          <w:rFonts w:ascii="Verdana" w:hAnsi="Verdana"/>
          <w:b w:val="0"/>
          <w:sz w:val="24"/>
          <w:szCs w:val="24"/>
          <w:lang w:val="bg-BG"/>
        </w:rPr>
        <w:t>л.6</w:t>
      </w:r>
      <w:r w:rsidR="00D57996" w:rsidRPr="00740F82">
        <w:rPr>
          <w:rFonts w:ascii="Verdana" w:hAnsi="Verdana"/>
          <w:b w:val="0"/>
          <w:sz w:val="24"/>
          <w:szCs w:val="24"/>
          <w:lang w:val="bg-BG"/>
        </w:rPr>
        <w:t>2</w:t>
      </w:r>
      <w:r w:rsidRPr="00740F82">
        <w:rPr>
          <w:rFonts w:ascii="Verdana" w:hAnsi="Verdana"/>
          <w:b w:val="0"/>
          <w:sz w:val="24"/>
          <w:szCs w:val="24"/>
          <w:lang w:val="bg-BG"/>
        </w:rPr>
        <w:t>.</w:t>
      </w:r>
      <w:r w:rsidRPr="00740F82">
        <w:rPr>
          <w:rFonts w:ascii="Verdana" w:hAnsi="Verdana"/>
          <w:b w:val="0"/>
          <w:color w:val="000000"/>
          <w:sz w:val="24"/>
          <w:szCs w:val="24"/>
          <w:lang w:val="ru-RU"/>
        </w:rPr>
        <w:t xml:space="preserve"> ал.1</w:t>
      </w:r>
      <w:r w:rsidRPr="00740F82">
        <w:rPr>
          <w:rFonts w:ascii="Verdana" w:hAnsi="Verdana"/>
          <w:b w:val="0"/>
          <w:color w:val="000000"/>
          <w:sz w:val="24"/>
          <w:szCs w:val="24"/>
          <w:lang w:val="bg-BG"/>
        </w:rPr>
        <w:t>,</w:t>
      </w:r>
      <w:r w:rsidRPr="0049677D">
        <w:rPr>
          <w:rFonts w:ascii="Verdana" w:hAnsi="Verdana"/>
          <w:b w:val="0"/>
          <w:color w:val="000000"/>
          <w:sz w:val="24"/>
          <w:szCs w:val="24"/>
          <w:lang w:val="ru-RU"/>
        </w:rPr>
        <w:t xml:space="preserve"> се налага административно наказание глоба в размер от </w:t>
      </w:r>
      <w:r w:rsidRPr="0049677D">
        <w:rPr>
          <w:rFonts w:ascii="Verdana" w:hAnsi="Verdana"/>
          <w:b w:val="0"/>
          <w:color w:val="000000"/>
          <w:sz w:val="24"/>
          <w:szCs w:val="24"/>
          <w:lang w:val="en-US"/>
        </w:rPr>
        <w:t>5</w:t>
      </w:r>
      <w:r w:rsidRPr="0049677D">
        <w:rPr>
          <w:rFonts w:ascii="Verdana" w:hAnsi="Verdana"/>
          <w:b w:val="0"/>
          <w:color w:val="000000"/>
          <w:sz w:val="24"/>
          <w:szCs w:val="24"/>
          <w:lang w:val="ru-RU"/>
        </w:rPr>
        <w:t>00 до 2</w:t>
      </w:r>
      <w:r w:rsidRPr="0049677D">
        <w:rPr>
          <w:rFonts w:ascii="Verdana" w:hAnsi="Verdana"/>
          <w:b w:val="0"/>
          <w:color w:val="000000"/>
          <w:sz w:val="24"/>
          <w:szCs w:val="24"/>
        </w:rPr>
        <w:t> </w:t>
      </w:r>
      <w:r w:rsidRPr="0049677D">
        <w:rPr>
          <w:rFonts w:ascii="Verdana" w:hAnsi="Verdana"/>
          <w:b w:val="0"/>
          <w:color w:val="000000"/>
          <w:sz w:val="24"/>
          <w:szCs w:val="24"/>
          <w:lang w:val="ru-RU"/>
        </w:rPr>
        <w:t>000 лева или имуществена санкция</w:t>
      </w:r>
      <w:r w:rsidRPr="0049677D">
        <w:rPr>
          <w:rFonts w:ascii="Verdana" w:hAnsi="Verdana"/>
          <w:b w:val="0"/>
          <w:color w:val="000000"/>
          <w:sz w:val="24"/>
          <w:szCs w:val="24"/>
          <w:lang w:val="bg-BG"/>
        </w:rPr>
        <w:t>,</w:t>
      </w:r>
      <w:r w:rsidR="00740F82">
        <w:rPr>
          <w:rFonts w:ascii="Verdana" w:hAnsi="Verdana"/>
          <w:b w:val="0"/>
          <w:color w:val="000000"/>
          <w:sz w:val="24"/>
          <w:szCs w:val="24"/>
          <w:lang w:val="ru-RU"/>
        </w:rPr>
        <w:t xml:space="preserve"> в размер от 500 до 3000 лева;</w:t>
      </w:r>
    </w:p>
    <w:p w:rsidR="001D23C6" w:rsidRPr="009259A4" w:rsidRDefault="001D23C6" w:rsidP="001D23C6">
      <w:pPr>
        <w:tabs>
          <w:tab w:val="left" w:pos="709"/>
        </w:tabs>
        <w:jc w:val="both"/>
        <w:rPr>
          <w:rFonts w:ascii="Verdana" w:hAnsi="Verdana"/>
          <w:b w:val="0"/>
          <w:color w:val="000000"/>
          <w:sz w:val="24"/>
          <w:szCs w:val="24"/>
          <w:lang w:val="ru-RU"/>
        </w:rPr>
      </w:pPr>
      <w:r w:rsidRPr="009259A4">
        <w:rPr>
          <w:rFonts w:ascii="Verdana" w:hAnsi="Verdana"/>
          <w:b w:val="0"/>
          <w:color w:val="000000"/>
          <w:sz w:val="24"/>
          <w:szCs w:val="24"/>
          <w:lang w:val="ru-RU"/>
        </w:rPr>
        <w:tab/>
      </w:r>
      <w:r w:rsidRPr="009259A4">
        <w:rPr>
          <w:rFonts w:ascii="Verdana" w:hAnsi="Verdana"/>
          <w:b w:val="0"/>
          <w:color w:val="000000"/>
          <w:sz w:val="24"/>
          <w:szCs w:val="24"/>
          <w:lang w:val="bg-BG"/>
        </w:rPr>
        <w:t xml:space="preserve">   </w:t>
      </w:r>
      <w:r w:rsidRPr="009259A4">
        <w:rPr>
          <w:rFonts w:ascii="Verdana" w:hAnsi="Verdana"/>
          <w:color w:val="000000"/>
          <w:sz w:val="24"/>
          <w:szCs w:val="24"/>
          <w:lang w:val="ru-RU"/>
        </w:rPr>
        <w:t>1.</w:t>
      </w:r>
      <w:r w:rsidRPr="009259A4">
        <w:rPr>
          <w:rFonts w:ascii="Verdana" w:hAnsi="Verdana"/>
          <w:b w:val="0"/>
          <w:color w:val="000000"/>
          <w:sz w:val="24"/>
          <w:szCs w:val="24"/>
          <w:lang w:val="ru-RU"/>
        </w:rPr>
        <w:t xml:space="preserve"> При нарушение на</w:t>
      </w:r>
      <w:r w:rsidRPr="009259A4">
        <w:rPr>
          <w:rFonts w:ascii="Verdana" w:hAnsi="Verdana"/>
          <w:sz w:val="24"/>
          <w:szCs w:val="24"/>
          <w:lang w:val="bg-BG"/>
        </w:rPr>
        <w:t xml:space="preserve"> </w:t>
      </w:r>
      <w:r w:rsidR="0079330A" w:rsidRPr="00740F82">
        <w:rPr>
          <w:rFonts w:ascii="Verdana" w:hAnsi="Verdana"/>
          <w:b w:val="0"/>
          <w:sz w:val="24"/>
          <w:szCs w:val="24"/>
          <w:lang w:val="bg-BG"/>
        </w:rPr>
        <w:t>ч</w:t>
      </w:r>
      <w:r w:rsidRPr="00740F82">
        <w:rPr>
          <w:rFonts w:ascii="Verdana" w:hAnsi="Verdana"/>
          <w:b w:val="0"/>
          <w:sz w:val="24"/>
          <w:szCs w:val="24"/>
          <w:lang w:val="bg-BG"/>
        </w:rPr>
        <w:t>л.6</w:t>
      </w:r>
      <w:r w:rsidR="00D57996" w:rsidRPr="00740F82">
        <w:rPr>
          <w:rFonts w:ascii="Verdana" w:hAnsi="Verdana"/>
          <w:b w:val="0"/>
          <w:sz w:val="24"/>
          <w:szCs w:val="24"/>
          <w:lang w:val="bg-BG"/>
        </w:rPr>
        <w:t>2</w:t>
      </w:r>
      <w:r w:rsidRPr="00740F82">
        <w:rPr>
          <w:rFonts w:ascii="Verdana" w:hAnsi="Verdana"/>
          <w:b w:val="0"/>
          <w:sz w:val="24"/>
          <w:szCs w:val="24"/>
          <w:lang w:val="bg-BG"/>
        </w:rPr>
        <w:t>.</w:t>
      </w:r>
      <w:r w:rsidRPr="00740F82">
        <w:rPr>
          <w:rFonts w:ascii="Verdana" w:hAnsi="Verdana"/>
          <w:b w:val="0"/>
          <w:color w:val="000000"/>
          <w:sz w:val="24"/>
          <w:szCs w:val="24"/>
          <w:lang w:val="ru-RU"/>
        </w:rPr>
        <w:t xml:space="preserve"> </w:t>
      </w:r>
      <w:proofErr w:type="gramStart"/>
      <w:r w:rsidRPr="00740F82">
        <w:rPr>
          <w:rFonts w:ascii="Verdana" w:hAnsi="Verdana"/>
          <w:b w:val="0"/>
          <w:color w:val="000000"/>
          <w:sz w:val="24"/>
          <w:szCs w:val="24"/>
          <w:lang w:val="ru-RU"/>
        </w:rPr>
        <w:t>ал</w:t>
      </w:r>
      <w:proofErr w:type="gramEnd"/>
      <w:r w:rsidRPr="00740F82">
        <w:rPr>
          <w:rFonts w:ascii="Verdana" w:hAnsi="Verdana"/>
          <w:b w:val="0"/>
          <w:color w:val="000000"/>
          <w:sz w:val="24"/>
          <w:szCs w:val="24"/>
          <w:lang w:val="ru-RU"/>
        </w:rPr>
        <w:t>.2, 3 и 4</w:t>
      </w:r>
      <w:r w:rsidRPr="00740F82">
        <w:rPr>
          <w:rFonts w:ascii="Verdana" w:hAnsi="Verdana"/>
          <w:b w:val="0"/>
          <w:color w:val="000000"/>
          <w:sz w:val="24"/>
          <w:szCs w:val="24"/>
          <w:lang w:val="bg-BG"/>
        </w:rPr>
        <w:t>,</w:t>
      </w:r>
      <w:r w:rsidRPr="009259A4">
        <w:rPr>
          <w:rFonts w:ascii="Verdana" w:hAnsi="Verdana"/>
          <w:b w:val="0"/>
          <w:color w:val="000000"/>
          <w:sz w:val="24"/>
          <w:szCs w:val="24"/>
          <w:lang w:val="ru-RU"/>
        </w:rPr>
        <w:t xml:space="preserve"> се налага </w:t>
      </w:r>
    </w:p>
    <w:p w:rsidR="001D23C6" w:rsidRDefault="001D23C6" w:rsidP="001D23C6">
      <w:pPr>
        <w:tabs>
          <w:tab w:val="left" w:pos="709"/>
        </w:tabs>
        <w:jc w:val="both"/>
        <w:rPr>
          <w:rFonts w:ascii="Verdana" w:hAnsi="Verdana"/>
          <w:b w:val="0"/>
          <w:color w:val="000000"/>
          <w:sz w:val="24"/>
          <w:szCs w:val="24"/>
          <w:lang w:val="ru-RU"/>
        </w:rPr>
      </w:pPr>
      <w:r w:rsidRPr="009259A4">
        <w:rPr>
          <w:rFonts w:ascii="Verdana" w:hAnsi="Verdana"/>
          <w:b w:val="0"/>
          <w:color w:val="000000"/>
          <w:sz w:val="24"/>
          <w:szCs w:val="24"/>
          <w:lang w:val="ru-RU"/>
        </w:rPr>
        <w:t>административно наказание глоба</w:t>
      </w:r>
      <w:r w:rsidRPr="009259A4">
        <w:rPr>
          <w:rFonts w:ascii="Verdana" w:hAnsi="Verdana"/>
          <w:b w:val="0"/>
          <w:color w:val="000000"/>
          <w:sz w:val="24"/>
          <w:szCs w:val="24"/>
          <w:lang w:val="bg-BG"/>
        </w:rPr>
        <w:t>,</w:t>
      </w:r>
      <w:r w:rsidRPr="009259A4">
        <w:rPr>
          <w:rFonts w:ascii="Verdana" w:hAnsi="Verdana"/>
          <w:b w:val="0"/>
          <w:color w:val="000000"/>
          <w:sz w:val="24"/>
          <w:szCs w:val="24"/>
          <w:lang w:val="ru-RU"/>
        </w:rPr>
        <w:t xml:space="preserve"> в размер от 300 до 1000 лева или имуществена санкция</w:t>
      </w:r>
      <w:r w:rsidRPr="009259A4">
        <w:rPr>
          <w:rFonts w:ascii="Verdana" w:hAnsi="Verdana"/>
          <w:b w:val="0"/>
          <w:color w:val="000000"/>
          <w:sz w:val="24"/>
          <w:szCs w:val="24"/>
          <w:lang w:val="bg-BG"/>
        </w:rPr>
        <w:t>,</w:t>
      </w:r>
      <w:r w:rsidR="00740F82">
        <w:rPr>
          <w:rFonts w:ascii="Verdana" w:hAnsi="Verdana"/>
          <w:b w:val="0"/>
          <w:color w:val="000000"/>
          <w:sz w:val="24"/>
          <w:szCs w:val="24"/>
          <w:lang w:val="ru-RU"/>
        </w:rPr>
        <w:t xml:space="preserve"> в размер от 500 до 2000 лева.</w:t>
      </w:r>
    </w:p>
    <w:p w:rsidR="00175A19" w:rsidRDefault="00175A19" w:rsidP="00175A19">
      <w:pPr>
        <w:tabs>
          <w:tab w:val="left" w:pos="851"/>
          <w:tab w:val="left" w:pos="993"/>
        </w:tabs>
        <w:jc w:val="both"/>
        <w:rPr>
          <w:rFonts w:ascii="Verdana" w:hAnsi="Verdana"/>
          <w:b w:val="0"/>
          <w:color w:val="000000"/>
          <w:sz w:val="24"/>
          <w:szCs w:val="24"/>
          <w:lang w:val="ru-RU"/>
        </w:rPr>
      </w:pPr>
      <w:r w:rsidRPr="00A21DC6">
        <w:rPr>
          <w:rFonts w:ascii="Verdana" w:hAnsi="Verdana"/>
          <w:b w:val="0"/>
          <w:color w:val="000000"/>
          <w:sz w:val="24"/>
          <w:szCs w:val="24"/>
          <w:lang w:val="ru-RU"/>
        </w:rPr>
        <w:t xml:space="preserve"> </w:t>
      </w:r>
      <w:r w:rsidRPr="00D25159">
        <w:rPr>
          <w:rFonts w:ascii="Verdana" w:hAnsi="Verdana"/>
          <w:b w:val="0"/>
          <w:color w:val="000000"/>
          <w:sz w:val="24"/>
          <w:szCs w:val="24"/>
          <w:lang w:val="bg-BG"/>
        </w:rPr>
        <w:t xml:space="preserve">  </w:t>
      </w:r>
      <w:r w:rsidR="009259A4">
        <w:rPr>
          <w:rFonts w:ascii="Verdana" w:hAnsi="Verdana"/>
          <w:b w:val="0"/>
          <w:color w:val="000000"/>
          <w:sz w:val="24"/>
          <w:szCs w:val="24"/>
          <w:lang w:val="bg-BG"/>
        </w:rPr>
        <w:t xml:space="preserve">      </w:t>
      </w:r>
      <w:r w:rsidRPr="009259A4">
        <w:rPr>
          <w:rFonts w:ascii="Verdana" w:hAnsi="Verdana"/>
          <w:color w:val="000000"/>
          <w:sz w:val="24"/>
          <w:szCs w:val="24"/>
          <w:lang w:val="ru-RU"/>
        </w:rPr>
        <w:t>(</w:t>
      </w:r>
      <w:r w:rsidR="009A5D20">
        <w:rPr>
          <w:rFonts w:ascii="Verdana" w:hAnsi="Verdana"/>
          <w:color w:val="000000"/>
          <w:sz w:val="24"/>
          <w:szCs w:val="24"/>
          <w:lang w:val="ru-RU"/>
        </w:rPr>
        <w:t>5</w:t>
      </w:r>
      <w:r w:rsidR="00B75E2F">
        <w:rPr>
          <w:rFonts w:ascii="Verdana" w:hAnsi="Verdana"/>
          <w:color w:val="000000"/>
          <w:sz w:val="24"/>
          <w:szCs w:val="24"/>
          <w:lang w:val="ru-RU"/>
        </w:rPr>
        <w:t>3</w:t>
      </w:r>
      <w:r w:rsidRPr="009259A4">
        <w:rPr>
          <w:rFonts w:ascii="Verdana" w:hAnsi="Verdana"/>
          <w:color w:val="000000"/>
          <w:sz w:val="24"/>
          <w:szCs w:val="24"/>
          <w:lang w:val="ru-RU"/>
        </w:rPr>
        <w:t>)</w:t>
      </w:r>
      <w:proofErr w:type="gramStart"/>
      <w:r w:rsidRPr="009259A4">
        <w:rPr>
          <w:rFonts w:ascii="Verdana" w:hAnsi="Verdana"/>
          <w:b w:val="0"/>
          <w:color w:val="000000"/>
          <w:sz w:val="24"/>
          <w:szCs w:val="24"/>
          <w:lang w:val="ru-RU"/>
        </w:rPr>
        <w:t>При</w:t>
      </w:r>
      <w:proofErr w:type="gramEnd"/>
      <w:r w:rsidRPr="009259A4">
        <w:rPr>
          <w:rFonts w:ascii="Verdana" w:hAnsi="Verdana"/>
          <w:b w:val="0"/>
          <w:color w:val="000000"/>
          <w:sz w:val="24"/>
          <w:szCs w:val="24"/>
          <w:lang w:val="ru-RU"/>
        </w:rPr>
        <w:t xml:space="preserve"> нарушение </w:t>
      </w:r>
      <w:r w:rsidR="009259A4" w:rsidRPr="009259A4">
        <w:rPr>
          <w:rFonts w:ascii="Verdana" w:hAnsi="Verdana"/>
          <w:b w:val="0"/>
          <w:color w:val="000000"/>
          <w:sz w:val="24"/>
          <w:szCs w:val="24"/>
          <w:lang w:val="ru-RU"/>
        </w:rPr>
        <w:t>на</w:t>
      </w:r>
      <w:r w:rsidR="009259A4" w:rsidRPr="009259A4">
        <w:rPr>
          <w:rFonts w:ascii="Verdana" w:hAnsi="Verdana"/>
          <w:b w:val="0"/>
          <w:color w:val="000000"/>
          <w:sz w:val="24"/>
          <w:szCs w:val="24"/>
          <w:lang w:val="bg-BG"/>
        </w:rPr>
        <w:t xml:space="preserve"> </w:t>
      </w:r>
      <w:r w:rsidR="0079330A" w:rsidRPr="00740F82">
        <w:rPr>
          <w:rFonts w:ascii="Verdana" w:hAnsi="Verdana"/>
          <w:b w:val="0"/>
          <w:color w:val="000000"/>
          <w:sz w:val="24"/>
          <w:szCs w:val="24"/>
          <w:lang w:val="bg-BG"/>
        </w:rPr>
        <w:t>ч</w:t>
      </w:r>
      <w:r w:rsidR="009259A4" w:rsidRPr="00740F82">
        <w:rPr>
          <w:rFonts w:ascii="Verdana" w:hAnsi="Verdana"/>
          <w:b w:val="0"/>
          <w:color w:val="000000"/>
          <w:sz w:val="24"/>
          <w:szCs w:val="24"/>
          <w:lang w:val="bg-BG"/>
        </w:rPr>
        <w:t>л.6</w:t>
      </w:r>
      <w:r w:rsidR="00D57996" w:rsidRPr="00740F82">
        <w:rPr>
          <w:rFonts w:ascii="Verdana" w:hAnsi="Verdana"/>
          <w:b w:val="0"/>
          <w:color w:val="000000"/>
          <w:sz w:val="24"/>
          <w:szCs w:val="24"/>
          <w:lang w:val="bg-BG"/>
        </w:rPr>
        <w:t>5</w:t>
      </w:r>
      <w:r w:rsidR="009259A4" w:rsidRPr="00740F82">
        <w:rPr>
          <w:rFonts w:ascii="Verdana" w:hAnsi="Verdana"/>
          <w:b w:val="0"/>
          <w:color w:val="000000"/>
          <w:sz w:val="24"/>
          <w:szCs w:val="24"/>
          <w:lang w:val="bg-BG"/>
        </w:rPr>
        <w:t>.</w:t>
      </w:r>
      <w:r w:rsidR="009259A4" w:rsidRPr="00740F82">
        <w:rPr>
          <w:rFonts w:ascii="Verdana" w:hAnsi="Verdana"/>
          <w:b w:val="0"/>
          <w:color w:val="000000"/>
          <w:sz w:val="24"/>
          <w:szCs w:val="24"/>
          <w:lang w:val="ru-RU"/>
        </w:rPr>
        <w:t>,</w:t>
      </w:r>
      <w:r w:rsidRPr="009259A4">
        <w:rPr>
          <w:rFonts w:ascii="Verdana" w:hAnsi="Verdana"/>
          <w:b w:val="0"/>
          <w:color w:val="000000"/>
          <w:sz w:val="24"/>
          <w:szCs w:val="24"/>
          <w:lang w:val="ru-RU"/>
        </w:rPr>
        <w:t>се налага административно наказание глоба</w:t>
      </w:r>
      <w:r w:rsidRPr="009259A4">
        <w:rPr>
          <w:rFonts w:ascii="Verdana" w:hAnsi="Verdana"/>
          <w:b w:val="0"/>
          <w:color w:val="000000"/>
          <w:sz w:val="24"/>
          <w:szCs w:val="24"/>
          <w:lang w:val="bg-BG"/>
        </w:rPr>
        <w:t>,</w:t>
      </w:r>
      <w:r w:rsidRPr="009259A4">
        <w:rPr>
          <w:rFonts w:ascii="Verdana" w:hAnsi="Verdana"/>
          <w:b w:val="0"/>
          <w:color w:val="000000"/>
          <w:sz w:val="24"/>
          <w:szCs w:val="24"/>
          <w:lang w:val="ru-RU"/>
        </w:rPr>
        <w:t xml:space="preserve"> в размер от 1</w:t>
      </w:r>
      <w:r w:rsidRPr="009259A4">
        <w:rPr>
          <w:rFonts w:ascii="Verdana" w:hAnsi="Verdana"/>
          <w:b w:val="0"/>
          <w:color w:val="000000"/>
          <w:sz w:val="24"/>
          <w:szCs w:val="24"/>
        </w:rPr>
        <w:t> </w:t>
      </w:r>
      <w:r w:rsidRPr="009259A4">
        <w:rPr>
          <w:rFonts w:ascii="Verdana" w:hAnsi="Verdana"/>
          <w:b w:val="0"/>
          <w:color w:val="000000"/>
          <w:sz w:val="24"/>
          <w:szCs w:val="24"/>
          <w:lang w:val="ru-RU"/>
        </w:rPr>
        <w:t>000 до 3</w:t>
      </w:r>
      <w:r w:rsidRPr="009259A4">
        <w:rPr>
          <w:rFonts w:ascii="Verdana" w:hAnsi="Verdana"/>
          <w:b w:val="0"/>
          <w:color w:val="000000"/>
          <w:sz w:val="24"/>
          <w:szCs w:val="24"/>
        </w:rPr>
        <w:t> </w:t>
      </w:r>
      <w:r w:rsidRPr="009259A4">
        <w:rPr>
          <w:rFonts w:ascii="Verdana" w:hAnsi="Verdana"/>
          <w:b w:val="0"/>
          <w:color w:val="000000"/>
          <w:sz w:val="24"/>
          <w:szCs w:val="24"/>
          <w:lang w:val="ru-RU"/>
        </w:rPr>
        <w:t>000 лева или имуществена санкция</w:t>
      </w:r>
      <w:r w:rsidRPr="009259A4">
        <w:rPr>
          <w:rFonts w:ascii="Verdana" w:hAnsi="Verdana"/>
          <w:b w:val="0"/>
          <w:color w:val="000000"/>
          <w:sz w:val="24"/>
          <w:szCs w:val="24"/>
          <w:lang w:val="bg-BG"/>
        </w:rPr>
        <w:t>,</w:t>
      </w:r>
      <w:r w:rsidRPr="009259A4">
        <w:rPr>
          <w:rFonts w:ascii="Verdana" w:hAnsi="Verdana"/>
          <w:b w:val="0"/>
          <w:color w:val="000000"/>
          <w:sz w:val="24"/>
          <w:szCs w:val="24"/>
          <w:lang w:val="ru-RU"/>
        </w:rPr>
        <w:t xml:space="preserve"> в размер от 3</w:t>
      </w:r>
      <w:r w:rsidRPr="009259A4">
        <w:rPr>
          <w:rFonts w:ascii="Verdana" w:hAnsi="Verdana"/>
          <w:b w:val="0"/>
          <w:color w:val="000000"/>
          <w:sz w:val="24"/>
          <w:szCs w:val="24"/>
        </w:rPr>
        <w:t> </w:t>
      </w:r>
      <w:r w:rsidRPr="009259A4">
        <w:rPr>
          <w:rFonts w:ascii="Verdana" w:hAnsi="Verdana"/>
          <w:b w:val="0"/>
          <w:color w:val="000000"/>
          <w:sz w:val="24"/>
          <w:szCs w:val="24"/>
          <w:lang w:val="ru-RU"/>
        </w:rPr>
        <w:t>000 до 5</w:t>
      </w:r>
      <w:r w:rsidRPr="009259A4">
        <w:rPr>
          <w:rFonts w:ascii="Verdana" w:hAnsi="Verdana"/>
          <w:b w:val="0"/>
          <w:color w:val="000000"/>
          <w:sz w:val="24"/>
          <w:szCs w:val="24"/>
        </w:rPr>
        <w:t> </w:t>
      </w:r>
      <w:r w:rsidR="00740F82">
        <w:rPr>
          <w:rFonts w:ascii="Verdana" w:hAnsi="Verdana"/>
          <w:b w:val="0"/>
          <w:color w:val="000000"/>
          <w:sz w:val="24"/>
          <w:szCs w:val="24"/>
          <w:lang w:val="ru-RU"/>
        </w:rPr>
        <w:t>000 лева;</w:t>
      </w:r>
    </w:p>
    <w:p w:rsidR="001D23C6" w:rsidRDefault="001D23C6" w:rsidP="001D23C6">
      <w:pPr>
        <w:jc w:val="both"/>
        <w:rPr>
          <w:rFonts w:ascii="Verdana" w:hAnsi="Verdana" w:cs="Tahoma"/>
          <w:b w:val="0"/>
          <w:color w:val="000000"/>
          <w:sz w:val="24"/>
          <w:szCs w:val="24"/>
          <w:lang w:val="bg-BG"/>
        </w:rPr>
      </w:pPr>
      <w:r w:rsidRPr="006C7A8A">
        <w:rPr>
          <w:rFonts w:ascii="Verdana" w:hAnsi="Verdana" w:cs="Tahoma"/>
          <w:b w:val="0"/>
          <w:color w:val="000000"/>
          <w:sz w:val="24"/>
          <w:szCs w:val="24"/>
          <w:lang w:val="bg-BG"/>
        </w:rPr>
        <w:t xml:space="preserve">       </w:t>
      </w:r>
      <w:r>
        <w:rPr>
          <w:rFonts w:ascii="Verdana" w:hAnsi="Verdana" w:cs="Tahoma"/>
          <w:b w:val="0"/>
          <w:color w:val="000000"/>
          <w:sz w:val="24"/>
          <w:szCs w:val="24"/>
          <w:lang w:val="bg-BG"/>
        </w:rPr>
        <w:t xml:space="preserve"> </w:t>
      </w:r>
      <w:r w:rsidRPr="006C7A8A">
        <w:rPr>
          <w:rFonts w:ascii="Verdana" w:hAnsi="Verdana" w:cs="Tahoma"/>
          <w:color w:val="000000"/>
          <w:sz w:val="24"/>
          <w:szCs w:val="24"/>
          <w:lang w:val="bg-BG"/>
        </w:rPr>
        <w:t>(</w:t>
      </w:r>
      <w:r w:rsidR="009A5D20">
        <w:rPr>
          <w:rFonts w:ascii="Verdana" w:hAnsi="Verdana" w:cs="Tahoma"/>
          <w:color w:val="000000"/>
          <w:sz w:val="24"/>
          <w:szCs w:val="24"/>
          <w:lang w:val="bg-BG"/>
        </w:rPr>
        <w:t>5</w:t>
      </w:r>
      <w:r w:rsidR="00B75E2F">
        <w:rPr>
          <w:rFonts w:ascii="Verdana" w:hAnsi="Verdana" w:cs="Tahoma"/>
          <w:color w:val="000000"/>
          <w:sz w:val="24"/>
          <w:szCs w:val="24"/>
          <w:lang w:val="bg-BG"/>
        </w:rPr>
        <w:t>4</w:t>
      </w:r>
      <w:r w:rsidRPr="006C7A8A">
        <w:rPr>
          <w:rFonts w:ascii="Verdana" w:hAnsi="Verdana" w:cs="Tahoma"/>
          <w:color w:val="000000"/>
          <w:sz w:val="24"/>
          <w:szCs w:val="24"/>
          <w:lang w:val="bg-BG"/>
        </w:rPr>
        <w:t>)</w:t>
      </w:r>
      <w:r w:rsidRPr="006C7A8A">
        <w:rPr>
          <w:rFonts w:ascii="Verdana" w:hAnsi="Verdana" w:cs="Tahoma"/>
          <w:b w:val="0"/>
          <w:color w:val="000000"/>
          <w:sz w:val="24"/>
          <w:szCs w:val="24"/>
          <w:lang w:val="bg-BG"/>
        </w:rPr>
        <w:t xml:space="preserve"> При нарушение на </w:t>
      </w:r>
      <w:r w:rsidR="0079330A" w:rsidRPr="00740F82">
        <w:rPr>
          <w:rFonts w:ascii="Verdana" w:hAnsi="Verdana" w:cs="Tahoma"/>
          <w:b w:val="0"/>
          <w:color w:val="000000"/>
          <w:sz w:val="24"/>
          <w:szCs w:val="24"/>
          <w:lang w:val="bg-BG"/>
        </w:rPr>
        <w:t>ч</w:t>
      </w:r>
      <w:r w:rsidRPr="00740F82">
        <w:rPr>
          <w:rFonts w:ascii="Verdana" w:hAnsi="Verdana" w:cs="Tahoma"/>
          <w:b w:val="0"/>
          <w:color w:val="000000"/>
          <w:sz w:val="24"/>
          <w:szCs w:val="24"/>
          <w:lang w:val="bg-BG"/>
        </w:rPr>
        <w:t>л.6</w:t>
      </w:r>
      <w:r w:rsidR="005F77C1" w:rsidRPr="00740F82">
        <w:rPr>
          <w:rFonts w:ascii="Verdana" w:hAnsi="Verdana" w:cs="Tahoma"/>
          <w:b w:val="0"/>
          <w:color w:val="000000"/>
          <w:sz w:val="24"/>
          <w:szCs w:val="24"/>
          <w:lang w:val="bg-BG"/>
        </w:rPr>
        <w:t>7</w:t>
      </w:r>
      <w:r w:rsidRPr="00740F82">
        <w:rPr>
          <w:rFonts w:ascii="Verdana" w:hAnsi="Verdana" w:cs="Tahoma"/>
          <w:b w:val="0"/>
          <w:color w:val="000000"/>
          <w:sz w:val="24"/>
          <w:szCs w:val="24"/>
          <w:lang w:val="bg-BG"/>
        </w:rPr>
        <w:t>.,</w:t>
      </w:r>
      <w:r w:rsidRPr="006C7A8A">
        <w:rPr>
          <w:rFonts w:ascii="Verdana" w:hAnsi="Verdana" w:cs="Tahoma"/>
          <w:b w:val="0"/>
          <w:color w:val="000000"/>
          <w:sz w:val="24"/>
          <w:szCs w:val="24"/>
          <w:lang w:val="bg-BG"/>
        </w:rPr>
        <w:t xml:space="preserve"> се налага г</w:t>
      </w:r>
      <w:r w:rsidR="00740F82">
        <w:rPr>
          <w:rFonts w:ascii="Verdana" w:hAnsi="Verdana" w:cs="Tahoma"/>
          <w:b w:val="0"/>
          <w:color w:val="000000"/>
          <w:sz w:val="24"/>
          <w:szCs w:val="24"/>
          <w:lang w:val="bg-BG"/>
        </w:rPr>
        <w:t>лоба в размер от 50 до 200 лева.</w:t>
      </w:r>
    </w:p>
    <w:p w:rsidR="00055F2D" w:rsidRPr="00055F2D" w:rsidRDefault="00055F2D" w:rsidP="00055F2D">
      <w:pPr>
        <w:pStyle w:val="ae"/>
        <w:spacing w:before="0" w:beforeAutospacing="0" w:after="0" w:afterAutospacing="0"/>
        <w:jc w:val="both"/>
        <w:rPr>
          <w:rFonts w:ascii="Verdana" w:hAnsi="Verdana"/>
        </w:rPr>
      </w:pPr>
      <w:r>
        <w:rPr>
          <w:rStyle w:val="ac"/>
          <w:rFonts w:ascii="Verdana" w:hAnsi="Verdana"/>
        </w:rPr>
        <w:t>Чл.</w:t>
      </w:r>
      <w:r>
        <w:rPr>
          <w:rStyle w:val="ac"/>
          <w:rFonts w:ascii="Verdana" w:hAnsi="Verdana"/>
          <w:lang w:val="ru-RU"/>
        </w:rPr>
        <w:t>7</w:t>
      </w:r>
      <w:r w:rsidR="00E720D6">
        <w:rPr>
          <w:rStyle w:val="ac"/>
          <w:rFonts w:ascii="Verdana" w:hAnsi="Verdana"/>
          <w:lang w:val="ru-RU"/>
        </w:rPr>
        <w:t>5</w:t>
      </w:r>
      <w:r w:rsidRPr="00055F2D">
        <w:rPr>
          <w:rStyle w:val="ac"/>
          <w:rFonts w:ascii="Verdana" w:hAnsi="Verdana"/>
        </w:rPr>
        <w:t>.</w:t>
      </w:r>
      <w:r w:rsidRPr="00055F2D">
        <w:rPr>
          <w:rFonts w:ascii="Verdana" w:hAnsi="Verdana"/>
        </w:rPr>
        <w:t xml:space="preserve"> Независимо от административно-наказателната отговорност по тази Наредба, нарушителите възстановяват направените разходи за отстраняване на вредните последици от извършеното от тях нарушение. </w:t>
      </w:r>
    </w:p>
    <w:p w:rsidR="00FC1A2C" w:rsidRPr="00D25159" w:rsidRDefault="00773A10" w:rsidP="00773A10">
      <w:pPr>
        <w:tabs>
          <w:tab w:val="left" w:pos="851"/>
        </w:tabs>
        <w:jc w:val="both"/>
        <w:rPr>
          <w:rFonts w:ascii="Verdana" w:hAnsi="Verdana" w:cs="Tahoma"/>
          <w:b w:val="0"/>
          <w:color w:val="000000"/>
          <w:sz w:val="24"/>
          <w:szCs w:val="24"/>
          <w:lang w:val="bg-BG"/>
        </w:rPr>
      </w:pPr>
      <w:r w:rsidRPr="00D25159">
        <w:rPr>
          <w:rFonts w:ascii="Verdana" w:hAnsi="Verdana" w:cs="Tahoma"/>
          <w:color w:val="000000"/>
          <w:sz w:val="24"/>
          <w:szCs w:val="24"/>
          <w:lang w:val="bg-BG"/>
        </w:rPr>
        <w:t>Чл.</w:t>
      </w:r>
      <w:r w:rsidR="00476614">
        <w:rPr>
          <w:rFonts w:ascii="Verdana" w:hAnsi="Verdana" w:cs="Tahoma"/>
          <w:color w:val="000000"/>
          <w:sz w:val="24"/>
          <w:szCs w:val="24"/>
          <w:lang w:val="bg-BG"/>
        </w:rPr>
        <w:t>7</w:t>
      </w:r>
      <w:r w:rsidR="00E720D6">
        <w:rPr>
          <w:rFonts w:ascii="Verdana" w:hAnsi="Verdana" w:cs="Tahoma"/>
          <w:color w:val="000000"/>
          <w:sz w:val="24"/>
          <w:szCs w:val="24"/>
          <w:lang w:val="bg-BG"/>
        </w:rPr>
        <w:t>6</w:t>
      </w:r>
      <w:r w:rsidR="00FC1A2C" w:rsidRPr="00D25159">
        <w:rPr>
          <w:rFonts w:ascii="Verdana" w:hAnsi="Verdana" w:cs="Tahoma"/>
          <w:color w:val="000000"/>
          <w:sz w:val="24"/>
          <w:szCs w:val="24"/>
          <w:lang w:val="bg-BG"/>
        </w:rPr>
        <w:t>.</w:t>
      </w:r>
      <w:r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1</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Административно</w:t>
      </w:r>
      <w:r w:rsidR="002E11A3" w:rsidRPr="00D25159">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на</w:t>
      </w:r>
      <w:r w:rsidR="00740F82">
        <w:rPr>
          <w:rFonts w:ascii="Verdana" w:hAnsi="Verdana" w:cs="Tahoma"/>
          <w:b w:val="0"/>
          <w:color w:val="000000"/>
          <w:sz w:val="24"/>
          <w:szCs w:val="24"/>
          <w:lang w:val="bg-BG"/>
        </w:rPr>
        <w:t>казателната отговорност е лична;</w:t>
      </w:r>
    </w:p>
    <w:p w:rsidR="00FC1A2C" w:rsidRPr="00D25159" w:rsidRDefault="00773A10" w:rsidP="00FC1A2C">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BD0B67">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2</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За административни нарушения, извършени при осъществяване дейността на предприятия, дружества, учреждения и </w:t>
      </w:r>
      <w:r w:rsidR="00FC1A2C" w:rsidRPr="00D25159">
        <w:rPr>
          <w:rFonts w:ascii="Verdana" w:hAnsi="Verdana" w:cs="Tahoma"/>
          <w:b w:val="0"/>
          <w:color w:val="000000"/>
          <w:sz w:val="24"/>
          <w:szCs w:val="24"/>
          <w:lang w:val="bg-BG"/>
        </w:rPr>
        <w:lastRenderedPageBreak/>
        <w:t>организации, отговарят работниците и служителите, които са ги извършили, както и ръководителите, които са наредили и</w:t>
      </w:r>
      <w:r w:rsidR="00740F82">
        <w:rPr>
          <w:rFonts w:ascii="Verdana" w:hAnsi="Verdana" w:cs="Tahoma"/>
          <w:b w:val="0"/>
          <w:color w:val="000000"/>
          <w:sz w:val="24"/>
          <w:szCs w:val="24"/>
          <w:lang w:val="bg-BG"/>
        </w:rPr>
        <w:t>ли допуснали да бъдат извършени;</w:t>
      </w:r>
    </w:p>
    <w:p w:rsidR="00FC1A2C" w:rsidRPr="00D25159" w:rsidRDefault="00773A10" w:rsidP="00773A10">
      <w:pPr>
        <w:tabs>
          <w:tab w:val="left" w:pos="851"/>
        </w:tabs>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3</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Когато извършителят на административно нарушение е действал в изпълнение на неправомерна служебна заповед, дадена по установения ред, той не носи административно</w:t>
      </w:r>
      <w:r w:rsidR="005A18A9" w:rsidRPr="00D25159">
        <w:rPr>
          <w:rFonts w:ascii="Verdana" w:hAnsi="Verdana" w:cs="Tahoma"/>
          <w:b w:val="0"/>
          <w:color w:val="000000"/>
          <w:sz w:val="24"/>
          <w:szCs w:val="24"/>
          <w:lang w:val="bg-BG"/>
        </w:rPr>
        <w:t xml:space="preserve"> - </w:t>
      </w:r>
      <w:r w:rsidR="00FC1A2C" w:rsidRPr="00D25159">
        <w:rPr>
          <w:rFonts w:ascii="Verdana" w:hAnsi="Verdana" w:cs="Tahoma"/>
          <w:b w:val="0"/>
          <w:color w:val="000000"/>
          <w:sz w:val="24"/>
          <w:szCs w:val="24"/>
          <w:lang w:val="bg-BG"/>
        </w:rPr>
        <w:t>наказателна отговорност, ако заповедта не е съдържала очевидно за него нарушение.</w:t>
      </w:r>
    </w:p>
    <w:p w:rsidR="00FC1A2C" w:rsidRPr="00D25159" w:rsidRDefault="00773A10" w:rsidP="00773A10">
      <w:pPr>
        <w:tabs>
          <w:tab w:val="left" w:pos="993"/>
        </w:tabs>
        <w:jc w:val="both"/>
        <w:rPr>
          <w:rFonts w:ascii="Verdana" w:hAnsi="Verdana" w:cs="Tahoma"/>
          <w:b w:val="0"/>
          <w:color w:val="000000"/>
          <w:sz w:val="24"/>
          <w:szCs w:val="24"/>
          <w:lang w:val="bg-BG"/>
        </w:rPr>
      </w:pPr>
      <w:r w:rsidRPr="00D25159">
        <w:rPr>
          <w:rFonts w:ascii="Verdana" w:hAnsi="Verdana" w:cs="Tahoma"/>
          <w:color w:val="000000"/>
          <w:sz w:val="24"/>
          <w:szCs w:val="24"/>
          <w:lang w:val="bg-BG"/>
        </w:rPr>
        <w:t>Чл.</w:t>
      </w:r>
      <w:r w:rsidR="00476614">
        <w:rPr>
          <w:rFonts w:ascii="Verdana" w:hAnsi="Verdana" w:cs="Tahoma"/>
          <w:color w:val="000000"/>
          <w:sz w:val="24"/>
          <w:szCs w:val="24"/>
          <w:lang w:val="bg-BG"/>
        </w:rPr>
        <w:t>7</w:t>
      </w:r>
      <w:r w:rsidR="00E720D6">
        <w:rPr>
          <w:rFonts w:ascii="Verdana" w:hAnsi="Verdana" w:cs="Tahoma"/>
          <w:color w:val="000000"/>
          <w:sz w:val="24"/>
          <w:szCs w:val="24"/>
          <w:lang w:val="bg-BG"/>
        </w:rPr>
        <w:t>7</w:t>
      </w:r>
      <w:r w:rsidR="00FC1A2C" w:rsidRPr="00D25159">
        <w:rPr>
          <w:rFonts w:ascii="Verdana" w:hAnsi="Verdana" w:cs="Tahoma"/>
          <w:color w:val="000000"/>
          <w:sz w:val="24"/>
          <w:szCs w:val="24"/>
          <w:lang w:val="bg-BG"/>
        </w:rPr>
        <w:t>.</w:t>
      </w:r>
      <w:r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1</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Административно</w:t>
      </w:r>
      <w:r w:rsidR="002E11A3" w:rsidRPr="00D25159">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наказателно отговорни са пълнолетните лица, навършили 18 години, които са извършили административни нару</w:t>
      </w:r>
      <w:r w:rsidR="00740F82">
        <w:rPr>
          <w:rFonts w:ascii="Verdana" w:hAnsi="Verdana" w:cs="Tahoma"/>
          <w:b w:val="0"/>
          <w:color w:val="000000"/>
          <w:sz w:val="24"/>
          <w:szCs w:val="24"/>
          <w:lang w:val="bg-BG"/>
        </w:rPr>
        <w:t>шения в състояние на вменяемост;</w:t>
      </w:r>
    </w:p>
    <w:p w:rsidR="00FC1A2C" w:rsidRPr="00D25159" w:rsidRDefault="00773A10" w:rsidP="00FC1A2C">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9A453C"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2</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Административно</w:t>
      </w:r>
      <w:r w:rsidR="002E11A3" w:rsidRPr="00D25159">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наказателно отговорни са и непълнолетните, които са навършили 16 години, но не са навършили 18 години, когато са могли да разбират свойството и значението на извършеното нарушен</w:t>
      </w:r>
      <w:r w:rsidR="00740F82">
        <w:rPr>
          <w:rFonts w:ascii="Verdana" w:hAnsi="Verdana" w:cs="Tahoma"/>
          <w:b w:val="0"/>
          <w:color w:val="000000"/>
          <w:sz w:val="24"/>
          <w:szCs w:val="24"/>
          <w:lang w:val="bg-BG"/>
        </w:rPr>
        <w:t>ие и да ръководят постъпките си;</w:t>
      </w:r>
    </w:p>
    <w:p w:rsidR="00FC1A2C" w:rsidRPr="00D25159" w:rsidRDefault="00773A10" w:rsidP="00FC1A2C">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9A453C"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3</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За административни нарушения, извършени от малолетни, непълнолетни на възраст от 14 до 16 години и лица, поставени под пълно запрещение, отговарят съответно родителите, попечителите или настойниците, които съзнател</w:t>
      </w:r>
      <w:r w:rsidR="00740F82">
        <w:rPr>
          <w:rFonts w:ascii="Verdana" w:hAnsi="Verdana" w:cs="Tahoma"/>
          <w:b w:val="0"/>
          <w:color w:val="000000"/>
          <w:sz w:val="24"/>
          <w:szCs w:val="24"/>
          <w:lang w:val="bg-BG"/>
        </w:rPr>
        <w:t>но са допуснали извършването им;</w:t>
      </w:r>
    </w:p>
    <w:p w:rsidR="00FC1A2C" w:rsidRDefault="00773A10" w:rsidP="00FC1A2C">
      <w:pPr>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bg-BG"/>
        </w:rPr>
        <w:t xml:space="preserve">  </w:t>
      </w:r>
      <w:r w:rsidR="009A453C" w:rsidRPr="00D25159">
        <w:rPr>
          <w:rFonts w:ascii="Verdana" w:hAnsi="Verdana" w:cs="Tahoma"/>
          <w:color w:val="000000"/>
          <w:sz w:val="24"/>
          <w:szCs w:val="24"/>
          <w:lang w:val="bg-BG"/>
        </w:rPr>
        <w:t xml:space="preserve">   </w:t>
      </w:r>
      <w:r w:rsidR="00E37DF1" w:rsidRPr="00D25159">
        <w:rPr>
          <w:rFonts w:ascii="Verdana" w:hAnsi="Verdana" w:cs="Tahoma"/>
          <w:color w:val="000000"/>
          <w:sz w:val="24"/>
          <w:szCs w:val="24"/>
          <w:lang w:val="bg-BG"/>
        </w:rPr>
        <w:t>(</w:t>
      </w:r>
      <w:r w:rsidR="00FC1A2C" w:rsidRPr="00D25159">
        <w:rPr>
          <w:rFonts w:ascii="Verdana" w:hAnsi="Verdana" w:cs="Tahoma"/>
          <w:color w:val="000000"/>
          <w:sz w:val="24"/>
          <w:szCs w:val="24"/>
          <w:lang w:val="bg-BG"/>
        </w:rPr>
        <w:t>4</w:t>
      </w:r>
      <w:r w:rsidR="00E37DF1" w:rsidRPr="00D25159">
        <w:rPr>
          <w:rFonts w:ascii="Verdana" w:hAnsi="Verdana" w:cs="Tahoma"/>
          <w:color w:val="000000"/>
          <w:sz w:val="24"/>
          <w:szCs w:val="24"/>
          <w:lang w:val="bg-BG"/>
        </w:rPr>
        <w:t>)</w:t>
      </w:r>
      <w:r w:rsidR="00FC1A2C" w:rsidRPr="00D25159">
        <w:rPr>
          <w:rFonts w:ascii="Verdana" w:hAnsi="Verdana" w:cs="Tahoma"/>
          <w:b w:val="0"/>
          <w:color w:val="000000"/>
          <w:sz w:val="24"/>
          <w:szCs w:val="24"/>
          <w:lang w:val="bg-BG"/>
        </w:rPr>
        <w:t xml:space="preserve"> При нарушение на Наредбата от военнослужещи и служители в системата на МВР</w:t>
      </w:r>
      <w:r w:rsidR="0018463D" w:rsidRPr="00D25159">
        <w:rPr>
          <w:rFonts w:ascii="Verdana" w:hAnsi="Verdana" w:cs="Tahoma"/>
          <w:b w:val="0"/>
          <w:color w:val="000000"/>
          <w:sz w:val="24"/>
          <w:szCs w:val="24"/>
          <w:lang w:val="bg-BG"/>
        </w:rPr>
        <w:t>,</w:t>
      </w:r>
      <w:r w:rsidR="00FC1A2C" w:rsidRPr="00D25159">
        <w:rPr>
          <w:rFonts w:ascii="Verdana" w:hAnsi="Verdana" w:cs="Tahoma"/>
          <w:b w:val="0"/>
          <w:color w:val="000000"/>
          <w:sz w:val="24"/>
          <w:szCs w:val="24"/>
          <w:lang w:val="bg-BG"/>
        </w:rPr>
        <w:t xml:space="preserve"> за съставените актове срещу тях се сезират ръководителите на ведомствата, в които работят.</w:t>
      </w:r>
    </w:p>
    <w:p w:rsidR="009259A4" w:rsidRDefault="00476614" w:rsidP="00FC1A2C">
      <w:pPr>
        <w:jc w:val="both"/>
        <w:rPr>
          <w:rFonts w:ascii="Verdana" w:hAnsi="Verdana"/>
          <w:b w:val="0"/>
          <w:sz w:val="24"/>
          <w:szCs w:val="24"/>
          <w:lang w:val="ru-RU"/>
        </w:rPr>
      </w:pPr>
      <w:r w:rsidRPr="009259A4">
        <w:rPr>
          <w:rStyle w:val="ac"/>
          <w:rFonts w:ascii="Verdana" w:hAnsi="Verdana"/>
          <w:b/>
          <w:sz w:val="24"/>
          <w:szCs w:val="24"/>
          <w:lang w:val="ru-RU"/>
        </w:rPr>
        <w:t>Чл.7</w:t>
      </w:r>
      <w:r w:rsidR="00E720D6">
        <w:rPr>
          <w:rStyle w:val="ac"/>
          <w:rFonts w:ascii="Verdana" w:hAnsi="Verdana"/>
          <w:b/>
          <w:sz w:val="24"/>
          <w:szCs w:val="24"/>
          <w:lang w:val="ru-RU"/>
        </w:rPr>
        <w:t>8</w:t>
      </w:r>
      <w:r w:rsidR="008F2581" w:rsidRPr="009259A4">
        <w:rPr>
          <w:rStyle w:val="ac"/>
          <w:rFonts w:ascii="Verdana" w:hAnsi="Verdana"/>
          <w:b/>
          <w:sz w:val="24"/>
          <w:szCs w:val="24"/>
          <w:lang w:val="ru-RU"/>
        </w:rPr>
        <w:t>.</w:t>
      </w:r>
      <w:r w:rsidR="009259A4" w:rsidRPr="009259A4">
        <w:rPr>
          <w:rFonts w:ascii="Verdana" w:hAnsi="Verdana"/>
          <w:b w:val="0"/>
          <w:sz w:val="24"/>
          <w:szCs w:val="24"/>
          <w:lang w:val="ru-RU"/>
        </w:rPr>
        <w:t xml:space="preserve"> Длъжностните лица по </w:t>
      </w:r>
      <w:r w:rsidR="0079330A" w:rsidRPr="00740F82">
        <w:rPr>
          <w:rFonts w:ascii="Verdana" w:hAnsi="Verdana"/>
          <w:b w:val="0"/>
          <w:sz w:val="24"/>
          <w:szCs w:val="24"/>
          <w:lang w:val="ru-RU"/>
        </w:rPr>
        <w:t>ч</w:t>
      </w:r>
      <w:r w:rsidR="009259A4" w:rsidRPr="00740F82">
        <w:rPr>
          <w:rFonts w:ascii="Verdana" w:hAnsi="Verdana"/>
          <w:b w:val="0"/>
          <w:sz w:val="24"/>
          <w:szCs w:val="24"/>
          <w:lang w:val="ru-RU"/>
        </w:rPr>
        <w:t>л.6</w:t>
      </w:r>
      <w:r w:rsidR="00E720D6" w:rsidRPr="00740F82">
        <w:rPr>
          <w:rFonts w:ascii="Verdana" w:hAnsi="Verdana"/>
          <w:b w:val="0"/>
          <w:sz w:val="24"/>
          <w:szCs w:val="24"/>
          <w:lang w:val="ru-RU"/>
        </w:rPr>
        <w:t>8</w:t>
      </w:r>
      <w:r w:rsidR="009259A4" w:rsidRPr="00740F82">
        <w:rPr>
          <w:rFonts w:ascii="Verdana" w:hAnsi="Verdana"/>
          <w:b w:val="0"/>
          <w:sz w:val="24"/>
          <w:szCs w:val="24"/>
          <w:lang w:val="ru-RU"/>
        </w:rPr>
        <w:t xml:space="preserve">., </w:t>
      </w:r>
      <w:proofErr w:type="gramStart"/>
      <w:r w:rsidR="009259A4" w:rsidRPr="00740F82">
        <w:rPr>
          <w:rFonts w:ascii="Verdana" w:hAnsi="Verdana"/>
          <w:b w:val="0"/>
          <w:sz w:val="24"/>
          <w:szCs w:val="24"/>
          <w:lang w:val="ru-RU"/>
        </w:rPr>
        <w:t>ал</w:t>
      </w:r>
      <w:proofErr w:type="gramEnd"/>
      <w:r w:rsidR="009259A4" w:rsidRPr="00740F82">
        <w:rPr>
          <w:rFonts w:ascii="Verdana" w:hAnsi="Verdana"/>
          <w:b w:val="0"/>
          <w:sz w:val="24"/>
          <w:szCs w:val="24"/>
          <w:lang w:val="ru-RU"/>
        </w:rPr>
        <w:t>.3 и 4,</w:t>
      </w:r>
      <w:r w:rsidR="008F2581" w:rsidRPr="009259A4">
        <w:rPr>
          <w:rFonts w:ascii="Verdana" w:hAnsi="Verdana"/>
          <w:b w:val="0"/>
          <w:sz w:val="24"/>
          <w:szCs w:val="24"/>
          <w:lang w:val="ru-RU"/>
        </w:rPr>
        <w:t xml:space="preserve"> при виновно неизпълнение на възложените им задължения се наказват с глоба от 150 до 300 лева.</w:t>
      </w:r>
    </w:p>
    <w:p w:rsidR="00FC1A2C" w:rsidRPr="00D25159" w:rsidRDefault="00FC1A2C" w:rsidP="00FC1A2C">
      <w:pPr>
        <w:jc w:val="both"/>
        <w:rPr>
          <w:rFonts w:ascii="Verdana" w:hAnsi="Verdana" w:cs="Tahoma"/>
          <w:b w:val="0"/>
          <w:color w:val="000000"/>
          <w:sz w:val="24"/>
          <w:szCs w:val="24"/>
          <w:lang w:val="bg-BG"/>
        </w:rPr>
      </w:pPr>
      <w:r w:rsidRPr="00D25159">
        <w:rPr>
          <w:rFonts w:ascii="Verdana" w:hAnsi="Verdana" w:cs="Tahoma"/>
          <w:color w:val="000000"/>
          <w:sz w:val="24"/>
          <w:szCs w:val="24"/>
          <w:lang w:val="bg-BG"/>
        </w:rPr>
        <w:t>Чл.</w:t>
      </w:r>
      <w:r w:rsidR="00E720D6">
        <w:rPr>
          <w:rFonts w:ascii="Verdana" w:hAnsi="Verdana" w:cs="Tahoma"/>
          <w:color w:val="000000"/>
          <w:sz w:val="24"/>
          <w:szCs w:val="24"/>
          <w:lang w:val="bg-BG"/>
        </w:rPr>
        <w:t>79</w:t>
      </w:r>
      <w:r w:rsidRPr="00D25159">
        <w:rPr>
          <w:rFonts w:ascii="Verdana" w:hAnsi="Verdana" w:cs="Tahoma"/>
          <w:color w:val="000000"/>
          <w:sz w:val="24"/>
          <w:szCs w:val="24"/>
          <w:lang w:val="bg-BG"/>
        </w:rPr>
        <w:t>.</w:t>
      </w:r>
      <w:r w:rsidRPr="00D25159">
        <w:rPr>
          <w:rFonts w:ascii="Verdana" w:hAnsi="Verdana" w:cs="Tahoma"/>
          <w:b w:val="0"/>
          <w:color w:val="000000"/>
          <w:sz w:val="24"/>
          <w:szCs w:val="24"/>
          <w:lang w:val="bg-BG"/>
        </w:rPr>
        <w:t xml:space="preserve"> За всички неуредени случаи в настоящата </w:t>
      </w:r>
      <w:r w:rsidR="00353941" w:rsidRPr="00D25159">
        <w:rPr>
          <w:rFonts w:ascii="Verdana" w:hAnsi="Verdana" w:cs="Tahoma"/>
          <w:b w:val="0"/>
          <w:color w:val="000000"/>
          <w:sz w:val="24"/>
          <w:szCs w:val="24"/>
          <w:lang w:val="bg-BG"/>
        </w:rPr>
        <w:t>Н</w:t>
      </w:r>
      <w:r w:rsidRPr="00D25159">
        <w:rPr>
          <w:rFonts w:ascii="Verdana" w:hAnsi="Verdana" w:cs="Tahoma"/>
          <w:b w:val="0"/>
          <w:color w:val="000000"/>
          <w:sz w:val="24"/>
          <w:szCs w:val="24"/>
          <w:lang w:val="bg-BG"/>
        </w:rPr>
        <w:t>аредба</w:t>
      </w:r>
      <w:r w:rsidR="00353941" w:rsidRPr="00D25159">
        <w:rPr>
          <w:rFonts w:ascii="Verdana" w:hAnsi="Verdana" w:cs="Tahoma"/>
          <w:b w:val="0"/>
          <w:color w:val="000000"/>
          <w:sz w:val="24"/>
          <w:szCs w:val="24"/>
          <w:lang w:val="bg-BG"/>
        </w:rPr>
        <w:t>,</w:t>
      </w:r>
      <w:r w:rsidRPr="00D25159">
        <w:rPr>
          <w:rFonts w:ascii="Verdana" w:hAnsi="Verdana" w:cs="Tahoma"/>
          <w:b w:val="0"/>
          <w:color w:val="000000"/>
          <w:sz w:val="24"/>
          <w:szCs w:val="24"/>
          <w:lang w:val="bg-BG"/>
        </w:rPr>
        <w:t xml:space="preserve"> се прилагат разпоредбите на Закона за административните нарушения и наказания.</w:t>
      </w:r>
    </w:p>
    <w:p w:rsidR="00F22448" w:rsidRDefault="00F22448" w:rsidP="00D33D44">
      <w:pPr>
        <w:pBdr>
          <w:bottom w:val="thinThickSmallGap" w:sz="24" w:space="1" w:color="auto"/>
        </w:pBdr>
        <w:jc w:val="center"/>
        <w:rPr>
          <w:rFonts w:ascii="Verdana" w:hAnsi="Verdana" w:cs="Tahoma"/>
          <w:color w:val="000000"/>
          <w:sz w:val="24"/>
          <w:szCs w:val="24"/>
          <w:lang w:val="bg-BG"/>
        </w:rPr>
      </w:pPr>
    </w:p>
    <w:p w:rsidR="00FC1A2C" w:rsidRPr="00D25159" w:rsidRDefault="009017CA" w:rsidP="00D33D44">
      <w:pPr>
        <w:pBdr>
          <w:bottom w:val="thinThickSmallGap" w:sz="24" w:space="1" w:color="auto"/>
        </w:pBdr>
        <w:jc w:val="center"/>
        <w:rPr>
          <w:rFonts w:ascii="Verdana" w:hAnsi="Verdana" w:cs="Tahoma"/>
          <w:color w:val="000000"/>
          <w:sz w:val="24"/>
          <w:szCs w:val="24"/>
          <w:lang w:val="bg-BG"/>
        </w:rPr>
      </w:pPr>
      <w:r w:rsidRPr="00D25159">
        <w:rPr>
          <w:rFonts w:ascii="Verdana" w:hAnsi="Verdana" w:cs="Tahoma"/>
          <w:color w:val="000000"/>
          <w:sz w:val="24"/>
          <w:szCs w:val="24"/>
          <w:lang w:val="bg-BG"/>
        </w:rPr>
        <w:t>ДОПЪЛНИТЕЛНИ РАЗПОРЕДБИ</w:t>
      </w:r>
    </w:p>
    <w:p w:rsidR="00BB7690" w:rsidRPr="00D25159" w:rsidRDefault="00BB7690" w:rsidP="00FC1A2C">
      <w:pPr>
        <w:jc w:val="center"/>
        <w:rPr>
          <w:rFonts w:ascii="Verdana" w:hAnsi="Verdana" w:cs="Tahoma"/>
          <w:color w:val="000000"/>
          <w:sz w:val="24"/>
          <w:szCs w:val="24"/>
          <w:lang w:val="bg-BG"/>
        </w:rPr>
      </w:pPr>
    </w:p>
    <w:p w:rsidR="00FC1A2C" w:rsidRPr="00D25159" w:rsidRDefault="00FC1A2C" w:rsidP="00773A10">
      <w:pPr>
        <w:jc w:val="both"/>
        <w:rPr>
          <w:rFonts w:ascii="Verdana" w:hAnsi="Verdana" w:cs="Tahoma"/>
          <w:b w:val="0"/>
          <w:color w:val="000000"/>
          <w:sz w:val="24"/>
          <w:szCs w:val="24"/>
          <w:lang w:val="bg-BG"/>
        </w:rPr>
      </w:pPr>
      <w:r w:rsidRPr="00D25159">
        <w:rPr>
          <w:rFonts w:ascii="Verdana" w:hAnsi="Verdana" w:cs="Tahoma"/>
          <w:color w:val="000000"/>
          <w:sz w:val="24"/>
          <w:szCs w:val="24"/>
          <w:lang w:val="bg-BG"/>
        </w:rPr>
        <w:t>§ 1.</w:t>
      </w:r>
      <w:r w:rsidR="00E65645" w:rsidRPr="00D25159">
        <w:rPr>
          <w:rFonts w:ascii="Verdana" w:hAnsi="Verdana" w:cs="Tahoma"/>
          <w:b w:val="0"/>
          <w:color w:val="000000"/>
          <w:sz w:val="24"/>
          <w:szCs w:val="24"/>
          <w:lang w:val="bg-BG"/>
        </w:rPr>
        <w:t xml:space="preserve">  По смисъла на тази наредба</w:t>
      </w:r>
      <w:r w:rsidRPr="00D25159">
        <w:rPr>
          <w:rFonts w:ascii="Verdana" w:hAnsi="Verdana" w:cs="Tahoma"/>
          <w:b w:val="0"/>
          <w:color w:val="000000"/>
          <w:sz w:val="24"/>
          <w:szCs w:val="24"/>
          <w:lang w:val="bg-BG"/>
        </w:rPr>
        <w:t>:</w:t>
      </w:r>
    </w:p>
    <w:p w:rsidR="00FC1A2C" w:rsidRPr="00D25159" w:rsidRDefault="00193523" w:rsidP="00193523">
      <w:pPr>
        <w:ind w:firstLine="708"/>
        <w:jc w:val="both"/>
        <w:rPr>
          <w:rFonts w:ascii="Verdana" w:hAnsi="Verdana" w:cs="Tahoma"/>
          <w:b w:val="0"/>
          <w:color w:val="000000"/>
          <w:sz w:val="24"/>
          <w:szCs w:val="24"/>
          <w:lang w:val="bg-BG"/>
        </w:rPr>
      </w:pPr>
      <w:r>
        <w:rPr>
          <w:rFonts w:ascii="Verdana" w:hAnsi="Verdana" w:cs="Tahoma"/>
          <w:color w:val="000000"/>
          <w:sz w:val="24"/>
          <w:szCs w:val="24"/>
          <w:lang w:val="bg-BG"/>
        </w:rPr>
        <w:t xml:space="preserve">   </w:t>
      </w:r>
      <w:r w:rsidR="00FC1A2C" w:rsidRPr="00D25159">
        <w:rPr>
          <w:rFonts w:ascii="Verdana" w:hAnsi="Verdana" w:cs="Tahoma"/>
          <w:color w:val="000000"/>
          <w:sz w:val="24"/>
          <w:szCs w:val="24"/>
          <w:lang w:val="bg-BG"/>
        </w:rPr>
        <w:t>1.</w:t>
      </w:r>
      <w:r w:rsidR="00ED6F98" w:rsidRPr="00D25159">
        <w:rPr>
          <w:rFonts w:ascii="Verdana" w:hAnsi="Verdana" w:cs="Tahoma"/>
          <w:color w:val="000000"/>
          <w:sz w:val="24"/>
          <w:szCs w:val="24"/>
          <w:lang w:val="bg-BG"/>
        </w:rPr>
        <w:t xml:space="preserve"> </w:t>
      </w:r>
      <w:r w:rsidR="00FC1A2C" w:rsidRPr="00740F82">
        <w:rPr>
          <w:rFonts w:ascii="Verdana" w:hAnsi="Verdana" w:cs="Tahoma"/>
          <w:b w:val="0"/>
          <w:color w:val="000000"/>
          <w:sz w:val="24"/>
          <w:szCs w:val="24"/>
          <w:lang w:val="bg-BG"/>
        </w:rPr>
        <w:t>”Повторно”</w:t>
      </w:r>
      <w:r w:rsidR="00FC1A2C" w:rsidRPr="00D25159">
        <w:rPr>
          <w:rFonts w:ascii="Verdana" w:hAnsi="Verdana" w:cs="Tahoma"/>
          <w:b w:val="0"/>
          <w:color w:val="000000"/>
          <w:sz w:val="24"/>
          <w:szCs w:val="24"/>
          <w:lang w:val="bg-BG"/>
        </w:rPr>
        <w:t xml:space="preserve"> е нарушението, извършено в едногодишен срок от влизането в сила на акта, с който на нарушителя е наложено наказание или принудителна административна мярка за същото по вид нарушение.</w:t>
      </w:r>
    </w:p>
    <w:p w:rsidR="008A5C2E" w:rsidRPr="00D25159" w:rsidRDefault="0065669B" w:rsidP="00193523">
      <w:pPr>
        <w:tabs>
          <w:tab w:val="left" w:pos="1134"/>
        </w:tabs>
        <w:ind w:firstLine="708"/>
        <w:jc w:val="both"/>
        <w:rPr>
          <w:rFonts w:ascii="Verdana" w:hAnsi="Verdana" w:cs="Tahoma"/>
          <w:b w:val="0"/>
          <w:color w:val="000000"/>
          <w:sz w:val="24"/>
          <w:szCs w:val="24"/>
          <w:lang w:val="ru-RU"/>
        </w:rPr>
      </w:pPr>
      <w:r w:rsidRPr="00D25159">
        <w:rPr>
          <w:rFonts w:ascii="Verdana" w:hAnsi="Verdana" w:cs="Tahoma"/>
          <w:b w:val="0"/>
          <w:color w:val="000000"/>
          <w:sz w:val="24"/>
          <w:szCs w:val="24"/>
          <w:lang w:val="bg-BG"/>
        </w:rPr>
        <w:t xml:space="preserve">  </w:t>
      </w:r>
      <w:r w:rsidR="000D1604" w:rsidRPr="00D25159">
        <w:rPr>
          <w:rFonts w:ascii="Verdana" w:hAnsi="Verdana" w:cs="Tahoma"/>
          <w:color w:val="000000"/>
          <w:sz w:val="24"/>
          <w:szCs w:val="24"/>
          <w:lang w:val="bg-BG"/>
        </w:rPr>
        <w:t>2.</w:t>
      </w:r>
      <w:r w:rsidR="000D1604" w:rsidRPr="00D25159">
        <w:rPr>
          <w:rFonts w:ascii="Verdana" w:hAnsi="Verdana" w:cs="Tahoma"/>
          <w:b w:val="0"/>
          <w:color w:val="000000"/>
          <w:sz w:val="24"/>
          <w:szCs w:val="24"/>
          <w:lang w:val="bg-BG"/>
        </w:rPr>
        <w:t xml:space="preserve"> </w:t>
      </w:r>
      <w:r w:rsidR="000D1604" w:rsidRPr="00740F82">
        <w:rPr>
          <w:rFonts w:ascii="Verdana" w:hAnsi="Verdana" w:cs="Tahoma"/>
          <w:b w:val="0"/>
          <w:color w:val="000000"/>
          <w:sz w:val="24"/>
          <w:szCs w:val="24"/>
          <w:lang w:val="bg-BG"/>
        </w:rPr>
        <w:t>“</w:t>
      </w:r>
      <w:r w:rsidR="006766DF" w:rsidRPr="00740F82">
        <w:rPr>
          <w:rFonts w:ascii="Verdana" w:hAnsi="Verdana" w:cs="Tahoma"/>
          <w:b w:val="0"/>
          <w:color w:val="000000"/>
          <w:sz w:val="24"/>
          <w:szCs w:val="24"/>
          <w:lang w:val="bg-BG"/>
        </w:rPr>
        <w:t>Системни нарушения</w:t>
      </w:r>
      <w:r w:rsidR="000D1604" w:rsidRPr="00740F82">
        <w:rPr>
          <w:rFonts w:ascii="Verdana" w:hAnsi="Verdana" w:cs="Tahoma"/>
          <w:b w:val="0"/>
          <w:color w:val="000000"/>
          <w:sz w:val="24"/>
          <w:szCs w:val="24"/>
          <w:lang w:val="bg-BG"/>
        </w:rPr>
        <w:t>”</w:t>
      </w:r>
      <w:r w:rsidR="000D1604" w:rsidRPr="00D25159">
        <w:rPr>
          <w:rFonts w:ascii="Verdana" w:hAnsi="Verdana" w:cs="Tahoma"/>
          <w:b w:val="0"/>
          <w:color w:val="000000"/>
          <w:sz w:val="24"/>
          <w:szCs w:val="24"/>
          <w:lang w:val="bg-BG"/>
        </w:rPr>
        <w:t xml:space="preserve"> </w:t>
      </w:r>
      <w:r w:rsidR="006766DF" w:rsidRPr="00D25159">
        <w:rPr>
          <w:rFonts w:ascii="Verdana" w:hAnsi="Verdana" w:cs="Tahoma"/>
          <w:b w:val="0"/>
          <w:color w:val="000000"/>
          <w:sz w:val="24"/>
          <w:szCs w:val="24"/>
          <w:lang w:val="bg-BG"/>
        </w:rPr>
        <w:t>са 3 или повече нарушения на тази наредба в рамките на една календарна година.</w:t>
      </w:r>
    </w:p>
    <w:p w:rsidR="00886F5B" w:rsidRPr="00D25159" w:rsidRDefault="008A5C2E" w:rsidP="00193523">
      <w:pPr>
        <w:tabs>
          <w:tab w:val="left" w:pos="1134"/>
        </w:tabs>
        <w:ind w:firstLine="708"/>
        <w:jc w:val="both"/>
        <w:rPr>
          <w:rFonts w:ascii="Verdana" w:hAnsi="Verdana" w:cs="Tahoma"/>
          <w:b w:val="0"/>
          <w:color w:val="000000"/>
          <w:sz w:val="24"/>
          <w:szCs w:val="24"/>
          <w:lang w:val="bg-BG"/>
        </w:rPr>
      </w:pPr>
      <w:r w:rsidRPr="00D25159">
        <w:rPr>
          <w:rFonts w:ascii="Verdana" w:hAnsi="Verdana" w:cs="Tahoma"/>
          <w:i/>
          <w:color w:val="000000"/>
          <w:sz w:val="24"/>
          <w:szCs w:val="24"/>
          <w:lang w:val="ru-RU"/>
        </w:rPr>
        <w:t xml:space="preserve"> </w:t>
      </w:r>
      <w:r w:rsidR="00ED6F98" w:rsidRPr="00D25159">
        <w:rPr>
          <w:rFonts w:ascii="Verdana" w:hAnsi="Verdana" w:cs="Tahoma"/>
          <w:i/>
          <w:color w:val="000000"/>
          <w:sz w:val="24"/>
          <w:szCs w:val="24"/>
          <w:lang w:val="bg-BG"/>
        </w:rPr>
        <w:t xml:space="preserve"> </w:t>
      </w:r>
      <w:r w:rsidR="00BC30AF">
        <w:rPr>
          <w:rFonts w:ascii="Verdana" w:hAnsi="Verdana" w:cs="Tahoma"/>
          <w:color w:val="000000"/>
          <w:sz w:val="24"/>
          <w:szCs w:val="24"/>
          <w:lang w:val="bg-BG"/>
        </w:rPr>
        <w:t xml:space="preserve">3. </w:t>
      </w:r>
      <w:r w:rsidR="009D6ABB" w:rsidRPr="00740F82">
        <w:rPr>
          <w:rFonts w:ascii="Verdana" w:hAnsi="Verdana" w:cs="Tahoma"/>
          <w:b w:val="0"/>
          <w:color w:val="000000"/>
          <w:sz w:val="24"/>
          <w:szCs w:val="24"/>
          <w:lang w:val="bg-BG"/>
        </w:rPr>
        <w:t>„</w:t>
      </w:r>
      <w:r w:rsidR="00886F5B" w:rsidRPr="00740F82">
        <w:rPr>
          <w:rFonts w:ascii="Verdana" w:hAnsi="Verdana" w:cs="Tahoma"/>
          <w:b w:val="0"/>
          <w:color w:val="000000"/>
          <w:sz w:val="24"/>
          <w:szCs w:val="24"/>
          <w:lang w:val="bg-BG"/>
        </w:rPr>
        <w:t>Фойерверки от к</w:t>
      </w:r>
      <w:r w:rsidR="009D6ABB" w:rsidRPr="00740F82">
        <w:rPr>
          <w:rFonts w:ascii="Verdana" w:hAnsi="Verdana" w:cs="Tahoma"/>
          <w:b w:val="0"/>
          <w:color w:val="000000"/>
          <w:sz w:val="24"/>
          <w:szCs w:val="24"/>
          <w:lang w:val="ru-RU"/>
        </w:rPr>
        <w:t>атегори</w:t>
      </w:r>
      <w:r w:rsidR="009D6ABB" w:rsidRPr="00740F82">
        <w:rPr>
          <w:rFonts w:ascii="Verdana" w:hAnsi="Verdana" w:cs="Tahoma"/>
          <w:b w:val="0"/>
          <w:color w:val="000000"/>
          <w:sz w:val="24"/>
          <w:szCs w:val="24"/>
          <w:lang w:val="bg-BG"/>
        </w:rPr>
        <w:t>я</w:t>
      </w:r>
      <w:r w:rsidR="009D6ABB" w:rsidRPr="00740F82">
        <w:rPr>
          <w:rFonts w:ascii="Verdana" w:hAnsi="Verdana" w:cs="Tahoma"/>
          <w:b w:val="0"/>
          <w:color w:val="000000"/>
          <w:sz w:val="24"/>
          <w:szCs w:val="24"/>
          <w:lang w:val="ru-RU"/>
        </w:rPr>
        <w:t xml:space="preserve"> </w:t>
      </w:r>
      <w:smartTag w:uri="urn:schemas-microsoft-com:office:smarttags" w:element="metricconverter">
        <w:smartTagPr>
          <w:attr w:name="ProductID" w:val="1”"/>
        </w:smartTagPr>
        <w:r w:rsidR="009D6ABB" w:rsidRPr="00740F82">
          <w:rPr>
            <w:rFonts w:ascii="Verdana" w:hAnsi="Verdana" w:cs="Tahoma"/>
            <w:b w:val="0"/>
            <w:color w:val="000000"/>
            <w:sz w:val="24"/>
            <w:szCs w:val="24"/>
            <w:lang w:val="ru-RU"/>
          </w:rPr>
          <w:t>1</w:t>
        </w:r>
        <w:r w:rsidR="009D6ABB" w:rsidRPr="00740F82">
          <w:rPr>
            <w:rFonts w:ascii="Verdana" w:hAnsi="Verdana" w:cs="Tahoma"/>
            <w:b w:val="0"/>
            <w:color w:val="000000"/>
            <w:sz w:val="24"/>
            <w:szCs w:val="24"/>
            <w:lang w:val="bg-BG"/>
          </w:rPr>
          <w:t>”</w:t>
        </w:r>
      </w:smartTag>
      <w:r w:rsidR="00886F5B" w:rsidRPr="00D25159">
        <w:rPr>
          <w:rFonts w:ascii="Verdana" w:hAnsi="Verdana" w:cs="Tahoma"/>
          <w:b w:val="0"/>
          <w:color w:val="000000"/>
          <w:sz w:val="24"/>
          <w:szCs w:val="24"/>
          <w:lang w:val="bg-BG"/>
        </w:rPr>
        <w:t xml:space="preserve"> -</w:t>
      </w:r>
      <w:r w:rsidR="00886F5B" w:rsidRPr="00D25159">
        <w:rPr>
          <w:rFonts w:ascii="Verdana" w:hAnsi="Verdana" w:cs="Tahoma"/>
          <w:color w:val="000000"/>
          <w:sz w:val="24"/>
          <w:szCs w:val="24"/>
          <w:lang w:val="ru-RU"/>
        </w:rPr>
        <w:t xml:space="preserve"> </w:t>
      </w:r>
      <w:r w:rsidR="00886F5B" w:rsidRPr="00D25159">
        <w:rPr>
          <w:rFonts w:ascii="Verdana" w:hAnsi="Verdana" w:cs="Tahoma"/>
          <w:b w:val="0"/>
          <w:color w:val="000000"/>
          <w:sz w:val="24"/>
          <w:szCs w:val="24"/>
          <w:lang w:val="ru-RU"/>
        </w:rPr>
        <w:t>фойерверки, при използването на които съществува много ниска степен на опасност и пренебрежимо ниско ниво на шум и които са предназначени за употреба в ограничени пространства, включително фойерверки, предназначени за употреба в жилищни сгради</w:t>
      </w:r>
      <w:r w:rsidR="00886F5B" w:rsidRPr="00D25159">
        <w:rPr>
          <w:rFonts w:ascii="Verdana" w:hAnsi="Verdana" w:cs="Tahoma"/>
          <w:b w:val="0"/>
          <w:color w:val="000000"/>
          <w:sz w:val="24"/>
          <w:szCs w:val="24"/>
          <w:lang w:val="bg-BG"/>
        </w:rPr>
        <w:t>.</w:t>
      </w:r>
    </w:p>
    <w:p w:rsidR="00886F5B" w:rsidRPr="00D25159" w:rsidRDefault="008A5C2E" w:rsidP="00193523">
      <w:pPr>
        <w:tabs>
          <w:tab w:val="left" w:pos="1134"/>
        </w:tabs>
        <w:ind w:firstLine="708"/>
        <w:jc w:val="both"/>
        <w:rPr>
          <w:rFonts w:ascii="Verdana" w:hAnsi="Verdana" w:cs="Tahoma"/>
          <w:b w:val="0"/>
          <w:color w:val="000000"/>
          <w:sz w:val="24"/>
          <w:szCs w:val="24"/>
          <w:lang w:val="bg-BG"/>
        </w:rPr>
      </w:pPr>
      <w:r w:rsidRPr="00D25159">
        <w:rPr>
          <w:rFonts w:ascii="Verdana" w:hAnsi="Verdana" w:cs="Tahoma"/>
          <w:b w:val="0"/>
          <w:color w:val="000000"/>
          <w:sz w:val="24"/>
          <w:szCs w:val="24"/>
          <w:lang w:val="ru-RU"/>
        </w:rPr>
        <w:t xml:space="preserve"> </w:t>
      </w:r>
      <w:r w:rsidR="00886F5B" w:rsidRPr="00D25159">
        <w:rPr>
          <w:rFonts w:ascii="Verdana" w:hAnsi="Verdana" w:cs="Tahoma"/>
          <w:b w:val="0"/>
          <w:color w:val="000000"/>
          <w:sz w:val="24"/>
          <w:szCs w:val="24"/>
          <w:lang w:val="bg-BG"/>
        </w:rPr>
        <w:t xml:space="preserve"> </w:t>
      </w:r>
      <w:r w:rsidR="00886F5B" w:rsidRPr="00D25159">
        <w:rPr>
          <w:rFonts w:ascii="Verdana" w:hAnsi="Verdana" w:cs="Tahoma"/>
          <w:color w:val="000000"/>
          <w:sz w:val="24"/>
          <w:szCs w:val="24"/>
          <w:lang w:val="bg-BG"/>
        </w:rPr>
        <w:t xml:space="preserve">4. </w:t>
      </w:r>
      <w:r w:rsidR="00886F5B" w:rsidRPr="00740F82">
        <w:rPr>
          <w:rFonts w:ascii="Verdana" w:hAnsi="Verdana" w:cs="Tahoma"/>
          <w:b w:val="0"/>
          <w:color w:val="000000"/>
          <w:sz w:val="24"/>
          <w:szCs w:val="24"/>
          <w:lang w:val="bg-BG"/>
        </w:rPr>
        <w:t>„Фойерверки от к</w:t>
      </w:r>
      <w:r w:rsidR="009D6ABB" w:rsidRPr="00740F82">
        <w:rPr>
          <w:rFonts w:ascii="Verdana" w:hAnsi="Verdana" w:cs="Tahoma"/>
          <w:b w:val="0"/>
          <w:color w:val="000000"/>
          <w:sz w:val="24"/>
          <w:szCs w:val="24"/>
          <w:lang w:val="bg-BG"/>
        </w:rPr>
        <w:t xml:space="preserve">атегория </w:t>
      </w:r>
      <w:smartTag w:uri="urn:schemas-microsoft-com:office:smarttags" w:element="metricconverter">
        <w:smartTagPr>
          <w:attr w:name="ProductID" w:val="2”"/>
        </w:smartTagPr>
        <w:r w:rsidR="009D6ABB" w:rsidRPr="00740F82">
          <w:rPr>
            <w:rFonts w:ascii="Verdana" w:hAnsi="Verdana" w:cs="Tahoma"/>
            <w:b w:val="0"/>
            <w:color w:val="000000"/>
            <w:sz w:val="24"/>
            <w:szCs w:val="24"/>
            <w:lang w:val="ru-RU"/>
          </w:rPr>
          <w:t>2</w:t>
        </w:r>
        <w:r w:rsidR="00886F5B" w:rsidRPr="00740F82">
          <w:rPr>
            <w:rFonts w:ascii="Verdana" w:hAnsi="Verdana" w:cs="Tahoma"/>
            <w:b w:val="0"/>
            <w:color w:val="000000"/>
            <w:sz w:val="24"/>
            <w:szCs w:val="24"/>
            <w:lang w:val="bg-BG"/>
          </w:rPr>
          <w:t>”</w:t>
        </w:r>
      </w:smartTag>
      <w:r w:rsidR="00886F5B" w:rsidRPr="00D25159">
        <w:rPr>
          <w:rFonts w:ascii="Verdana" w:hAnsi="Verdana" w:cs="Tahoma"/>
          <w:b w:val="0"/>
          <w:color w:val="000000"/>
          <w:sz w:val="24"/>
          <w:szCs w:val="24"/>
          <w:lang w:val="bg-BG"/>
        </w:rPr>
        <w:t xml:space="preserve"> - </w:t>
      </w:r>
      <w:r w:rsidR="00886F5B" w:rsidRPr="00D25159">
        <w:rPr>
          <w:rFonts w:ascii="Verdana" w:hAnsi="Verdana" w:cs="Tahoma"/>
          <w:b w:val="0"/>
          <w:color w:val="000000"/>
          <w:sz w:val="24"/>
          <w:szCs w:val="24"/>
          <w:lang w:val="bg-BG" w:eastAsia="bg-BG"/>
        </w:rPr>
        <w:t xml:space="preserve">фойерверки, при използването на които съществува ниска степен на опасност и ниски нива на шум и които са предназначени за употреба на открито в обособени пространства. </w:t>
      </w:r>
    </w:p>
    <w:p w:rsidR="0065669B" w:rsidRPr="00D25159" w:rsidRDefault="008A5C2E" w:rsidP="00193523">
      <w:pPr>
        <w:tabs>
          <w:tab w:val="left" w:pos="1134"/>
        </w:tabs>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ru-RU"/>
        </w:rPr>
        <w:t xml:space="preserve"> </w:t>
      </w:r>
      <w:r w:rsidR="00193523">
        <w:rPr>
          <w:rFonts w:ascii="Verdana" w:hAnsi="Verdana" w:cs="Tahoma"/>
          <w:color w:val="000000"/>
          <w:sz w:val="24"/>
          <w:szCs w:val="24"/>
          <w:lang w:val="bg-BG"/>
        </w:rPr>
        <w:t xml:space="preserve"> </w:t>
      </w:r>
      <w:r w:rsidR="00886F5B" w:rsidRPr="00D25159">
        <w:rPr>
          <w:rFonts w:ascii="Verdana" w:hAnsi="Verdana" w:cs="Tahoma"/>
          <w:color w:val="000000"/>
          <w:sz w:val="24"/>
          <w:szCs w:val="24"/>
          <w:lang w:val="bg-BG"/>
        </w:rPr>
        <w:t>5.</w:t>
      </w:r>
      <w:r w:rsidR="009D6ABB" w:rsidRPr="00D25159">
        <w:rPr>
          <w:rFonts w:ascii="Verdana" w:hAnsi="Verdana" w:cs="Tahoma"/>
          <w:color w:val="000000"/>
          <w:sz w:val="24"/>
          <w:szCs w:val="24"/>
          <w:lang w:val="ru-RU"/>
        </w:rPr>
        <w:t xml:space="preserve"> </w:t>
      </w:r>
      <w:r w:rsidR="009D6ABB" w:rsidRPr="00740F82">
        <w:rPr>
          <w:rFonts w:ascii="Verdana" w:hAnsi="Verdana" w:cs="Tahoma"/>
          <w:b w:val="0"/>
          <w:color w:val="000000"/>
          <w:sz w:val="24"/>
          <w:szCs w:val="24"/>
          <w:lang w:val="bg-BG"/>
        </w:rPr>
        <w:t>„</w:t>
      </w:r>
      <w:r w:rsidR="00886F5B" w:rsidRPr="00740F82">
        <w:rPr>
          <w:rFonts w:ascii="Verdana" w:hAnsi="Verdana" w:cs="Tahoma"/>
          <w:b w:val="0"/>
          <w:color w:val="000000"/>
          <w:sz w:val="24"/>
          <w:szCs w:val="24"/>
          <w:lang w:val="bg-BG"/>
        </w:rPr>
        <w:t>Фойерверки от к</w:t>
      </w:r>
      <w:r w:rsidR="009D6ABB" w:rsidRPr="00740F82">
        <w:rPr>
          <w:rFonts w:ascii="Verdana" w:hAnsi="Verdana" w:cs="Tahoma"/>
          <w:b w:val="0"/>
          <w:color w:val="000000"/>
          <w:sz w:val="24"/>
          <w:szCs w:val="24"/>
          <w:lang w:val="bg-BG"/>
        </w:rPr>
        <w:t>атегория</w:t>
      </w:r>
      <w:r w:rsidR="009D6ABB" w:rsidRPr="00740F82">
        <w:rPr>
          <w:rFonts w:ascii="Verdana" w:hAnsi="Verdana" w:cs="Tahoma"/>
          <w:b w:val="0"/>
          <w:color w:val="000000"/>
          <w:sz w:val="24"/>
          <w:szCs w:val="24"/>
          <w:lang w:val="ru-RU"/>
        </w:rPr>
        <w:t xml:space="preserve"> </w:t>
      </w:r>
      <w:smartTag w:uri="urn:schemas-microsoft-com:office:smarttags" w:element="metricconverter">
        <w:smartTagPr>
          <w:attr w:name="ProductID" w:val="3”"/>
        </w:smartTagPr>
        <w:r w:rsidR="009D6ABB" w:rsidRPr="00740F82">
          <w:rPr>
            <w:rFonts w:ascii="Verdana" w:hAnsi="Verdana" w:cs="Tahoma"/>
            <w:b w:val="0"/>
            <w:color w:val="000000"/>
            <w:sz w:val="24"/>
            <w:szCs w:val="24"/>
            <w:lang w:val="ru-RU"/>
          </w:rPr>
          <w:t>3</w:t>
        </w:r>
        <w:r w:rsidR="009D6ABB" w:rsidRPr="00740F82">
          <w:rPr>
            <w:rFonts w:ascii="Verdana" w:hAnsi="Verdana" w:cs="Tahoma"/>
            <w:b w:val="0"/>
            <w:color w:val="000000"/>
            <w:sz w:val="24"/>
            <w:szCs w:val="24"/>
            <w:lang w:val="bg-BG"/>
          </w:rPr>
          <w:t>”</w:t>
        </w:r>
      </w:smartTag>
      <w:r w:rsidR="009D6ABB" w:rsidRPr="00D25159">
        <w:rPr>
          <w:rFonts w:ascii="Verdana" w:hAnsi="Verdana" w:cs="Tahoma"/>
          <w:b w:val="0"/>
          <w:color w:val="000000"/>
          <w:sz w:val="24"/>
          <w:szCs w:val="24"/>
          <w:lang w:val="ru-RU"/>
        </w:rPr>
        <w:t xml:space="preserve"> </w:t>
      </w:r>
      <w:r w:rsidR="00886F5B" w:rsidRPr="00D25159">
        <w:rPr>
          <w:rFonts w:ascii="Verdana" w:hAnsi="Verdana" w:cs="Tahoma"/>
          <w:b w:val="0"/>
          <w:color w:val="000000"/>
          <w:sz w:val="24"/>
          <w:szCs w:val="24"/>
          <w:lang w:val="bg-BG"/>
        </w:rPr>
        <w:t xml:space="preserve">- </w:t>
      </w:r>
      <w:r w:rsidR="00886F5B" w:rsidRPr="00D25159">
        <w:rPr>
          <w:rFonts w:ascii="Verdana" w:hAnsi="Verdana" w:cs="Tahoma"/>
          <w:b w:val="0"/>
          <w:color w:val="000000"/>
          <w:sz w:val="24"/>
          <w:szCs w:val="24"/>
          <w:lang w:val="ru-RU"/>
        </w:rPr>
        <w:t>фойерверки, при използването на които съществува средно голяма степен на опасност, предназначени са за употреба в обширни открити пространства и чието ниво на шум не вреди на човешкото здраве</w:t>
      </w:r>
      <w:r w:rsidR="0065669B" w:rsidRPr="00D25159">
        <w:rPr>
          <w:rFonts w:ascii="Verdana" w:hAnsi="Verdana" w:cs="Tahoma"/>
          <w:b w:val="0"/>
          <w:color w:val="000000"/>
          <w:sz w:val="24"/>
          <w:szCs w:val="24"/>
          <w:lang w:val="bg-BG"/>
        </w:rPr>
        <w:t>.</w:t>
      </w:r>
    </w:p>
    <w:p w:rsidR="009D6ABB" w:rsidRPr="00D25159" w:rsidRDefault="008A5C2E" w:rsidP="00193523">
      <w:pPr>
        <w:tabs>
          <w:tab w:val="left" w:pos="1134"/>
        </w:tabs>
        <w:ind w:firstLine="708"/>
        <w:jc w:val="both"/>
        <w:rPr>
          <w:rFonts w:ascii="Verdana" w:hAnsi="Verdana" w:cs="Tahoma"/>
          <w:b w:val="0"/>
          <w:color w:val="000000"/>
          <w:sz w:val="24"/>
          <w:szCs w:val="24"/>
          <w:lang w:val="bg-BG"/>
        </w:rPr>
      </w:pPr>
      <w:r w:rsidRPr="00D25159">
        <w:rPr>
          <w:rFonts w:ascii="Verdana" w:hAnsi="Verdana" w:cs="Tahoma"/>
          <w:color w:val="000000"/>
          <w:sz w:val="24"/>
          <w:szCs w:val="24"/>
          <w:lang w:val="ru-RU"/>
        </w:rPr>
        <w:t xml:space="preserve"> </w:t>
      </w:r>
      <w:r w:rsidR="0065669B" w:rsidRPr="00D25159">
        <w:rPr>
          <w:rFonts w:ascii="Verdana" w:hAnsi="Verdana" w:cs="Tahoma"/>
          <w:color w:val="000000"/>
          <w:sz w:val="24"/>
          <w:szCs w:val="24"/>
          <w:lang w:val="bg-BG"/>
        </w:rPr>
        <w:t xml:space="preserve">6. </w:t>
      </w:r>
      <w:r w:rsidR="009D6ABB" w:rsidRPr="00740F82">
        <w:rPr>
          <w:rFonts w:ascii="Verdana" w:hAnsi="Verdana" w:cs="Tahoma"/>
          <w:b w:val="0"/>
          <w:color w:val="000000"/>
          <w:sz w:val="24"/>
          <w:szCs w:val="24"/>
          <w:lang w:val="bg-BG"/>
        </w:rPr>
        <w:t>„</w:t>
      </w:r>
      <w:r w:rsidR="0065669B" w:rsidRPr="00740F82">
        <w:rPr>
          <w:rFonts w:ascii="Verdana" w:hAnsi="Verdana" w:cs="Tahoma"/>
          <w:b w:val="0"/>
          <w:color w:val="000000"/>
          <w:sz w:val="24"/>
          <w:szCs w:val="24"/>
          <w:lang w:val="bg-BG"/>
        </w:rPr>
        <w:t>П</w:t>
      </w:r>
      <w:r w:rsidR="009D6ABB" w:rsidRPr="00740F82">
        <w:rPr>
          <w:rFonts w:ascii="Verdana" w:hAnsi="Verdana" w:cs="Tahoma"/>
          <w:b w:val="0"/>
          <w:color w:val="000000"/>
          <w:sz w:val="24"/>
          <w:szCs w:val="24"/>
          <w:lang w:val="ru-RU"/>
        </w:rPr>
        <w:t>иротехнически изделия</w:t>
      </w:r>
      <w:r w:rsidR="009D6ABB" w:rsidRPr="00740F82">
        <w:rPr>
          <w:rFonts w:ascii="Verdana" w:hAnsi="Verdana" w:cs="Tahoma"/>
          <w:b w:val="0"/>
          <w:color w:val="000000"/>
          <w:sz w:val="24"/>
          <w:szCs w:val="24"/>
          <w:lang w:val="bg-BG"/>
        </w:rPr>
        <w:t>”</w:t>
      </w:r>
      <w:r w:rsidR="009D6ABB" w:rsidRPr="00D25159">
        <w:rPr>
          <w:rFonts w:ascii="Verdana" w:hAnsi="Verdana" w:cs="Tahoma"/>
          <w:b w:val="0"/>
          <w:color w:val="000000"/>
          <w:sz w:val="24"/>
          <w:szCs w:val="24"/>
          <w:lang w:val="ru-RU"/>
        </w:rPr>
        <w:t xml:space="preserve"> </w:t>
      </w:r>
      <w:r w:rsidR="0065669B" w:rsidRPr="00D25159">
        <w:rPr>
          <w:rFonts w:ascii="Verdana" w:hAnsi="Verdana" w:cs="Tahoma"/>
          <w:b w:val="0"/>
          <w:color w:val="000000"/>
          <w:sz w:val="24"/>
          <w:szCs w:val="24"/>
          <w:lang w:val="bg-BG"/>
        </w:rPr>
        <w:t xml:space="preserve">– фойерверки и </w:t>
      </w:r>
      <w:r w:rsidR="0065669B" w:rsidRPr="00D25159">
        <w:rPr>
          <w:rFonts w:ascii="Verdana" w:hAnsi="Verdana" w:cs="Tahoma"/>
          <w:b w:val="0"/>
          <w:color w:val="000000"/>
          <w:sz w:val="24"/>
          <w:szCs w:val="24"/>
          <w:lang w:val="ru-RU"/>
        </w:rPr>
        <w:t xml:space="preserve">сценични пиротехнически изделия </w:t>
      </w:r>
      <w:r w:rsidR="0065669B" w:rsidRPr="00D25159">
        <w:rPr>
          <w:rFonts w:ascii="Verdana" w:hAnsi="Verdana" w:cs="Tahoma"/>
          <w:b w:val="0"/>
          <w:color w:val="000000"/>
          <w:sz w:val="24"/>
          <w:szCs w:val="24"/>
          <w:lang w:val="bg-BG"/>
        </w:rPr>
        <w:t xml:space="preserve">от всички категории, съгласно </w:t>
      </w:r>
      <w:r w:rsidR="009D6ABB" w:rsidRPr="00D25159">
        <w:rPr>
          <w:rFonts w:ascii="Verdana" w:hAnsi="Verdana" w:cs="Tahoma"/>
          <w:b w:val="0"/>
          <w:color w:val="000000"/>
          <w:sz w:val="24"/>
          <w:szCs w:val="24"/>
          <w:lang w:val="ru-RU"/>
        </w:rPr>
        <w:t xml:space="preserve">Закона за </w:t>
      </w:r>
      <w:r w:rsidR="009D6ABB" w:rsidRPr="00D25159">
        <w:rPr>
          <w:rFonts w:ascii="Verdana" w:hAnsi="Verdana" w:cs="Tahoma"/>
          <w:b w:val="0"/>
          <w:color w:val="000000"/>
          <w:sz w:val="24"/>
          <w:szCs w:val="24"/>
          <w:lang w:val="ru-RU"/>
        </w:rPr>
        <w:lastRenderedPageBreak/>
        <w:t>оръжията, боеприпасите, взривните вещества и пиротехническите изделия</w:t>
      </w:r>
      <w:r w:rsidR="009D6ABB" w:rsidRPr="00D25159">
        <w:rPr>
          <w:rFonts w:ascii="Verdana" w:hAnsi="Verdana" w:cs="Tahoma"/>
          <w:b w:val="0"/>
          <w:color w:val="000000"/>
          <w:sz w:val="24"/>
          <w:szCs w:val="24"/>
          <w:lang w:val="bg-BG"/>
        </w:rPr>
        <w:t>.</w:t>
      </w:r>
    </w:p>
    <w:p w:rsidR="008A5C2E" w:rsidRPr="00D25159" w:rsidRDefault="00ED6F98" w:rsidP="00193523">
      <w:pPr>
        <w:jc w:val="both"/>
        <w:rPr>
          <w:rFonts w:ascii="Verdana" w:hAnsi="Verdana" w:cs="Tahoma"/>
          <w:b w:val="0"/>
          <w:color w:val="000000"/>
          <w:sz w:val="24"/>
          <w:szCs w:val="24"/>
          <w:lang w:val="bg-BG"/>
        </w:rPr>
      </w:pPr>
      <w:r w:rsidRPr="00D25159">
        <w:rPr>
          <w:rFonts w:ascii="Verdana" w:hAnsi="Verdana" w:cs="Tahoma"/>
          <w:b w:val="0"/>
          <w:color w:val="000000"/>
          <w:sz w:val="24"/>
          <w:szCs w:val="24"/>
          <w:lang w:val="bg-BG"/>
        </w:rPr>
        <w:t xml:space="preserve">      </w:t>
      </w:r>
      <w:r w:rsidR="00773A10" w:rsidRPr="00D25159">
        <w:rPr>
          <w:rFonts w:ascii="Verdana" w:hAnsi="Verdana" w:cs="Tahoma"/>
          <w:b w:val="0"/>
          <w:color w:val="000000"/>
          <w:sz w:val="24"/>
          <w:szCs w:val="24"/>
          <w:lang w:val="ru-RU"/>
        </w:rPr>
        <w:t xml:space="preserve"> </w:t>
      </w:r>
      <w:r w:rsidRPr="00D25159">
        <w:rPr>
          <w:rFonts w:ascii="Verdana" w:hAnsi="Verdana" w:cs="Tahoma"/>
          <w:b w:val="0"/>
          <w:color w:val="000000"/>
          <w:sz w:val="24"/>
          <w:szCs w:val="24"/>
          <w:lang w:val="bg-BG"/>
        </w:rPr>
        <w:t xml:space="preserve"> </w:t>
      </w:r>
      <w:r w:rsidR="000A1B6A" w:rsidRPr="00D25159">
        <w:rPr>
          <w:rFonts w:ascii="Verdana" w:hAnsi="Verdana" w:cs="Tahoma"/>
          <w:b w:val="0"/>
          <w:color w:val="000000"/>
          <w:sz w:val="24"/>
          <w:szCs w:val="24"/>
          <w:lang w:val="bg-BG"/>
        </w:rPr>
        <w:t xml:space="preserve"> </w:t>
      </w:r>
      <w:r w:rsidR="000A1B6A" w:rsidRPr="00D25159">
        <w:rPr>
          <w:rFonts w:ascii="Verdana" w:hAnsi="Verdana" w:cs="Tahoma"/>
          <w:color w:val="000000"/>
          <w:sz w:val="24"/>
          <w:szCs w:val="24"/>
          <w:lang w:val="bg-BG"/>
        </w:rPr>
        <w:t xml:space="preserve">7. </w:t>
      </w:r>
      <w:r w:rsidR="000A1B6A" w:rsidRPr="00740F82">
        <w:rPr>
          <w:rFonts w:ascii="Verdana" w:hAnsi="Verdana" w:cs="Tahoma"/>
          <w:b w:val="0"/>
          <w:color w:val="000000"/>
          <w:sz w:val="24"/>
          <w:szCs w:val="24"/>
          <w:lang w:val="bg-BG"/>
        </w:rPr>
        <w:t>„Селскостопански животни”</w:t>
      </w:r>
      <w:r w:rsidR="000A1B6A" w:rsidRPr="00D25159">
        <w:rPr>
          <w:rFonts w:ascii="Verdana" w:hAnsi="Verdana" w:cs="Tahoma"/>
          <w:b w:val="0"/>
          <w:color w:val="000000"/>
          <w:sz w:val="24"/>
          <w:szCs w:val="24"/>
          <w:lang w:val="bg-BG"/>
        </w:rPr>
        <w:t xml:space="preserve"> </w:t>
      </w:r>
      <w:r w:rsidR="008A5C2E" w:rsidRPr="00D25159">
        <w:rPr>
          <w:rFonts w:ascii="Verdana" w:hAnsi="Verdana" w:cs="Tahoma"/>
          <w:b w:val="0"/>
          <w:color w:val="000000"/>
          <w:sz w:val="24"/>
          <w:szCs w:val="24"/>
          <w:lang w:val="ru-RU"/>
        </w:rPr>
        <w:t>са говеда, биволи, овце, кози, еднокопитни, свине, птици, зайци, пчелни семейства и копринена пеперуда, отглеждани и развъждани със стопанска цел, както и каракачанско куче и българско овчарско куче, отглеждани със селскостопанско предназначение</w:t>
      </w:r>
      <w:r w:rsidR="00773A10" w:rsidRPr="00D25159">
        <w:rPr>
          <w:rFonts w:ascii="Verdana" w:hAnsi="Verdana" w:cs="Tahoma"/>
          <w:b w:val="0"/>
          <w:color w:val="000000"/>
          <w:sz w:val="24"/>
          <w:szCs w:val="24"/>
          <w:lang w:val="bg-BG"/>
        </w:rPr>
        <w:t>.</w:t>
      </w:r>
    </w:p>
    <w:p w:rsidR="008A5C2E" w:rsidRPr="00D25159" w:rsidRDefault="008A5C2E" w:rsidP="00193523">
      <w:pPr>
        <w:pStyle w:val="1"/>
        <w:tabs>
          <w:tab w:val="left" w:pos="1134"/>
        </w:tabs>
        <w:spacing w:after="0"/>
        <w:ind w:left="0"/>
        <w:jc w:val="both"/>
        <w:rPr>
          <w:rFonts w:ascii="Verdana" w:hAnsi="Verdana" w:cs="Tahoma"/>
          <w:color w:val="000000"/>
          <w:sz w:val="24"/>
          <w:szCs w:val="24"/>
          <w:lang w:val="bg-BG"/>
        </w:rPr>
      </w:pPr>
      <w:r w:rsidRPr="00D25159">
        <w:rPr>
          <w:rFonts w:ascii="Verdana" w:hAnsi="Verdana" w:cs="Tahoma"/>
          <w:color w:val="000000"/>
          <w:sz w:val="24"/>
          <w:szCs w:val="24"/>
          <w:lang w:val="ru-RU"/>
        </w:rPr>
        <w:t xml:space="preserve">        </w:t>
      </w:r>
      <w:r w:rsidR="00193523">
        <w:rPr>
          <w:rFonts w:ascii="Verdana" w:hAnsi="Verdana" w:cs="Tahoma"/>
          <w:color w:val="000000"/>
          <w:sz w:val="24"/>
          <w:szCs w:val="24"/>
          <w:lang w:val="ru-RU"/>
        </w:rPr>
        <w:t xml:space="preserve"> </w:t>
      </w:r>
      <w:r w:rsidR="000A1B6A" w:rsidRPr="00D25159">
        <w:rPr>
          <w:rFonts w:ascii="Verdana" w:hAnsi="Verdana" w:cs="Tahoma"/>
          <w:b/>
          <w:color w:val="000000"/>
          <w:sz w:val="24"/>
          <w:szCs w:val="24"/>
          <w:lang w:val="bg-BG"/>
        </w:rPr>
        <w:t xml:space="preserve">8. </w:t>
      </w:r>
      <w:r w:rsidR="000A1B6A" w:rsidRPr="00740F82">
        <w:rPr>
          <w:rFonts w:ascii="Verdana" w:hAnsi="Verdana" w:cs="Tahoma"/>
          <w:color w:val="000000"/>
          <w:sz w:val="24"/>
          <w:szCs w:val="24"/>
          <w:lang w:val="bg-BG"/>
        </w:rPr>
        <w:t>„Продуктивни животни”</w:t>
      </w:r>
      <w:r w:rsidRPr="00740F82">
        <w:rPr>
          <w:rFonts w:ascii="Verdana" w:hAnsi="Verdana" w:cs="Tahoma"/>
          <w:color w:val="000000"/>
          <w:sz w:val="24"/>
          <w:szCs w:val="24"/>
          <w:lang w:val="ru-RU"/>
        </w:rPr>
        <w:t xml:space="preserve"> </w:t>
      </w:r>
      <w:r w:rsidRPr="00D25159">
        <w:rPr>
          <w:rFonts w:ascii="Verdana" w:hAnsi="Verdana" w:cs="Tahoma"/>
          <w:color w:val="000000"/>
          <w:sz w:val="24"/>
          <w:szCs w:val="24"/>
          <w:lang w:val="ru-RU"/>
        </w:rPr>
        <w:t>са всички видове</w:t>
      </w:r>
      <w:r w:rsidR="00773A10" w:rsidRPr="00D25159">
        <w:rPr>
          <w:rFonts w:ascii="Verdana" w:hAnsi="Verdana" w:cs="Tahoma"/>
          <w:color w:val="000000"/>
          <w:sz w:val="24"/>
          <w:szCs w:val="24"/>
          <w:lang w:val="ru-RU"/>
        </w:rPr>
        <w:t xml:space="preserve"> животни, от които се добиват суровини и продукти</w:t>
      </w:r>
      <w:r w:rsidRPr="00D25159">
        <w:rPr>
          <w:rFonts w:ascii="Verdana" w:hAnsi="Verdana" w:cs="Tahoma"/>
          <w:color w:val="000000"/>
          <w:sz w:val="24"/>
          <w:szCs w:val="24"/>
          <w:lang w:val="ru-RU"/>
        </w:rPr>
        <w:t>, предназначени за храна на хората</w:t>
      </w:r>
      <w:r w:rsidR="00773A10" w:rsidRPr="00D25159">
        <w:rPr>
          <w:rFonts w:ascii="Verdana" w:hAnsi="Verdana" w:cs="Tahoma"/>
          <w:color w:val="000000"/>
          <w:sz w:val="24"/>
          <w:szCs w:val="24"/>
          <w:lang w:val="bg-BG"/>
        </w:rPr>
        <w:t>.</w:t>
      </w:r>
    </w:p>
    <w:p w:rsidR="00643F7D" w:rsidRDefault="008A5C2E" w:rsidP="00193523">
      <w:pPr>
        <w:pStyle w:val="1"/>
        <w:tabs>
          <w:tab w:val="left" w:pos="1134"/>
        </w:tabs>
        <w:spacing w:after="0"/>
        <w:ind w:left="0"/>
        <w:jc w:val="both"/>
        <w:rPr>
          <w:rFonts w:ascii="Verdana" w:hAnsi="Verdana"/>
          <w:sz w:val="24"/>
          <w:szCs w:val="24"/>
          <w:lang w:val="ru-RU"/>
        </w:rPr>
      </w:pPr>
      <w:r w:rsidRPr="00643F7D">
        <w:rPr>
          <w:rFonts w:ascii="Verdana" w:hAnsi="Verdana"/>
          <w:sz w:val="24"/>
          <w:szCs w:val="24"/>
        </w:rPr>
        <w:t xml:space="preserve">        </w:t>
      </w:r>
      <w:r w:rsidR="000A1B6A" w:rsidRPr="00643F7D">
        <w:rPr>
          <w:rFonts w:ascii="Verdana" w:hAnsi="Verdana"/>
          <w:b/>
          <w:sz w:val="24"/>
          <w:szCs w:val="24"/>
          <w:lang w:val="bg-BG"/>
        </w:rPr>
        <w:t xml:space="preserve">9. </w:t>
      </w:r>
      <w:r w:rsidR="000A1B6A" w:rsidRPr="00740F82">
        <w:rPr>
          <w:rFonts w:ascii="Verdana" w:hAnsi="Verdana"/>
          <w:sz w:val="24"/>
          <w:szCs w:val="24"/>
          <w:lang w:val="bg-BG"/>
        </w:rPr>
        <w:t>„Декоративни животни”</w:t>
      </w:r>
      <w:r w:rsidRPr="00740F82">
        <w:rPr>
          <w:rFonts w:ascii="Verdana" w:hAnsi="Verdana"/>
          <w:sz w:val="24"/>
          <w:szCs w:val="24"/>
          <w:lang w:val="ru-RU"/>
        </w:rPr>
        <w:t xml:space="preserve"> </w:t>
      </w:r>
      <w:r w:rsidRPr="00643F7D">
        <w:rPr>
          <w:rFonts w:ascii="Verdana" w:hAnsi="Verdana"/>
          <w:sz w:val="24"/>
          <w:szCs w:val="24"/>
          <w:lang w:val="ru-RU"/>
        </w:rPr>
        <w:t>са диви</w:t>
      </w:r>
      <w:r w:rsidR="00773A10" w:rsidRPr="00643F7D">
        <w:rPr>
          <w:rFonts w:ascii="Verdana" w:hAnsi="Verdana"/>
          <w:sz w:val="24"/>
          <w:szCs w:val="24"/>
          <w:lang w:val="ru-RU"/>
        </w:rPr>
        <w:t xml:space="preserve"> </w:t>
      </w:r>
      <w:r w:rsidR="00773A10" w:rsidRPr="00643F7D">
        <w:rPr>
          <w:rFonts w:ascii="Verdana" w:hAnsi="Verdana"/>
          <w:sz w:val="24"/>
          <w:szCs w:val="24"/>
          <w:lang w:val="bg-BG"/>
        </w:rPr>
        <w:t>животни</w:t>
      </w:r>
      <w:r w:rsidRPr="00643F7D">
        <w:rPr>
          <w:rFonts w:ascii="Verdana" w:hAnsi="Verdana"/>
          <w:sz w:val="24"/>
          <w:szCs w:val="24"/>
          <w:lang w:val="ru-RU"/>
        </w:rPr>
        <w:t>, които не представляват заплаха за здравето и живота на хората и животните, за които собствениците им могат да осигурят условия, съответстващи на физиологичните и етологичните им особености.</w:t>
      </w:r>
    </w:p>
    <w:p w:rsidR="00643F7D" w:rsidRDefault="00193523" w:rsidP="00193523">
      <w:pPr>
        <w:pStyle w:val="1"/>
        <w:tabs>
          <w:tab w:val="left" w:pos="1134"/>
        </w:tabs>
        <w:spacing w:after="0"/>
        <w:ind w:left="0"/>
        <w:jc w:val="both"/>
        <w:rPr>
          <w:rFonts w:ascii="Verdana" w:hAnsi="Verdana"/>
          <w:sz w:val="24"/>
          <w:szCs w:val="24"/>
          <w:lang w:val="ru-RU"/>
        </w:rPr>
      </w:pPr>
      <w:r>
        <w:rPr>
          <w:rFonts w:ascii="Verdana" w:hAnsi="Verdana"/>
          <w:b/>
          <w:sz w:val="24"/>
          <w:szCs w:val="24"/>
          <w:lang w:val="bg-BG"/>
        </w:rPr>
        <w:t xml:space="preserve">         </w:t>
      </w:r>
      <w:r w:rsidR="00643F7D" w:rsidRPr="00643F7D">
        <w:rPr>
          <w:rFonts w:ascii="Verdana" w:hAnsi="Verdana"/>
          <w:b/>
          <w:sz w:val="24"/>
          <w:szCs w:val="24"/>
          <w:lang w:val="bg-BG"/>
        </w:rPr>
        <w:t>10</w:t>
      </w:r>
      <w:r w:rsidR="00643F7D">
        <w:rPr>
          <w:rFonts w:ascii="Verdana" w:hAnsi="Verdana"/>
          <w:b/>
          <w:sz w:val="24"/>
          <w:szCs w:val="24"/>
          <w:lang w:val="bg-BG"/>
        </w:rPr>
        <w:t xml:space="preserve">. </w:t>
      </w:r>
      <w:r w:rsidR="00643F7D" w:rsidRPr="00740F82">
        <w:rPr>
          <w:rFonts w:ascii="Verdana" w:hAnsi="Verdana"/>
          <w:sz w:val="24"/>
          <w:szCs w:val="24"/>
          <w:lang w:val="bg-BG"/>
        </w:rPr>
        <w:t>„</w:t>
      </w:r>
      <w:r w:rsidR="00643F7D" w:rsidRPr="00740F82">
        <w:rPr>
          <w:rStyle w:val="newdocreference"/>
          <w:rFonts w:ascii="Verdana" w:hAnsi="Verdana"/>
          <w:sz w:val="24"/>
          <w:szCs w:val="24"/>
          <w:lang w:val="ru-RU"/>
        </w:rPr>
        <w:t>Домашни любимци”</w:t>
      </w:r>
      <w:r w:rsidR="00643F7D" w:rsidRPr="00643F7D">
        <w:rPr>
          <w:rFonts w:ascii="Verdana" w:hAnsi="Verdana"/>
          <w:sz w:val="24"/>
          <w:szCs w:val="24"/>
          <w:lang w:val="ru-RU"/>
        </w:rPr>
        <w:t xml:space="preserve"> са животните, отглеждани с нестопанска цел в дома на човека.</w:t>
      </w:r>
    </w:p>
    <w:p w:rsidR="00643F7D" w:rsidRPr="00643F7D" w:rsidRDefault="00193523" w:rsidP="00193523">
      <w:pPr>
        <w:pStyle w:val="1"/>
        <w:tabs>
          <w:tab w:val="left" w:pos="1134"/>
        </w:tabs>
        <w:spacing w:after="0"/>
        <w:ind w:left="0"/>
        <w:jc w:val="both"/>
        <w:rPr>
          <w:rFonts w:ascii="Verdana" w:hAnsi="Verdana" w:cs="Tahoma"/>
          <w:color w:val="000000"/>
          <w:sz w:val="24"/>
          <w:szCs w:val="24"/>
          <w:lang w:val="ru-RU"/>
        </w:rPr>
      </w:pPr>
      <w:r>
        <w:rPr>
          <w:rFonts w:ascii="Verdana" w:hAnsi="Verdana"/>
          <w:b/>
          <w:sz w:val="24"/>
          <w:szCs w:val="24"/>
          <w:lang w:val="ru-RU"/>
        </w:rPr>
        <w:t xml:space="preserve">        </w:t>
      </w:r>
      <w:r w:rsidR="00643F7D" w:rsidRPr="00643F7D">
        <w:rPr>
          <w:rFonts w:ascii="Verdana" w:hAnsi="Verdana"/>
          <w:b/>
          <w:sz w:val="24"/>
          <w:szCs w:val="24"/>
          <w:lang w:val="ru-RU"/>
        </w:rPr>
        <w:t>11.</w:t>
      </w:r>
      <w:r w:rsidR="00643F7D" w:rsidRPr="00643F7D">
        <w:rPr>
          <w:rFonts w:ascii="Verdana" w:hAnsi="Verdana"/>
          <w:sz w:val="24"/>
          <w:szCs w:val="24"/>
          <w:lang w:val="ru-RU"/>
        </w:rPr>
        <w:t xml:space="preserve"> </w:t>
      </w:r>
      <w:r w:rsidR="00643F7D" w:rsidRPr="00740F82">
        <w:rPr>
          <w:rFonts w:ascii="Verdana" w:hAnsi="Verdana"/>
          <w:bCs/>
          <w:sz w:val="24"/>
          <w:szCs w:val="24"/>
          <w:lang w:val="ru-RU"/>
        </w:rPr>
        <w:t>„Други лица, които полагат грижи за детето”</w:t>
      </w:r>
      <w:r w:rsidR="00643F7D" w:rsidRPr="00643F7D">
        <w:rPr>
          <w:rFonts w:ascii="Verdana" w:hAnsi="Verdana"/>
          <w:b/>
          <w:bCs/>
          <w:sz w:val="24"/>
          <w:szCs w:val="24"/>
          <w:lang w:val="ru-RU"/>
        </w:rPr>
        <w:t xml:space="preserve"> </w:t>
      </w:r>
      <w:r w:rsidR="00643F7D" w:rsidRPr="00643F7D">
        <w:rPr>
          <w:rFonts w:ascii="Verdana" w:hAnsi="Verdana"/>
          <w:sz w:val="24"/>
          <w:szCs w:val="24"/>
          <w:lang w:val="ru-RU"/>
        </w:rPr>
        <w:t xml:space="preserve">са семейство на роднини и близки или приемно семейство, при които детето е настанено по </w:t>
      </w:r>
      <w:proofErr w:type="gramStart"/>
      <w:r w:rsidR="00643F7D" w:rsidRPr="00643F7D">
        <w:rPr>
          <w:rFonts w:ascii="Verdana" w:hAnsi="Verdana"/>
          <w:sz w:val="24"/>
          <w:szCs w:val="24"/>
          <w:lang w:val="ru-RU"/>
        </w:rPr>
        <w:t>реда на</w:t>
      </w:r>
      <w:proofErr w:type="gramEnd"/>
      <w:r w:rsidR="00643F7D" w:rsidRPr="00643F7D">
        <w:rPr>
          <w:rFonts w:ascii="Verdana" w:hAnsi="Verdana"/>
          <w:sz w:val="24"/>
          <w:szCs w:val="24"/>
          <w:lang w:val="ru-RU"/>
        </w:rPr>
        <w:t xml:space="preserve"> чл. 26 от Закона за закрила на детето, както и останалите лица, при които детето пребивава по настоящ адрес.</w:t>
      </w:r>
    </w:p>
    <w:p w:rsidR="00643F7D" w:rsidRPr="00643F7D" w:rsidRDefault="00643F7D" w:rsidP="00643F7D">
      <w:pPr>
        <w:ind w:left="708"/>
        <w:rPr>
          <w:rFonts w:ascii="Verdana" w:hAnsi="Verdana"/>
          <w:b w:val="0"/>
          <w:sz w:val="24"/>
          <w:szCs w:val="24"/>
          <w:lang w:val="ru-RU"/>
        </w:rPr>
      </w:pPr>
      <w:r w:rsidRPr="00643F7D">
        <w:rPr>
          <w:rFonts w:ascii="Verdana" w:hAnsi="Verdana"/>
          <w:sz w:val="24"/>
          <w:szCs w:val="24"/>
          <w:lang w:val="ru-RU"/>
        </w:rPr>
        <w:t xml:space="preserve">12. </w:t>
      </w:r>
      <w:r w:rsidRPr="00740F82">
        <w:rPr>
          <w:rFonts w:ascii="Verdana" w:hAnsi="Verdana"/>
          <w:b w:val="0"/>
          <w:sz w:val="24"/>
          <w:szCs w:val="24"/>
          <w:lang w:val="ru-RU"/>
        </w:rPr>
        <w:t xml:space="preserve">„Обществен </w:t>
      </w:r>
      <w:proofErr w:type="gramStart"/>
      <w:r w:rsidRPr="00740F82">
        <w:rPr>
          <w:rFonts w:ascii="Verdana" w:hAnsi="Verdana"/>
          <w:b w:val="0"/>
          <w:sz w:val="24"/>
          <w:szCs w:val="24"/>
          <w:lang w:val="ru-RU"/>
        </w:rPr>
        <w:t>ред</w:t>
      </w:r>
      <w:proofErr w:type="gramEnd"/>
      <w:r w:rsidRPr="00740F82">
        <w:rPr>
          <w:rFonts w:ascii="Verdana" w:hAnsi="Verdana"/>
          <w:b w:val="0"/>
          <w:sz w:val="24"/>
          <w:szCs w:val="24"/>
          <w:lang w:val="ru-RU"/>
        </w:rPr>
        <w:t>”</w:t>
      </w:r>
      <w:r w:rsidRPr="00643F7D">
        <w:rPr>
          <w:rFonts w:ascii="Verdana" w:hAnsi="Verdana"/>
          <w:sz w:val="24"/>
          <w:szCs w:val="24"/>
          <w:lang w:val="ru-RU"/>
        </w:rPr>
        <w:t xml:space="preserve"> </w:t>
      </w:r>
      <w:r w:rsidRPr="00643F7D">
        <w:rPr>
          <w:rFonts w:ascii="Verdana" w:hAnsi="Verdana"/>
          <w:b w:val="0"/>
          <w:sz w:val="24"/>
          <w:szCs w:val="24"/>
          <w:lang w:val="ru-RU"/>
        </w:rPr>
        <w:t xml:space="preserve">е установеният с нормативни актове ред, </w:t>
      </w:r>
    </w:p>
    <w:p w:rsidR="00643F7D" w:rsidRPr="00643F7D" w:rsidRDefault="00643F7D" w:rsidP="00643F7D">
      <w:pPr>
        <w:rPr>
          <w:rFonts w:ascii="Verdana" w:hAnsi="Verdana"/>
          <w:b w:val="0"/>
          <w:sz w:val="24"/>
          <w:szCs w:val="24"/>
          <w:lang w:val="ru-RU"/>
        </w:rPr>
      </w:pPr>
      <w:r w:rsidRPr="00643F7D">
        <w:rPr>
          <w:rFonts w:ascii="Verdana" w:hAnsi="Verdana"/>
          <w:b w:val="0"/>
          <w:sz w:val="24"/>
          <w:szCs w:val="24"/>
          <w:lang w:val="ru-RU"/>
        </w:rPr>
        <w:t>който осигурява нормално спокойствие и възможност да се упражняват съответните граждански права.</w:t>
      </w:r>
    </w:p>
    <w:p w:rsidR="00643F7D" w:rsidRPr="00643F7D" w:rsidRDefault="00643F7D" w:rsidP="00193523">
      <w:pPr>
        <w:numPr>
          <w:ilvl w:val="0"/>
          <w:numId w:val="15"/>
        </w:numPr>
        <w:tabs>
          <w:tab w:val="clear" w:pos="1638"/>
        </w:tabs>
        <w:ind w:left="851" w:hanging="142"/>
        <w:rPr>
          <w:rFonts w:ascii="Verdana" w:hAnsi="Verdana"/>
          <w:b w:val="0"/>
          <w:sz w:val="24"/>
          <w:szCs w:val="24"/>
          <w:lang w:val="ru-RU"/>
        </w:rPr>
      </w:pPr>
      <w:r w:rsidRPr="00740F82">
        <w:rPr>
          <w:rStyle w:val="newdocreference"/>
          <w:rFonts w:ascii="Verdana" w:hAnsi="Verdana"/>
          <w:b w:val="0"/>
          <w:sz w:val="24"/>
          <w:szCs w:val="24"/>
          <w:lang w:val="ru-RU"/>
        </w:rPr>
        <w:t>„Обществени места”</w:t>
      </w:r>
      <w:r w:rsidRPr="00643F7D">
        <w:rPr>
          <w:rFonts w:ascii="Verdana" w:hAnsi="Verdana"/>
          <w:sz w:val="24"/>
          <w:szCs w:val="24"/>
          <w:lang w:val="ru-RU"/>
        </w:rPr>
        <w:t xml:space="preserve"> </w:t>
      </w:r>
      <w:r w:rsidRPr="00643F7D">
        <w:rPr>
          <w:rFonts w:ascii="Verdana" w:hAnsi="Verdana"/>
          <w:b w:val="0"/>
          <w:sz w:val="24"/>
          <w:szCs w:val="24"/>
          <w:lang w:val="ru-RU"/>
        </w:rPr>
        <w:t xml:space="preserve">са общодостъпни за всяко </w:t>
      </w:r>
      <w:proofErr w:type="gramStart"/>
      <w:r w:rsidRPr="00643F7D">
        <w:rPr>
          <w:rFonts w:ascii="Verdana" w:hAnsi="Verdana"/>
          <w:b w:val="0"/>
          <w:sz w:val="24"/>
          <w:szCs w:val="24"/>
          <w:lang w:val="ru-RU"/>
        </w:rPr>
        <w:t>лице</w:t>
      </w:r>
      <w:proofErr w:type="gramEnd"/>
      <w:r w:rsidRPr="00643F7D">
        <w:rPr>
          <w:rFonts w:ascii="Verdana" w:hAnsi="Verdana"/>
          <w:b w:val="0"/>
          <w:sz w:val="24"/>
          <w:szCs w:val="24"/>
          <w:lang w:val="ru-RU"/>
        </w:rPr>
        <w:t xml:space="preserve"> места, </w:t>
      </w:r>
    </w:p>
    <w:p w:rsidR="00643F7D" w:rsidRPr="00643F7D" w:rsidRDefault="00643F7D" w:rsidP="00643F7D">
      <w:pPr>
        <w:rPr>
          <w:rFonts w:ascii="Verdana" w:hAnsi="Verdana"/>
          <w:b w:val="0"/>
          <w:sz w:val="24"/>
          <w:szCs w:val="24"/>
          <w:lang w:val="ru-RU"/>
        </w:rPr>
      </w:pPr>
      <w:r w:rsidRPr="00643F7D">
        <w:rPr>
          <w:rFonts w:ascii="Verdana" w:hAnsi="Verdana"/>
          <w:b w:val="0"/>
          <w:sz w:val="24"/>
          <w:szCs w:val="24"/>
          <w:lang w:val="ru-RU"/>
        </w:rPr>
        <w:t>като обществен транспорт, заведения за хранене, търговски, спортни или развлекателни обекти, кина, театри, стадиони, зали и други.</w:t>
      </w:r>
    </w:p>
    <w:p w:rsidR="00643F7D" w:rsidRPr="00643F7D" w:rsidRDefault="00643F7D" w:rsidP="00643F7D">
      <w:pPr>
        <w:ind w:firstLine="708"/>
        <w:rPr>
          <w:rFonts w:ascii="Verdana" w:hAnsi="Verdana"/>
          <w:b w:val="0"/>
          <w:sz w:val="24"/>
          <w:szCs w:val="24"/>
          <w:lang w:val="ru-RU"/>
        </w:rPr>
      </w:pPr>
      <w:r w:rsidRPr="00643F7D">
        <w:rPr>
          <w:rFonts w:ascii="Verdana" w:hAnsi="Verdana"/>
          <w:sz w:val="24"/>
          <w:szCs w:val="24"/>
          <w:lang w:val="ru-RU"/>
        </w:rPr>
        <w:t xml:space="preserve">14. </w:t>
      </w:r>
      <w:r w:rsidRPr="00740F82">
        <w:rPr>
          <w:rFonts w:ascii="Verdana" w:hAnsi="Verdana"/>
          <w:b w:val="0"/>
          <w:bCs/>
          <w:sz w:val="24"/>
          <w:szCs w:val="24"/>
          <w:lang w:val="ru-RU"/>
        </w:rPr>
        <w:t>„Придружител”</w:t>
      </w:r>
      <w:r w:rsidRPr="00643F7D">
        <w:rPr>
          <w:rFonts w:ascii="Verdana" w:hAnsi="Verdana"/>
          <w:sz w:val="24"/>
          <w:szCs w:val="24"/>
          <w:lang w:val="ru-RU"/>
        </w:rPr>
        <w:t xml:space="preserve"> </w:t>
      </w:r>
      <w:r w:rsidRPr="00643F7D">
        <w:rPr>
          <w:rFonts w:ascii="Verdana" w:hAnsi="Verdana"/>
          <w:b w:val="0"/>
          <w:sz w:val="24"/>
          <w:szCs w:val="24"/>
          <w:lang w:val="ru-RU"/>
        </w:rPr>
        <w:t xml:space="preserve">е пълнолетно дееспособно лице, определено по надлежен </w:t>
      </w:r>
      <w:proofErr w:type="gramStart"/>
      <w:r w:rsidRPr="00643F7D">
        <w:rPr>
          <w:rFonts w:ascii="Verdana" w:hAnsi="Verdana"/>
          <w:b w:val="0"/>
          <w:sz w:val="24"/>
          <w:szCs w:val="24"/>
          <w:lang w:val="ru-RU"/>
        </w:rPr>
        <w:t>ред</w:t>
      </w:r>
      <w:proofErr w:type="gramEnd"/>
      <w:r w:rsidRPr="00643F7D">
        <w:rPr>
          <w:rFonts w:ascii="Verdana" w:hAnsi="Verdana"/>
          <w:b w:val="0"/>
          <w:sz w:val="24"/>
          <w:szCs w:val="24"/>
          <w:lang w:val="ru-RU"/>
        </w:rPr>
        <w:t xml:space="preserve"> от законния представител на детето или от други лица, които полагат грижи за детето, при които детето е настанено по реда на Закона за закрила на детето.</w:t>
      </w:r>
    </w:p>
    <w:p w:rsidR="008715BB" w:rsidRDefault="002734F6" w:rsidP="00D33D44">
      <w:pPr>
        <w:pBdr>
          <w:bottom w:val="thinThickSmallGap" w:sz="24" w:space="1" w:color="auto"/>
        </w:pBdr>
        <w:ind w:firstLine="708"/>
        <w:jc w:val="both"/>
        <w:rPr>
          <w:rFonts w:ascii="Verdana" w:hAnsi="Verdana"/>
          <w:b w:val="0"/>
          <w:sz w:val="24"/>
          <w:szCs w:val="24"/>
          <w:lang w:val="bg-BG"/>
        </w:rPr>
      </w:pPr>
      <w:r>
        <w:rPr>
          <w:rFonts w:ascii="Verdana" w:hAnsi="Verdana" w:cs="Tahoma"/>
          <w:color w:val="000000"/>
          <w:sz w:val="24"/>
          <w:szCs w:val="24"/>
          <w:lang w:val="bg-BG"/>
        </w:rPr>
        <w:t xml:space="preserve">15. </w:t>
      </w:r>
      <w:r w:rsidRPr="00740F82">
        <w:rPr>
          <w:rFonts w:ascii="Verdana" w:hAnsi="Verdana" w:cs="Tahoma"/>
          <w:b w:val="0"/>
          <w:color w:val="000000"/>
          <w:sz w:val="24"/>
          <w:szCs w:val="24"/>
          <w:lang w:val="bg-BG"/>
        </w:rPr>
        <w:t>„Обществен транспорт”</w:t>
      </w:r>
      <w:r>
        <w:rPr>
          <w:rFonts w:ascii="Verdana" w:hAnsi="Verdana" w:cs="Tahoma"/>
          <w:color w:val="000000"/>
          <w:sz w:val="24"/>
          <w:szCs w:val="24"/>
          <w:lang w:val="bg-BG"/>
        </w:rPr>
        <w:t xml:space="preserve"> </w:t>
      </w:r>
      <w:r>
        <w:rPr>
          <w:rFonts w:ascii="Verdana" w:hAnsi="Verdana" w:cs="Tahoma"/>
          <w:b w:val="0"/>
          <w:color w:val="000000"/>
          <w:sz w:val="24"/>
          <w:szCs w:val="24"/>
          <w:lang w:val="bg-BG"/>
        </w:rPr>
        <w:t xml:space="preserve">е </w:t>
      </w:r>
      <w:hyperlink r:id="rId12" w:tooltip="Пътнически транспорт (страницата не съществува)" w:history="1">
        <w:r w:rsidR="00850C2A" w:rsidRPr="00850C2A">
          <w:rPr>
            <w:rStyle w:val="af"/>
            <w:rFonts w:ascii="Verdana" w:hAnsi="Verdana"/>
            <w:b w:val="0"/>
            <w:color w:val="auto"/>
            <w:sz w:val="24"/>
            <w:szCs w:val="24"/>
            <w:u w:val="none"/>
          </w:rPr>
          <w:t>пътнически транспорт</w:t>
        </w:r>
      </w:hyperlink>
      <w:r w:rsidR="00850C2A" w:rsidRPr="00850C2A">
        <w:rPr>
          <w:rFonts w:ascii="Verdana" w:hAnsi="Verdana"/>
          <w:b w:val="0"/>
          <w:sz w:val="24"/>
          <w:szCs w:val="24"/>
        </w:rPr>
        <w:t>, достъпен за широката публика</w:t>
      </w:r>
      <w:r w:rsidR="00850C2A">
        <w:rPr>
          <w:rFonts w:ascii="Verdana" w:hAnsi="Verdana"/>
          <w:b w:val="0"/>
          <w:sz w:val="24"/>
          <w:szCs w:val="24"/>
          <w:lang w:val="bg-BG"/>
        </w:rPr>
        <w:t xml:space="preserve">, </w:t>
      </w:r>
      <w:r w:rsidR="00850C2A" w:rsidRPr="00850C2A">
        <w:rPr>
          <w:rFonts w:ascii="Verdana" w:hAnsi="Verdana"/>
          <w:b w:val="0"/>
          <w:sz w:val="24"/>
          <w:szCs w:val="24"/>
        </w:rPr>
        <w:t>предназначен за превоз на голямо количество пътници едновременно</w:t>
      </w:r>
      <w:r w:rsidR="00850C2A" w:rsidRPr="00850C2A">
        <w:rPr>
          <w:rFonts w:ascii="Verdana" w:hAnsi="Verdana"/>
          <w:b w:val="0"/>
          <w:sz w:val="24"/>
          <w:szCs w:val="24"/>
          <w:lang w:val="bg-BG"/>
        </w:rPr>
        <w:t>,</w:t>
      </w:r>
      <w:r w:rsidR="00850C2A" w:rsidRPr="00850C2A">
        <w:rPr>
          <w:rFonts w:ascii="Verdana" w:hAnsi="Verdana"/>
          <w:b w:val="0"/>
          <w:sz w:val="24"/>
          <w:szCs w:val="24"/>
        </w:rPr>
        <w:t xml:space="preserve"> движ</w:t>
      </w:r>
      <w:r w:rsidR="00850C2A" w:rsidRPr="00850C2A">
        <w:rPr>
          <w:rFonts w:ascii="Verdana" w:hAnsi="Verdana"/>
          <w:b w:val="0"/>
          <w:sz w:val="24"/>
          <w:szCs w:val="24"/>
          <w:lang w:val="bg-BG"/>
        </w:rPr>
        <w:t>ещ се</w:t>
      </w:r>
      <w:r w:rsidR="00850C2A" w:rsidRPr="00850C2A">
        <w:rPr>
          <w:rFonts w:ascii="Verdana" w:hAnsi="Verdana"/>
          <w:b w:val="0"/>
          <w:sz w:val="24"/>
          <w:szCs w:val="24"/>
        </w:rPr>
        <w:t xml:space="preserve"> по определени маршру</w:t>
      </w:r>
      <w:r w:rsidR="0038124F">
        <w:rPr>
          <w:rFonts w:ascii="Verdana" w:hAnsi="Verdana"/>
          <w:b w:val="0"/>
          <w:sz w:val="24"/>
          <w:szCs w:val="24"/>
        </w:rPr>
        <w:t>ти (в съответствие с разписание</w:t>
      </w:r>
      <w:r w:rsidR="00850C2A" w:rsidRPr="00850C2A">
        <w:rPr>
          <w:rFonts w:ascii="Verdana" w:hAnsi="Verdana"/>
          <w:b w:val="0"/>
          <w:sz w:val="24"/>
          <w:szCs w:val="24"/>
          <w:lang w:val="bg-BG"/>
        </w:rPr>
        <w:t>)</w:t>
      </w:r>
    </w:p>
    <w:p w:rsidR="001D23C6" w:rsidRDefault="001D23C6" w:rsidP="00D33D44">
      <w:pPr>
        <w:pBdr>
          <w:bottom w:val="thinThickSmallGap" w:sz="24" w:space="1" w:color="auto"/>
        </w:pBdr>
        <w:ind w:firstLine="708"/>
        <w:jc w:val="both"/>
        <w:rPr>
          <w:rFonts w:ascii="Verdana" w:hAnsi="Verdana"/>
          <w:b w:val="0"/>
          <w:sz w:val="24"/>
          <w:szCs w:val="24"/>
          <w:lang w:val="bg-BG"/>
        </w:rPr>
      </w:pPr>
    </w:p>
    <w:p w:rsidR="00FC1A2C" w:rsidRPr="00D25159" w:rsidRDefault="00FC1A2C" w:rsidP="001469C6">
      <w:pPr>
        <w:pBdr>
          <w:bottom w:val="thinThickSmallGap" w:sz="24" w:space="1" w:color="auto"/>
        </w:pBdr>
        <w:ind w:firstLine="708"/>
        <w:jc w:val="center"/>
        <w:rPr>
          <w:rFonts w:ascii="Verdana" w:hAnsi="Verdana" w:cs="Tahoma"/>
          <w:color w:val="000000"/>
          <w:sz w:val="24"/>
          <w:szCs w:val="24"/>
          <w:lang w:val="bg-BG"/>
        </w:rPr>
      </w:pPr>
      <w:r w:rsidRPr="00D25159">
        <w:rPr>
          <w:rFonts w:ascii="Verdana" w:hAnsi="Verdana" w:cs="Tahoma"/>
          <w:color w:val="000000"/>
          <w:sz w:val="24"/>
          <w:szCs w:val="24"/>
          <w:lang w:val="bg-BG"/>
        </w:rPr>
        <w:t>З</w:t>
      </w:r>
      <w:r w:rsidR="009017CA" w:rsidRPr="00D25159">
        <w:rPr>
          <w:rFonts w:ascii="Verdana" w:hAnsi="Verdana" w:cs="Tahoma"/>
          <w:color w:val="000000"/>
          <w:sz w:val="24"/>
          <w:szCs w:val="24"/>
          <w:lang w:val="bg-BG"/>
        </w:rPr>
        <w:t>АКЛЮЧИТЕЛНИ РАЗПОРЕДБИ</w:t>
      </w:r>
    </w:p>
    <w:p w:rsidR="00773A10" w:rsidRPr="00D25159" w:rsidRDefault="00773A10" w:rsidP="00BB7690">
      <w:pPr>
        <w:ind w:firstLine="708"/>
        <w:jc w:val="both"/>
        <w:rPr>
          <w:rFonts w:ascii="Verdana" w:hAnsi="Verdana" w:cs="Tahoma"/>
          <w:b w:val="0"/>
          <w:color w:val="000000"/>
          <w:sz w:val="24"/>
          <w:szCs w:val="24"/>
          <w:lang w:val="bg-BG"/>
        </w:rPr>
      </w:pPr>
    </w:p>
    <w:p w:rsidR="00476614" w:rsidRPr="00476614" w:rsidRDefault="000A1B6A" w:rsidP="00476614">
      <w:pPr>
        <w:ind w:firstLine="708"/>
        <w:jc w:val="both"/>
        <w:rPr>
          <w:rFonts w:ascii="Verdana" w:hAnsi="Verdana"/>
          <w:b w:val="0"/>
          <w:sz w:val="24"/>
          <w:szCs w:val="24"/>
          <w:lang w:val="ru-RU"/>
        </w:rPr>
      </w:pPr>
      <w:r w:rsidRPr="00476614">
        <w:rPr>
          <w:rFonts w:ascii="Verdana" w:hAnsi="Verdana"/>
          <w:b w:val="0"/>
          <w:sz w:val="24"/>
          <w:szCs w:val="24"/>
          <w:lang w:val="ru-RU"/>
        </w:rPr>
        <w:t>§</w:t>
      </w:r>
      <w:r w:rsidR="00476614" w:rsidRPr="00476614">
        <w:rPr>
          <w:rFonts w:ascii="Verdana" w:hAnsi="Verdana"/>
          <w:b w:val="0"/>
          <w:sz w:val="24"/>
          <w:szCs w:val="24"/>
          <w:lang w:val="ru-RU"/>
        </w:rPr>
        <w:t>1</w:t>
      </w:r>
      <w:r w:rsidR="00FC1A2C" w:rsidRPr="00476614">
        <w:rPr>
          <w:rFonts w:ascii="Verdana" w:hAnsi="Verdana"/>
          <w:b w:val="0"/>
          <w:sz w:val="24"/>
          <w:szCs w:val="24"/>
          <w:lang w:val="ru-RU"/>
        </w:rPr>
        <w:t>. Настоящата Наредба се издава на основани</w:t>
      </w:r>
      <w:proofErr w:type="gramStart"/>
      <w:r w:rsidR="00FC1A2C" w:rsidRPr="00476614">
        <w:rPr>
          <w:rFonts w:ascii="Verdana" w:hAnsi="Verdana"/>
          <w:b w:val="0"/>
          <w:sz w:val="24"/>
          <w:szCs w:val="24"/>
          <w:lang w:val="ru-RU"/>
        </w:rPr>
        <w:t>е</w:t>
      </w:r>
      <w:proofErr w:type="gramEnd"/>
      <w:r w:rsidR="00FC1A2C" w:rsidRPr="00476614">
        <w:rPr>
          <w:rFonts w:ascii="Verdana" w:hAnsi="Verdana"/>
          <w:b w:val="0"/>
          <w:sz w:val="24"/>
          <w:szCs w:val="24"/>
          <w:lang w:val="ru-RU"/>
        </w:rPr>
        <w:t xml:space="preserve"> чл. 2</w:t>
      </w:r>
      <w:r w:rsidR="00BB7690" w:rsidRPr="00476614">
        <w:rPr>
          <w:rFonts w:ascii="Verdana" w:hAnsi="Verdana"/>
          <w:b w:val="0"/>
          <w:sz w:val="24"/>
          <w:szCs w:val="24"/>
          <w:lang w:val="ru-RU"/>
        </w:rPr>
        <w:t>1,</w:t>
      </w:r>
      <w:r w:rsidR="00FC1A2C" w:rsidRPr="00476614">
        <w:rPr>
          <w:rFonts w:ascii="Verdana" w:hAnsi="Verdana"/>
          <w:b w:val="0"/>
          <w:sz w:val="24"/>
          <w:szCs w:val="24"/>
          <w:lang w:val="ru-RU"/>
        </w:rPr>
        <w:t xml:space="preserve"> ал.</w:t>
      </w:r>
      <w:r w:rsidR="00BB7690" w:rsidRPr="00476614">
        <w:rPr>
          <w:rFonts w:ascii="Verdana" w:hAnsi="Verdana"/>
          <w:b w:val="0"/>
          <w:sz w:val="24"/>
          <w:szCs w:val="24"/>
          <w:lang w:val="ru-RU"/>
        </w:rPr>
        <w:t xml:space="preserve"> </w:t>
      </w:r>
      <w:r w:rsidR="00FE3057" w:rsidRPr="00476614">
        <w:rPr>
          <w:rFonts w:ascii="Verdana" w:hAnsi="Verdana"/>
          <w:b w:val="0"/>
          <w:sz w:val="24"/>
          <w:szCs w:val="24"/>
          <w:lang w:val="ru-RU"/>
        </w:rPr>
        <w:t xml:space="preserve">1, т. 13 и т. 23, </w:t>
      </w:r>
      <w:r w:rsidR="00773A10" w:rsidRPr="00476614">
        <w:rPr>
          <w:rFonts w:ascii="Verdana" w:hAnsi="Verdana"/>
          <w:b w:val="0"/>
          <w:sz w:val="24"/>
          <w:szCs w:val="24"/>
          <w:lang w:val="ru-RU"/>
        </w:rPr>
        <w:t xml:space="preserve">и ал. </w:t>
      </w:r>
      <w:r w:rsidR="00BB7690" w:rsidRPr="00476614">
        <w:rPr>
          <w:rFonts w:ascii="Verdana" w:hAnsi="Verdana"/>
          <w:b w:val="0"/>
          <w:sz w:val="24"/>
          <w:szCs w:val="24"/>
          <w:lang w:val="ru-RU"/>
        </w:rPr>
        <w:t>2</w:t>
      </w:r>
      <w:r w:rsidR="00FE3057" w:rsidRPr="00476614">
        <w:rPr>
          <w:rFonts w:ascii="Verdana" w:hAnsi="Verdana"/>
          <w:b w:val="0"/>
          <w:sz w:val="24"/>
          <w:szCs w:val="24"/>
          <w:lang w:val="ru-RU"/>
        </w:rPr>
        <w:t xml:space="preserve"> </w:t>
      </w:r>
      <w:r w:rsidR="00FC1A2C" w:rsidRPr="00476614">
        <w:rPr>
          <w:rFonts w:ascii="Verdana" w:hAnsi="Verdana"/>
          <w:b w:val="0"/>
          <w:sz w:val="24"/>
          <w:szCs w:val="24"/>
          <w:lang w:val="ru-RU"/>
        </w:rPr>
        <w:t>от Закона за местното самоупра</w:t>
      </w:r>
      <w:r w:rsidR="00BF0106" w:rsidRPr="00476614">
        <w:rPr>
          <w:rFonts w:ascii="Verdana" w:hAnsi="Verdana"/>
          <w:b w:val="0"/>
          <w:sz w:val="24"/>
          <w:szCs w:val="24"/>
          <w:lang w:val="ru-RU"/>
        </w:rPr>
        <w:t>вление и местната администрация.</w:t>
      </w:r>
    </w:p>
    <w:p w:rsidR="00240D58" w:rsidRDefault="00476614" w:rsidP="00240D58">
      <w:pPr>
        <w:ind w:left="708"/>
        <w:jc w:val="both"/>
        <w:rPr>
          <w:rFonts w:ascii="Verdana" w:hAnsi="Verdana"/>
          <w:b w:val="0"/>
          <w:sz w:val="24"/>
          <w:szCs w:val="24"/>
          <w:lang w:val="ru-RU"/>
        </w:rPr>
      </w:pPr>
      <w:r>
        <w:rPr>
          <w:rStyle w:val="ac"/>
          <w:rFonts w:ascii="Verdana" w:hAnsi="Verdana"/>
          <w:sz w:val="24"/>
          <w:szCs w:val="24"/>
          <w:lang w:val="ru-RU"/>
        </w:rPr>
        <w:t>§</w:t>
      </w:r>
      <w:r w:rsidRPr="00476614">
        <w:rPr>
          <w:rStyle w:val="ac"/>
          <w:rFonts w:ascii="Verdana" w:hAnsi="Verdana"/>
          <w:sz w:val="24"/>
          <w:szCs w:val="24"/>
          <w:lang w:val="ru-RU"/>
        </w:rPr>
        <w:t>.2.</w:t>
      </w:r>
      <w:r w:rsidRPr="00476614">
        <w:rPr>
          <w:rFonts w:ascii="Verdana" w:hAnsi="Verdana"/>
          <w:b w:val="0"/>
          <w:sz w:val="24"/>
          <w:szCs w:val="24"/>
          <w:lang w:val="ru-RU"/>
        </w:rPr>
        <w:t xml:space="preserve"> </w:t>
      </w:r>
      <w:r>
        <w:rPr>
          <w:rFonts w:ascii="Verdana" w:hAnsi="Verdana"/>
          <w:b w:val="0"/>
          <w:sz w:val="24"/>
          <w:szCs w:val="24"/>
          <w:lang w:val="ru-RU"/>
        </w:rPr>
        <w:t xml:space="preserve">Наредбата да бъде публикувана </w:t>
      </w:r>
      <w:proofErr w:type="gramStart"/>
      <w:r>
        <w:rPr>
          <w:rFonts w:ascii="Verdana" w:hAnsi="Verdana"/>
          <w:b w:val="0"/>
          <w:sz w:val="24"/>
          <w:szCs w:val="24"/>
          <w:lang w:val="ru-RU"/>
        </w:rPr>
        <w:t>на</w:t>
      </w:r>
      <w:proofErr w:type="gramEnd"/>
      <w:r>
        <w:rPr>
          <w:rFonts w:ascii="Verdana" w:hAnsi="Verdana"/>
          <w:b w:val="0"/>
          <w:sz w:val="24"/>
          <w:szCs w:val="24"/>
          <w:lang w:val="ru-RU"/>
        </w:rPr>
        <w:t xml:space="preserve"> сайта на община Горна </w:t>
      </w:r>
    </w:p>
    <w:p w:rsidR="00476614" w:rsidRPr="00476614" w:rsidRDefault="00476614" w:rsidP="00240D58">
      <w:pPr>
        <w:jc w:val="both"/>
        <w:rPr>
          <w:rFonts w:ascii="Verdana" w:hAnsi="Verdana"/>
          <w:b w:val="0"/>
          <w:sz w:val="24"/>
          <w:szCs w:val="24"/>
          <w:lang w:val="bg-BG"/>
        </w:rPr>
      </w:pPr>
      <w:r>
        <w:rPr>
          <w:rFonts w:ascii="Verdana" w:hAnsi="Verdana"/>
          <w:b w:val="0"/>
          <w:sz w:val="24"/>
          <w:szCs w:val="24"/>
          <w:lang w:val="ru-RU"/>
        </w:rPr>
        <w:t>Малина и в местния</w:t>
      </w:r>
      <w:r w:rsidRPr="00476614">
        <w:rPr>
          <w:rFonts w:ascii="Verdana" w:hAnsi="Verdana"/>
          <w:b w:val="0"/>
          <w:sz w:val="24"/>
          <w:szCs w:val="24"/>
          <w:lang w:val="ru-RU"/>
        </w:rPr>
        <w:t xml:space="preserve"> </w:t>
      </w:r>
      <w:proofErr w:type="gramStart"/>
      <w:r w:rsidRPr="00476614">
        <w:rPr>
          <w:rFonts w:ascii="Verdana" w:hAnsi="Verdana"/>
          <w:b w:val="0"/>
          <w:sz w:val="24"/>
          <w:szCs w:val="24"/>
          <w:lang w:val="ru-RU"/>
        </w:rPr>
        <w:t>печат и</w:t>
      </w:r>
      <w:proofErr w:type="gramEnd"/>
      <w:r w:rsidRPr="00476614">
        <w:rPr>
          <w:rFonts w:ascii="Verdana" w:hAnsi="Verdana"/>
          <w:b w:val="0"/>
          <w:sz w:val="24"/>
          <w:szCs w:val="24"/>
          <w:lang w:val="ru-RU"/>
        </w:rPr>
        <w:t xml:space="preserve"> разпространена по подходящ начин сред населението.</w:t>
      </w:r>
      <w:r w:rsidRPr="00476614">
        <w:rPr>
          <w:rFonts w:ascii="Verdana" w:hAnsi="Verdana"/>
          <w:b w:val="0"/>
          <w:sz w:val="24"/>
          <w:szCs w:val="24"/>
          <w:lang w:val="ru-RU"/>
        </w:rPr>
        <w:br/>
      </w:r>
      <w:r>
        <w:rPr>
          <w:rFonts w:ascii="Verdana" w:hAnsi="Verdana"/>
          <w:b w:val="0"/>
          <w:sz w:val="24"/>
          <w:szCs w:val="24"/>
          <w:lang w:val="ru-RU"/>
        </w:rPr>
        <w:t xml:space="preserve">        </w:t>
      </w:r>
      <w:r w:rsidRPr="00476614">
        <w:rPr>
          <w:rStyle w:val="ac"/>
          <w:rFonts w:ascii="Verdana" w:hAnsi="Verdana"/>
          <w:sz w:val="24"/>
          <w:szCs w:val="24"/>
          <w:lang w:val="ru-RU"/>
        </w:rPr>
        <w:t xml:space="preserve">§.3. </w:t>
      </w:r>
      <w:r w:rsidRPr="00476614">
        <w:rPr>
          <w:rFonts w:ascii="Verdana" w:hAnsi="Verdana"/>
          <w:b w:val="0"/>
          <w:sz w:val="24"/>
          <w:szCs w:val="24"/>
        </w:rPr>
        <w:t>Тази Наредба отменя приетата с решение №</w:t>
      </w:r>
      <w:r w:rsidR="0086757D">
        <w:rPr>
          <w:rFonts w:ascii="Verdana" w:hAnsi="Verdana"/>
          <w:b w:val="0"/>
          <w:sz w:val="24"/>
          <w:szCs w:val="24"/>
          <w:lang w:val="bg-BG"/>
        </w:rPr>
        <w:t>65</w:t>
      </w:r>
      <w:r w:rsidR="0086757D">
        <w:rPr>
          <w:rFonts w:ascii="Verdana" w:hAnsi="Verdana"/>
          <w:b w:val="0"/>
          <w:sz w:val="24"/>
          <w:szCs w:val="24"/>
        </w:rPr>
        <w:t>/</w:t>
      </w:r>
      <w:r w:rsidR="0086757D">
        <w:rPr>
          <w:rFonts w:ascii="Verdana" w:hAnsi="Verdana"/>
          <w:b w:val="0"/>
          <w:sz w:val="24"/>
          <w:szCs w:val="24"/>
          <w:lang w:val="bg-BG"/>
        </w:rPr>
        <w:t>20</w:t>
      </w:r>
      <w:r w:rsidR="0086757D">
        <w:rPr>
          <w:rFonts w:ascii="Verdana" w:hAnsi="Verdana"/>
          <w:b w:val="0"/>
          <w:sz w:val="24"/>
          <w:szCs w:val="24"/>
        </w:rPr>
        <w:t>.0</w:t>
      </w:r>
      <w:r w:rsidR="0086757D">
        <w:rPr>
          <w:rFonts w:ascii="Verdana" w:hAnsi="Verdana"/>
          <w:b w:val="0"/>
          <w:sz w:val="24"/>
          <w:szCs w:val="24"/>
          <w:lang w:val="bg-BG"/>
        </w:rPr>
        <w:t>5</w:t>
      </w:r>
      <w:r w:rsidR="0086757D">
        <w:rPr>
          <w:rFonts w:ascii="Verdana" w:hAnsi="Verdana"/>
          <w:b w:val="0"/>
          <w:sz w:val="24"/>
          <w:szCs w:val="24"/>
        </w:rPr>
        <w:t>.200</w:t>
      </w:r>
      <w:r w:rsidR="0086757D">
        <w:rPr>
          <w:rFonts w:ascii="Verdana" w:hAnsi="Verdana"/>
          <w:b w:val="0"/>
          <w:sz w:val="24"/>
          <w:szCs w:val="24"/>
          <w:lang w:val="bg-BG"/>
        </w:rPr>
        <w:t>8</w:t>
      </w:r>
      <w:r w:rsidRPr="00476614">
        <w:rPr>
          <w:rFonts w:ascii="Verdana" w:hAnsi="Verdana"/>
          <w:b w:val="0"/>
          <w:sz w:val="24"/>
          <w:szCs w:val="24"/>
        </w:rPr>
        <w:t xml:space="preserve"> година, Протокол № 4,</w:t>
      </w:r>
      <w:proofErr w:type="gramStart"/>
      <w:r w:rsidRPr="00476614">
        <w:rPr>
          <w:rFonts w:ascii="Verdana" w:hAnsi="Verdana"/>
          <w:b w:val="0"/>
          <w:sz w:val="24"/>
          <w:szCs w:val="24"/>
        </w:rPr>
        <w:t>  Наредба</w:t>
      </w:r>
      <w:proofErr w:type="gramEnd"/>
      <w:r w:rsidRPr="00476614">
        <w:rPr>
          <w:rFonts w:ascii="Verdana" w:hAnsi="Verdana"/>
          <w:b w:val="0"/>
          <w:sz w:val="24"/>
          <w:szCs w:val="24"/>
        </w:rPr>
        <w:t xml:space="preserve"> №1 на Общински съвет Горна Малина.</w:t>
      </w:r>
    </w:p>
    <w:p w:rsidR="00476614" w:rsidRDefault="00476614" w:rsidP="009A453C">
      <w:pPr>
        <w:ind w:firstLine="708"/>
        <w:jc w:val="both"/>
        <w:rPr>
          <w:rFonts w:ascii="Verdana" w:hAnsi="Verdana" w:cs="Tahoma"/>
          <w:b w:val="0"/>
          <w:color w:val="000000"/>
          <w:sz w:val="24"/>
          <w:szCs w:val="24"/>
          <w:lang w:val="bg-BG"/>
        </w:rPr>
      </w:pPr>
    </w:p>
    <w:p w:rsidR="0038124F" w:rsidRDefault="0081494B" w:rsidP="00773A10">
      <w:pPr>
        <w:jc w:val="both"/>
        <w:rPr>
          <w:rFonts w:ascii="Verdana" w:hAnsi="Verdana" w:cs="Tahoma"/>
          <w:color w:val="000000"/>
          <w:sz w:val="24"/>
          <w:szCs w:val="24"/>
          <w:lang w:val="bg-BG"/>
        </w:rPr>
      </w:pPr>
      <w:r w:rsidRPr="00D25159">
        <w:rPr>
          <w:rFonts w:ascii="Verdana" w:hAnsi="Verdana" w:cs="Tahoma"/>
          <w:color w:val="000000"/>
          <w:sz w:val="24"/>
          <w:szCs w:val="24"/>
          <w:lang w:val="bg-BG"/>
        </w:rPr>
        <w:tab/>
      </w:r>
      <w:r w:rsidRPr="00D25159">
        <w:rPr>
          <w:rFonts w:ascii="Verdana" w:hAnsi="Verdana" w:cs="Tahoma"/>
          <w:b w:val="0"/>
          <w:i/>
          <w:color w:val="000000"/>
          <w:sz w:val="24"/>
          <w:szCs w:val="24"/>
          <w:lang w:val="bg-BG"/>
        </w:rPr>
        <w:t xml:space="preserve">Наредбата е приета с решение № </w:t>
      </w:r>
      <w:r w:rsidR="00240D58">
        <w:rPr>
          <w:rFonts w:ascii="Verdana" w:hAnsi="Verdana" w:cs="Tahoma"/>
          <w:b w:val="0"/>
          <w:i/>
          <w:color w:val="000000"/>
          <w:sz w:val="24"/>
          <w:szCs w:val="24"/>
          <w:lang w:val="bg-BG"/>
        </w:rPr>
        <w:t>…………………..</w:t>
      </w:r>
      <w:r w:rsidRPr="00D25159">
        <w:rPr>
          <w:rFonts w:ascii="Verdana" w:hAnsi="Verdana" w:cs="Tahoma"/>
          <w:b w:val="0"/>
          <w:i/>
          <w:color w:val="000000"/>
          <w:sz w:val="24"/>
          <w:szCs w:val="24"/>
          <w:lang w:val="bg-BG"/>
        </w:rPr>
        <w:t xml:space="preserve"> от </w:t>
      </w:r>
      <w:r w:rsidR="00240D58">
        <w:rPr>
          <w:rFonts w:ascii="Verdana" w:hAnsi="Verdana" w:cs="Tahoma"/>
          <w:b w:val="0"/>
          <w:i/>
          <w:color w:val="000000"/>
          <w:sz w:val="24"/>
          <w:szCs w:val="24"/>
          <w:lang w:val="bg-BG"/>
        </w:rPr>
        <w:t>……………………</w:t>
      </w:r>
      <w:r w:rsidRPr="00D25159">
        <w:rPr>
          <w:rFonts w:ascii="Verdana" w:hAnsi="Verdana" w:cs="Tahoma"/>
          <w:b w:val="0"/>
          <w:i/>
          <w:color w:val="000000"/>
          <w:sz w:val="24"/>
          <w:szCs w:val="24"/>
          <w:lang w:val="bg-BG"/>
        </w:rPr>
        <w:t xml:space="preserve"> г. на Общински съвет </w:t>
      </w:r>
      <w:r w:rsidR="00240D58">
        <w:rPr>
          <w:rFonts w:ascii="Verdana" w:hAnsi="Verdana" w:cs="Tahoma"/>
          <w:b w:val="0"/>
          <w:i/>
          <w:color w:val="000000"/>
          <w:sz w:val="24"/>
          <w:szCs w:val="24"/>
          <w:lang w:val="bg-BG"/>
        </w:rPr>
        <w:t>Горна Малина</w:t>
      </w:r>
    </w:p>
    <w:sectPr w:rsidR="0038124F" w:rsidSect="00BD0B67">
      <w:footerReference w:type="even" r:id="rId13"/>
      <w:footerReference w:type="default" r:id="rId14"/>
      <w:footerReference w:type="first" r:id="rId15"/>
      <w:pgSz w:w="11906" w:h="16838"/>
      <w:pgMar w:top="851" w:right="992" w:bottom="1616"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C14" w:rsidRDefault="00656C14">
      <w:r>
        <w:separator/>
      </w:r>
    </w:p>
  </w:endnote>
  <w:endnote w:type="continuationSeparator" w:id="0">
    <w:p w:rsidR="00656C14" w:rsidRDefault="00656C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Extra Bold">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2AD" w:rsidRDefault="00A57541" w:rsidP="00B936B5">
    <w:pPr>
      <w:pStyle w:val="a5"/>
      <w:framePr w:wrap="around" w:vAnchor="text" w:hAnchor="margin" w:xAlign="right" w:y="1"/>
      <w:rPr>
        <w:rStyle w:val="a6"/>
      </w:rPr>
    </w:pPr>
    <w:r>
      <w:rPr>
        <w:rStyle w:val="a6"/>
      </w:rPr>
      <w:fldChar w:fldCharType="begin"/>
    </w:r>
    <w:r w:rsidR="005572AD">
      <w:rPr>
        <w:rStyle w:val="a6"/>
      </w:rPr>
      <w:instrText xml:space="preserve">PAGE  </w:instrText>
    </w:r>
    <w:r>
      <w:rPr>
        <w:rStyle w:val="a6"/>
      </w:rPr>
      <w:fldChar w:fldCharType="end"/>
    </w:r>
  </w:p>
  <w:p w:rsidR="005572AD" w:rsidRDefault="005572AD" w:rsidP="00B936B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2AD" w:rsidRPr="00280D78" w:rsidRDefault="00A57541" w:rsidP="00B936B5">
    <w:pPr>
      <w:pStyle w:val="a5"/>
      <w:framePr w:wrap="around" w:vAnchor="text" w:hAnchor="margin" w:xAlign="right" w:y="1"/>
      <w:rPr>
        <w:rStyle w:val="a6"/>
        <w:rFonts w:ascii="Times New Roman" w:hAnsi="Times New Roman"/>
        <w:b w:val="0"/>
      </w:rPr>
    </w:pPr>
    <w:r w:rsidRPr="00280D78">
      <w:rPr>
        <w:rStyle w:val="a6"/>
        <w:rFonts w:ascii="Times New Roman" w:hAnsi="Times New Roman"/>
        <w:b w:val="0"/>
      </w:rPr>
      <w:fldChar w:fldCharType="begin"/>
    </w:r>
    <w:r w:rsidR="005572AD" w:rsidRPr="00280D78">
      <w:rPr>
        <w:rStyle w:val="a6"/>
        <w:rFonts w:ascii="Times New Roman" w:hAnsi="Times New Roman"/>
        <w:b w:val="0"/>
      </w:rPr>
      <w:instrText xml:space="preserve">PAGE  </w:instrText>
    </w:r>
    <w:r w:rsidRPr="00280D78">
      <w:rPr>
        <w:rStyle w:val="a6"/>
        <w:rFonts w:ascii="Times New Roman" w:hAnsi="Times New Roman"/>
        <w:b w:val="0"/>
      </w:rPr>
      <w:fldChar w:fldCharType="separate"/>
    </w:r>
    <w:r w:rsidR="0079330A">
      <w:rPr>
        <w:rStyle w:val="a6"/>
        <w:rFonts w:ascii="Times New Roman" w:hAnsi="Times New Roman"/>
        <w:b w:val="0"/>
        <w:noProof/>
      </w:rPr>
      <w:t>19</w:t>
    </w:r>
    <w:r w:rsidRPr="00280D78">
      <w:rPr>
        <w:rStyle w:val="a6"/>
        <w:rFonts w:ascii="Times New Roman" w:hAnsi="Times New Roman"/>
        <w:b w:val="0"/>
      </w:rPr>
      <w:fldChar w:fldCharType="end"/>
    </w:r>
  </w:p>
  <w:p w:rsidR="005572AD" w:rsidRDefault="005572AD" w:rsidP="00B936B5">
    <w:pPr>
      <w:pStyle w:val="a5"/>
      <w:ind w:right="360"/>
      <w:rPr>
        <w:rFonts w:ascii="Times New Roman" w:hAnsi="Times New Roman"/>
        <w:b w:val="0"/>
        <w:sz w:val="16"/>
        <w:szCs w:val="16"/>
        <w:lang w:val="bg-BG"/>
      </w:rPr>
    </w:pPr>
    <w:r>
      <w:rPr>
        <w:rFonts w:ascii="Times New Roman" w:hAnsi="Times New Roman"/>
        <w:b w:val="0"/>
        <w:sz w:val="16"/>
        <w:szCs w:val="16"/>
        <w:lang w:val="bg-BG"/>
      </w:rPr>
      <w:t>_____________________________________________________________________________________________________________</w:t>
    </w:r>
  </w:p>
  <w:p w:rsidR="005572AD" w:rsidRPr="00240D58" w:rsidRDefault="005572AD" w:rsidP="00BD0B67">
    <w:pPr>
      <w:jc w:val="center"/>
      <w:rPr>
        <w:rFonts w:ascii="Verdana" w:hAnsi="Verdana"/>
        <w:i/>
        <w:sz w:val="16"/>
        <w:szCs w:val="16"/>
        <w:lang w:val="ru-RU"/>
      </w:rPr>
    </w:pPr>
    <w:r>
      <w:rPr>
        <w:rStyle w:val="ac"/>
        <w:rFonts w:ascii="Verdana" w:hAnsi="Verdana"/>
        <w:i/>
        <w:sz w:val="16"/>
        <w:szCs w:val="16"/>
        <w:lang w:val="ru-RU"/>
      </w:rPr>
      <w:t xml:space="preserve">Наредба </w:t>
    </w:r>
    <w:r w:rsidRPr="00240D58">
      <w:rPr>
        <w:rStyle w:val="ac"/>
        <w:rFonts w:ascii="Verdana" w:hAnsi="Verdana"/>
        <w:i/>
        <w:sz w:val="16"/>
        <w:szCs w:val="16"/>
        <w:lang w:val="ru-RU"/>
      </w:rPr>
      <w:t xml:space="preserve">за поддържане и опазване на обществения </w:t>
    </w:r>
    <w:proofErr w:type="gramStart"/>
    <w:r w:rsidRPr="00240D58">
      <w:rPr>
        <w:rStyle w:val="ac"/>
        <w:rFonts w:ascii="Verdana" w:hAnsi="Verdana"/>
        <w:i/>
        <w:sz w:val="16"/>
        <w:szCs w:val="16"/>
        <w:lang w:val="ru-RU"/>
      </w:rPr>
      <w:t>ред</w:t>
    </w:r>
    <w:proofErr w:type="gramEnd"/>
    <w:r w:rsidRPr="00240D58">
      <w:rPr>
        <w:rStyle w:val="ac"/>
        <w:rFonts w:ascii="Verdana" w:hAnsi="Verdana"/>
        <w:i/>
        <w:sz w:val="16"/>
        <w:szCs w:val="16"/>
        <w:lang w:val="ru-RU"/>
      </w:rPr>
      <w:t xml:space="preserve"> и обществено</w:t>
    </w:r>
    <w:r>
      <w:rPr>
        <w:rStyle w:val="ac"/>
        <w:rFonts w:ascii="Verdana" w:hAnsi="Verdana"/>
        <w:i/>
        <w:sz w:val="16"/>
        <w:szCs w:val="16"/>
        <w:lang w:val="ru-RU"/>
      </w:rPr>
      <w:t>то имущество на територията на Община Горна М</w:t>
    </w:r>
    <w:r w:rsidRPr="00240D58">
      <w:rPr>
        <w:rStyle w:val="ac"/>
        <w:rFonts w:ascii="Verdana" w:hAnsi="Verdana"/>
        <w:i/>
        <w:sz w:val="16"/>
        <w:szCs w:val="16"/>
        <w:lang w:val="ru-RU"/>
      </w:rPr>
      <w:t>алина</w:t>
    </w:r>
  </w:p>
  <w:p w:rsidR="005572AD" w:rsidRPr="00BD0B67" w:rsidRDefault="005572AD" w:rsidP="00BD0B67">
    <w:pPr>
      <w:pStyle w:val="a5"/>
      <w:ind w:right="360"/>
      <w:jc w:val="right"/>
      <w:rPr>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2AD" w:rsidRDefault="005572AD" w:rsidP="00F22358">
    <w:pPr>
      <w:pStyle w:val="a5"/>
      <w:framePr w:wrap="around" w:vAnchor="text" w:hAnchor="margin" w:xAlign="right" w:y="1"/>
      <w:rPr>
        <w:rStyle w:val="a6"/>
      </w:rPr>
    </w:pPr>
  </w:p>
  <w:p w:rsidR="005572AD" w:rsidRDefault="005572AD" w:rsidP="009F3050">
    <w:pPr>
      <w:pStyle w:val="a5"/>
      <w:ind w:right="360"/>
      <w:jc w:val="right"/>
      <w:rPr>
        <w:rFonts w:ascii="Times New Roman" w:hAnsi="Times New Roman"/>
        <w:b w:val="0"/>
        <w:lang w:val="bg-BG"/>
      </w:rPr>
    </w:pPr>
    <w:r>
      <w:rPr>
        <w:rFonts w:ascii="Times New Roman" w:hAnsi="Times New Roman"/>
        <w:b w:val="0"/>
        <w:lang w:val="bg-BG"/>
      </w:rPr>
      <w:t>_______________________________________________________________________________________</w:t>
    </w:r>
  </w:p>
  <w:p w:rsidR="005572AD" w:rsidRPr="00240D58" w:rsidRDefault="005572AD" w:rsidP="00240D58">
    <w:pPr>
      <w:jc w:val="center"/>
      <w:rPr>
        <w:rFonts w:ascii="Verdana" w:hAnsi="Verdana"/>
        <w:i/>
        <w:sz w:val="16"/>
        <w:szCs w:val="16"/>
        <w:lang w:val="ru-RU"/>
      </w:rPr>
    </w:pPr>
    <w:r>
      <w:rPr>
        <w:rStyle w:val="ac"/>
        <w:rFonts w:ascii="Verdana" w:hAnsi="Verdana"/>
        <w:i/>
        <w:sz w:val="16"/>
        <w:szCs w:val="16"/>
        <w:lang w:val="ru-RU"/>
      </w:rPr>
      <w:t xml:space="preserve">Наредба </w:t>
    </w:r>
    <w:r w:rsidRPr="00240D58">
      <w:rPr>
        <w:rStyle w:val="ac"/>
        <w:rFonts w:ascii="Verdana" w:hAnsi="Verdana"/>
        <w:i/>
        <w:sz w:val="16"/>
        <w:szCs w:val="16"/>
        <w:lang w:val="ru-RU"/>
      </w:rPr>
      <w:t xml:space="preserve">за поддържане и опазване на обществения </w:t>
    </w:r>
    <w:proofErr w:type="gramStart"/>
    <w:r w:rsidRPr="00240D58">
      <w:rPr>
        <w:rStyle w:val="ac"/>
        <w:rFonts w:ascii="Verdana" w:hAnsi="Verdana"/>
        <w:i/>
        <w:sz w:val="16"/>
        <w:szCs w:val="16"/>
        <w:lang w:val="ru-RU"/>
      </w:rPr>
      <w:t>ред</w:t>
    </w:r>
    <w:proofErr w:type="gramEnd"/>
    <w:r w:rsidRPr="00240D58">
      <w:rPr>
        <w:rStyle w:val="ac"/>
        <w:rFonts w:ascii="Verdana" w:hAnsi="Verdana"/>
        <w:i/>
        <w:sz w:val="16"/>
        <w:szCs w:val="16"/>
        <w:lang w:val="ru-RU"/>
      </w:rPr>
      <w:t xml:space="preserve"> и обществено</w:t>
    </w:r>
    <w:r>
      <w:rPr>
        <w:rStyle w:val="ac"/>
        <w:rFonts w:ascii="Verdana" w:hAnsi="Verdana"/>
        <w:i/>
        <w:sz w:val="16"/>
        <w:szCs w:val="16"/>
        <w:lang w:val="ru-RU"/>
      </w:rPr>
      <w:t>то имущество на територията на Община Горна М</w:t>
    </w:r>
    <w:r w:rsidRPr="00240D58">
      <w:rPr>
        <w:rStyle w:val="ac"/>
        <w:rFonts w:ascii="Verdana" w:hAnsi="Verdana"/>
        <w:i/>
        <w:sz w:val="16"/>
        <w:szCs w:val="16"/>
        <w:lang w:val="ru-RU"/>
      </w:rPr>
      <w:t>алина</w:t>
    </w:r>
  </w:p>
  <w:p w:rsidR="005572AD" w:rsidRPr="00240D58" w:rsidRDefault="005572AD" w:rsidP="00240D58">
    <w:pPr>
      <w:pStyle w:val="a5"/>
      <w:jc w:val="right"/>
      <w:rPr>
        <w:lang w:val="ru-RU"/>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C14" w:rsidRDefault="00656C14">
      <w:r>
        <w:separator/>
      </w:r>
    </w:p>
  </w:footnote>
  <w:footnote w:type="continuationSeparator" w:id="0">
    <w:p w:rsidR="00656C14" w:rsidRDefault="00656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B1449CC"/>
    <w:lvl w:ilvl="0">
      <w:start w:val="1"/>
      <w:numFmt w:val="bullet"/>
      <w:pStyle w:val="a"/>
      <w:lvlText w:val=""/>
      <w:lvlJc w:val="left"/>
      <w:pPr>
        <w:tabs>
          <w:tab w:val="num" w:pos="360"/>
        </w:tabs>
        <w:ind w:left="360" w:hanging="360"/>
      </w:pPr>
      <w:rPr>
        <w:rFonts w:ascii="Symbol" w:hAnsi="Symbol" w:hint="default"/>
      </w:rPr>
    </w:lvl>
  </w:abstractNum>
  <w:abstractNum w:abstractNumId="1">
    <w:nsid w:val="02B45C87"/>
    <w:multiLevelType w:val="hybridMultilevel"/>
    <w:tmpl w:val="81B0A60E"/>
    <w:lvl w:ilvl="0" w:tplc="0672BC4C">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3003F8E"/>
    <w:multiLevelType w:val="hybridMultilevel"/>
    <w:tmpl w:val="D26609AC"/>
    <w:lvl w:ilvl="0" w:tplc="5EDCB884">
      <w:start w:val="1"/>
      <w:numFmt w:val="decimal"/>
      <w:lvlText w:val="%1."/>
      <w:lvlJc w:val="left"/>
      <w:pPr>
        <w:ind w:left="720" w:hanging="360"/>
      </w:pPr>
      <w:rPr>
        <w:rFonts w:ascii="Verdana" w:eastAsia="Times New Roman" w:hAnsi="Verdana" w:cs="Tahom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88D3C0F"/>
    <w:multiLevelType w:val="hybridMultilevel"/>
    <w:tmpl w:val="A4D27DCA"/>
    <w:lvl w:ilvl="0" w:tplc="74CE8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9045AA0"/>
    <w:multiLevelType w:val="hybridMultilevel"/>
    <w:tmpl w:val="9D985E56"/>
    <w:lvl w:ilvl="0" w:tplc="92903856">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35A7EA8"/>
    <w:multiLevelType w:val="hybridMultilevel"/>
    <w:tmpl w:val="B19E76F0"/>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32CE3CFF"/>
    <w:multiLevelType w:val="hybridMultilevel"/>
    <w:tmpl w:val="626408D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35891098"/>
    <w:multiLevelType w:val="hybridMultilevel"/>
    <w:tmpl w:val="D2F8089A"/>
    <w:lvl w:ilvl="0" w:tplc="3F7E4F18">
      <w:start w:val="1"/>
      <w:numFmt w:val="decimal"/>
      <w:lvlText w:val="(%1)"/>
      <w:lvlJc w:val="left"/>
      <w:pPr>
        <w:ind w:left="1571" w:hanging="720"/>
      </w:pPr>
      <w:rPr>
        <w:rFonts w:hint="default"/>
        <w:b/>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8">
    <w:nsid w:val="39F11B19"/>
    <w:multiLevelType w:val="hybridMultilevel"/>
    <w:tmpl w:val="A4027EE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3BA736FC"/>
    <w:multiLevelType w:val="hybridMultilevel"/>
    <w:tmpl w:val="32DEF6DE"/>
    <w:lvl w:ilvl="0" w:tplc="AA561C0A">
      <w:start w:val="13"/>
      <w:numFmt w:val="decimal"/>
      <w:lvlText w:val="%1."/>
      <w:lvlJc w:val="left"/>
      <w:pPr>
        <w:tabs>
          <w:tab w:val="num" w:pos="1638"/>
        </w:tabs>
        <w:ind w:left="1638" w:hanging="585"/>
      </w:pPr>
      <w:rPr>
        <w:rFonts w:hint="default"/>
        <w:b/>
      </w:rPr>
    </w:lvl>
    <w:lvl w:ilvl="1" w:tplc="04020019" w:tentative="1">
      <w:start w:val="1"/>
      <w:numFmt w:val="lowerLetter"/>
      <w:lvlText w:val="%2."/>
      <w:lvlJc w:val="left"/>
      <w:pPr>
        <w:tabs>
          <w:tab w:val="num" w:pos="2133"/>
        </w:tabs>
        <w:ind w:left="2133" w:hanging="360"/>
      </w:pPr>
    </w:lvl>
    <w:lvl w:ilvl="2" w:tplc="0402001B" w:tentative="1">
      <w:start w:val="1"/>
      <w:numFmt w:val="lowerRoman"/>
      <w:lvlText w:val="%3."/>
      <w:lvlJc w:val="right"/>
      <w:pPr>
        <w:tabs>
          <w:tab w:val="num" w:pos="2853"/>
        </w:tabs>
        <w:ind w:left="2853" w:hanging="180"/>
      </w:pPr>
    </w:lvl>
    <w:lvl w:ilvl="3" w:tplc="0402000F" w:tentative="1">
      <w:start w:val="1"/>
      <w:numFmt w:val="decimal"/>
      <w:lvlText w:val="%4."/>
      <w:lvlJc w:val="left"/>
      <w:pPr>
        <w:tabs>
          <w:tab w:val="num" w:pos="3573"/>
        </w:tabs>
        <w:ind w:left="3573" w:hanging="360"/>
      </w:pPr>
    </w:lvl>
    <w:lvl w:ilvl="4" w:tplc="04020019" w:tentative="1">
      <w:start w:val="1"/>
      <w:numFmt w:val="lowerLetter"/>
      <w:lvlText w:val="%5."/>
      <w:lvlJc w:val="left"/>
      <w:pPr>
        <w:tabs>
          <w:tab w:val="num" w:pos="4293"/>
        </w:tabs>
        <w:ind w:left="4293" w:hanging="360"/>
      </w:pPr>
    </w:lvl>
    <w:lvl w:ilvl="5" w:tplc="0402001B" w:tentative="1">
      <w:start w:val="1"/>
      <w:numFmt w:val="lowerRoman"/>
      <w:lvlText w:val="%6."/>
      <w:lvlJc w:val="right"/>
      <w:pPr>
        <w:tabs>
          <w:tab w:val="num" w:pos="5013"/>
        </w:tabs>
        <w:ind w:left="5013" w:hanging="180"/>
      </w:pPr>
    </w:lvl>
    <w:lvl w:ilvl="6" w:tplc="0402000F" w:tentative="1">
      <w:start w:val="1"/>
      <w:numFmt w:val="decimal"/>
      <w:lvlText w:val="%7."/>
      <w:lvlJc w:val="left"/>
      <w:pPr>
        <w:tabs>
          <w:tab w:val="num" w:pos="5733"/>
        </w:tabs>
        <w:ind w:left="5733" w:hanging="360"/>
      </w:pPr>
    </w:lvl>
    <w:lvl w:ilvl="7" w:tplc="04020019" w:tentative="1">
      <w:start w:val="1"/>
      <w:numFmt w:val="lowerLetter"/>
      <w:lvlText w:val="%8."/>
      <w:lvlJc w:val="left"/>
      <w:pPr>
        <w:tabs>
          <w:tab w:val="num" w:pos="6453"/>
        </w:tabs>
        <w:ind w:left="6453" w:hanging="360"/>
      </w:pPr>
    </w:lvl>
    <w:lvl w:ilvl="8" w:tplc="0402001B" w:tentative="1">
      <w:start w:val="1"/>
      <w:numFmt w:val="lowerRoman"/>
      <w:lvlText w:val="%9."/>
      <w:lvlJc w:val="right"/>
      <w:pPr>
        <w:tabs>
          <w:tab w:val="num" w:pos="7173"/>
        </w:tabs>
        <w:ind w:left="7173" w:hanging="180"/>
      </w:pPr>
    </w:lvl>
  </w:abstractNum>
  <w:abstractNum w:abstractNumId="10">
    <w:nsid w:val="458A7A11"/>
    <w:multiLevelType w:val="hybridMultilevel"/>
    <w:tmpl w:val="EBCC8708"/>
    <w:lvl w:ilvl="0" w:tplc="14708460">
      <w:start w:val="1"/>
      <w:numFmt w:val="decimal"/>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46072F5D"/>
    <w:multiLevelType w:val="hybridMultilevel"/>
    <w:tmpl w:val="9740DB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7024F9F"/>
    <w:multiLevelType w:val="hybridMultilevel"/>
    <w:tmpl w:val="09C29AE0"/>
    <w:lvl w:ilvl="0" w:tplc="6F9E7264">
      <w:start w:val="1"/>
      <w:numFmt w:val="decimal"/>
      <w:lvlText w:val="(%1)"/>
      <w:lvlJc w:val="left"/>
      <w:pPr>
        <w:ind w:left="1845" w:hanging="945"/>
      </w:pPr>
      <w:rPr>
        <w:rFonts w:hint="default"/>
        <w:b/>
      </w:rPr>
    </w:lvl>
    <w:lvl w:ilvl="1" w:tplc="04020019" w:tentative="1">
      <w:start w:val="1"/>
      <w:numFmt w:val="lowerLetter"/>
      <w:lvlText w:val="%2."/>
      <w:lvlJc w:val="left"/>
      <w:pPr>
        <w:ind w:left="1980" w:hanging="360"/>
      </w:pPr>
    </w:lvl>
    <w:lvl w:ilvl="2" w:tplc="0402001B" w:tentative="1">
      <w:start w:val="1"/>
      <w:numFmt w:val="lowerRoman"/>
      <w:lvlText w:val="%3."/>
      <w:lvlJc w:val="right"/>
      <w:pPr>
        <w:ind w:left="2700" w:hanging="180"/>
      </w:pPr>
    </w:lvl>
    <w:lvl w:ilvl="3" w:tplc="0402000F" w:tentative="1">
      <w:start w:val="1"/>
      <w:numFmt w:val="decimal"/>
      <w:lvlText w:val="%4."/>
      <w:lvlJc w:val="left"/>
      <w:pPr>
        <w:ind w:left="3420" w:hanging="360"/>
      </w:pPr>
    </w:lvl>
    <w:lvl w:ilvl="4" w:tplc="04020019" w:tentative="1">
      <w:start w:val="1"/>
      <w:numFmt w:val="lowerLetter"/>
      <w:lvlText w:val="%5."/>
      <w:lvlJc w:val="left"/>
      <w:pPr>
        <w:ind w:left="4140" w:hanging="360"/>
      </w:pPr>
    </w:lvl>
    <w:lvl w:ilvl="5" w:tplc="0402001B" w:tentative="1">
      <w:start w:val="1"/>
      <w:numFmt w:val="lowerRoman"/>
      <w:lvlText w:val="%6."/>
      <w:lvlJc w:val="right"/>
      <w:pPr>
        <w:ind w:left="4860" w:hanging="180"/>
      </w:pPr>
    </w:lvl>
    <w:lvl w:ilvl="6" w:tplc="0402000F" w:tentative="1">
      <w:start w:val="1"/>
      <w:numFmt w:val="decimal"/>
      <w:lvlText w:val="%7."/>
      <w:lvlJc w:val="left"/>
      <w:pPr>
        <w:ind w:left="5580" w:hanging="360"/>
      </w:pPr>
    </w:lvl>
    <w:lvl w:ilvl="7" w:tplc="04020019" w:tentative="1">
      <w:start w:val="1"/>
      <w:numFmt w:val="lowerLetter"/>
      <w:lvlText w:val="%8."/>
      <w:lvlJc w:val="left"/>
      <w:pPr>
        <w:ind w:left="6300" w:hanging="360"/>
      </w:pPr>
    </w:lvl>
    <w:lvl w:ilvl="8" w:tplc="0402001B" w:tentative="1">
      <w:start w:val="1"/>
      <w:numFmt w:val="lowerRoman"/>
      <w:lvlText w:val="%9."/>
      <w:lvlJc w:val="right"/>
      <w:pPr>
        <w:ind w:left="7020" w:hanging="180"/>
      </w:pPr>
    </w:lvl>
  </w:abstractNum>
  <w:abstractNum w:abstractNumId="13">
    <w:nsid w:val="47901A79"/>
    <w:multiLevelType w:val="hybridMultilevel"/>
    <w:tmpl w:val="55A2B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1553B5"/>
    <w:multiLevelType w:val="hybridMultilevel"/>
    <w:tmpl w:val="12C2F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AB00E31"/>
    <w:multiLevelType w:val="hybridMultilevel"/>
    <w:tmpl w:val="E29AB3F0"/>
    <w:lvl w:ilvl="0" w:tplc="929A834E">
      <w:start w:val="1"/>
      <w:numFmt w:val="decimal"/>
      <w:lvlText w:val="%1."/>
      <w:lvlJc w:val="left"/>
      <w:pPr>
        <w:ind w:left="810" w:hanging="45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5123043B"/>
    <w:multiLevelType w:val="hybridMultilevel"/>
    <w:tmpl w:val="04E87E90"/>
    <w:lvl w:ilvl="0" w:tplc="861088AE">
      <w:start w:val="1"/>
      <w:numFmt w:val="decimal"/>
      <w:lvlText w:val="%1."/>
      <w:lvlJc w:val="left"/>
      <w:pPr>
        <w:tabs>
          <w:tab w:val="num" w:pos="1211"/>
        </w:tabs>
        <w:ind w:left="1211" w:hanging="360"/>
      </w:pPr>
      <w:rPr>
        <w:rFonts w:hint="default"/>
        <w:b/>
        <w:i w:val="0"/>
      </w:rPr>
    </w:lvl>
    <w:lvl w:ilvl="1" w:tplc="04020019" w:tentative="1">
      <w:start w:val="1"/>
      <w:numFmt w:val="lowerLetter"/>
      <w:lvlText w:val="%2."/>
      <w:lvlJc w:val="left"/>
      <w:pPr>
        <w:tabs>
          <w:tab w:val="num" w:pos="1931"/>
        </w:tabs>
        <w:ind w:left="1931" w:hanging="360"/>
      </w:pPr>
    </w:lvl>
    <w:lvl w:ilvl="2" w:tplc="0402001B" w:tentative="1">
      <w:start w:val="1"/>
      <w:numFmt w:val="lowerRoman"/>
      <w:lvlText w:val="%3."/>
      <w:lvlJc w:val="right"/>
      <w:pPr>
        <w:tabs>
          <w:tab w:val="num" w:pos="2651"/>
        </w:tabs>
        <w:ind w:left="2651" w:hanging="180"/>
      </w:pPr>
    </w:lvl>
    <w:lvl w:ilvl="3" w:tplc="0402000F" w:tentative="1">
      <w:start w:val="1"/>
      <w:numFmt w:val="decimal"/>
      <w:lvlText w:val="%4."/>
      <w:lvlJc w:val="left"/>
      <w:pPr>
        <w:tabs>
          <w:tab w:val="num" w:pos="3371"/>
        </w:tabs>
        <w:ind w:left="3371" w:hanging="360"/>
      </w:pPr>
    </w:lvl>
    <w:lvl w:ilvl="4" w:tplc="04020019" w:tentative="1">
      <w:start w:val="1"/>
      <w:numFmt w:val="lowerLetter"/>
      <w:lvlText w:val="%5."/>
      <w:lvlJc w:val="left"/>
      <w:pPr>
        <w:tabs>
          <w:tab w:val="num" w:pos="4091"/>
        </w:tabs>
        <w:ind w:left="4091" w:hanging="360"/>
      </w:pPr>
    </w:lvl>
    <w:lvl w:ilvl="5" w:tplc="0402001B" w:tentative="1">
      <w:start w:val="1"/>
      <w:numFmt w:val="lowerRoman"/>
      <w:lvlText w:val="%6."/>
      <w:lvlJc w:val="right"/>
      <w:pPr>
        <w:tabs>
          <w:tab w:val="num" w:pos="4811"/>
        </w:tabs>
        <w:ind w:left="4811" w:hanging="180"/>
      </w:pPr>
    </w:lvl>
    <w:lvl w:ilvl="6" w:tplc="0402000F" w:tentative="1">
      <w:start w:val="1"/>
      <w:numFmt w:val="decimal"/>
      <w:lvlText w:val="%7."/>
      <w:lvlJc w:val="left"/>
      <w:pPr>
        <w:tabs>
          <w:tab w:val="num" w:pos="5531"/>
        </w:tabs>
        <w:ind w:left="5531" w:hanging="360"/>
      </w:pPr>
    </w:lvl>
    <w:lvl w:ilvl="7" w:tplc="04020019" w:tentative="1">
      <w:start w:val="1"/>
      <w:numFmt w:val="lowerLetter"/>
      <w:lvlText w:val="%8."/>
      <w:lvlJc w:val="left"/>
      <w:pPr>
        <w:tabs>
          <w:tab w:val="num" w:pos="6251"/>
        </w:tabs>
        <w:ind w:left="6251" w:hanging="360"/>
      </w:pPr>
    </w:lvl>
    <w:lvl w:ilvl="8" w:tplc="0402001B" w:tentative="1">
      <w:start w:val="1"/>
      <w:numFmt w:val="lowerRoman"/>
      <w:lvlText w:val="%9."/>
      <w:lvlJc w:val="right"/>
      <w:pPr>
        <w:tabs>
          <w:tab w:val="num" w:pos="6971"/>
        </w:tabs>
        <w:ind w:left="6971" w:hanging="180"/>
      </w:pPr>
    </w:lvl>
  </w:abstractNum>
  <w:abstractNum w:abstractNumId="17">
    <w:nsid w:val="51974542"/>
    <w:multiLevelType w:val="hybridMultilevel"/>
    <w:tmpl w:val="71B83B4C"/>
    <w:lvl w:ilvl="0" w:tplc="A9CA5BAC">
      <w:start w:val="11"/>
      <w:numFmt w:val="decimal"/>
      <w:lvlText w:val="%1."/>
      <w:lvlJc w:val="left"/>
      <w:pPr>
        <w:tabs>
          <w:tab w:val="num" w:pos="750"/>
        </w:tabs>
        <w:ind w:left="750" w:hanging="39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54476666"/>
    <w:multiLevelType w:val="hybridMultilevel"/>
    <w:tmpl w:val="EF40EA62"/>
    <w:lvl w:ilvl="0" w:tplc="BEB0E5C8">
      <w:start w:val="13"/>
      <w:numFmt w:val="decimal"/>
      <w:lvlText w:val="%1."/>
      <w:lvlJc w:val="left"/>
      <w:pPr>
        <w:tabs>
          <w:tab w:val="num" w:pos="750"/>
        </w:tabs>
        <w:ind w:left="750" w:hanging="39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876391F"/>
    <w:multiLevelType w:val="hybridMultilevel"/>
    <w:tmpl w:val="02420758"/>
    <w:lvl w:ilvl="0" w:tplc="C734CF7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1"/>
  </w:num>
  <w:num w:numId="4">
    <w:abstractNumId w:val="19"/>
  </w:num>
  <w:num w:numId="5">
    <w:abstractNumId w:val="3"/>
  </w:num>
  <w:num w:numId="6">
    <w:abstractNumId w:val="1"/>
  </w:num>
  <w:num w:numId="7">
    <w:abstractNumId w:val="5"/>
  </w:num>
  <w:num w:numId="8">
    <w:abstractNumId w:val="8"/>
  </w:num>
  <w:num w:numId="9">
    <w:abstractNumId w:val="16"/>
  </w:num>
  <w:num w:numId="10">
    <w:abstractNumId w:val="6"/>
  </w:num>
  <w:num w:numId="11">
    <w:abstractNumId w:val="0"/>
  </w:num>
  <w:num w:numId="12">
    <w:abstractNumId w:val="14"/>
  </w:num>
  <w:num w:numId="13">
    <w:abstractNumId w:val="17"/>
  </w:num>
  <w:num w:numId="14">
    <w:abstractNumId w:val="18"/>
  </w:num>
  <w:num w:numId="15">
    <w:abstractNumId w:val="9"/>
  </w:num>
  <w:num w:numId="16">
    <w:abstractNumId w:val="12"/>
  </w:num>
  <w:num w:numId="17">
    <w:abstractNumId w:val="2"/>
  </w:num>
  <w:num w:numId="18">
    <w:abstractNumId w:val="10"/>
  </w:num>
  <w:num w:numId="19">
    <w:abstractNumId w:val="7"/>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FC1A2C"/>
    <w:rsid w:val="00000FB9"/>
    <w:rsid w:val="000106E0"/>
    <w:rsid w:val="0001086A"/>
    <w:rsid w:val="00011745"/>
    <w:rsid w:val="00012145"/>
    <w:rsid w:val="00014E90"/>
    <w:rsid w:val="0001613F"/>
    <w:rsid w:val="0002323A"/>
    <w:rsid w:val="000263C7"/>
    <w:rsid w:val="0003511B"/>
    <w:rsid w:val="00043716"/>
    <w:rsid w:val="00044106"/>
    <w:rsid w:val="000519F2"/>
    <w:rsid w:val="00055F2D"/>
    <w:rsid w:val="00070581"/>
    <w:rsid w:val="00072AA0"/>
    <w:rsid w:val="000736C3"/>
    <w:rsid w:val="00073D13"/>
    <w:rsid w:val="0007444A"/>
    <w:rsid w:val="000770B8"/>
    <w:rsid w:val="00082476"/>
    <w:rsid w:val="00082B34"/>
    <w:rsid w:val="00091228"/>
    <w:rsid w:val="000929F8"/>
    <w:rsid w:val="000953B0"/>
    <w:rsid w:val="000A188D"/>
    <w:rsid w:val="000A1B6A"/>
    <w:rsid w:val="000A4311"/>
    <w:rsid w:val="000A4D1B"/>
    <w:rsid w:val="000B4382"/>
    <w:rsid w:val="000B4C32"/>
    <w:rsid w:val="000B62BB"/>
    <w:rsid w:val="000C071C"/>
    <w:rsid w:val="000C0906"/>
    <w:rsid w:val="000D1237"/>
    <w:rsid w:val="000D1604"/>
    <w:rsid w:val="000D6EF1"/>
    <w:rsid w:val="000E63D6"/>
    <w:rsid w:val="000E7AFA"/>
    <w:rsid w:val="000F0829"/>
    <w:rsid w:val="000F177B"/>
    <w:rsid w:val="000F3591"/>
    <w:rsid w:val="00102516"/>
    <w:rsid w:val="001044B8"/>
    <w:rsid w:val="0010729F"/>
    <w:rsid w:val="00110AE9"/>
    <w:rsid w:val="00120245"/>
    <w:rsid w:val="00124452"/>
    <w:rsid w:val="00126D82"/>
    <w:rsid w:val="001273EE"/>
    <w:rsid w:val="00134984"/>
    <w:rsid w:val="00135D8A"/>
    <w:rsid w:val="00135FCC"/>
    <w:rsid w:val="00141A89"/>
    <w:rsid w:val="001469C6"/>
    <w:rsid w:val="00146ABB"/>
    <w:rsid w:val="001501E2"/>
    <w:rsid w:val="0015409E"/>
    <w:rsid w:val="00162062"/>
    <w:rsid w:val="00162219"/>
    <w:rsid w:val="00167413"/>
    <w:rsid w:val="00167925"/>
    <w:rsid w:val="001717AB"/>
    <w:rsid w:val="001717FD"/>
    <w:rsid w:val="001749F1"/>
    <w:rsid w:val="00175377"/>
    <w:rsid w:val="00175A19"/>
    <w:rsid w:val="001766AC"/>
    <w:rsid w:val="00182940"/>
    <w:rsid w:val="0018463D"/>
    <w:rsid w:val="00193523"/>
    <w:rsid w:val="001A4DBB"/>
    <w:rsid w:val="001B257A"/>
    <w:rsid w:val="001B3965"/>
    <w:rsid w:val="001B71DE"/>
    <w:rsid w:val="001C11B1"/>
    <w:rsid w:val="001C2090"/>
    <w:rsid w:val="001C2C41"/>
    <w:rsid w:val="001C3C0E"/>
    <w:rsid w:val="001C5B6B"/>
    <w:rsid w:val="001C6FFF"/>
    <w:rsid w:val="001D23C6"/>
    <w:rsid w:val="001D3A72"/>
    <w:rsid w:val="001E1435"/>
    <w:rsid w:val="001E511D"/>
    <w:rsid w:val="001E5E56"/>
    <w:rsid w:val="001F058B"/>
    <w:rsid w:val="001F0E67"/>
    <w:rsid w:val="00201CA5"/>
    <w:rsid w:val="0020391A"/>
    <w:rsid w:val="00204118"/>
    <w:rsid w:val="00204210"/>
    <w:rsid w:val="00205B03"/>
    <w:rsid w:val="00213725"/>
    <w:rsid w:val="002147D6"/>
    <w:rsid w:val="002208F4"/>
    <w:rsid w:val="002211EC"/>
    <w:rsid w:val="00234B1A"/>
    <w:rsid w:val="00235433"/>
    <w:rsid w:val="002358FD"/>
    <w:rsid w:val="00235C07"/>
    <w:rsid w:val="00240D58"/>
    <w:rsid w:val="00242306"/>
    <w:rsid w:val="002427A5"/>
    <w:rsid w:val="0024474A"/>
    <w:rsid w:val="002507E1"/>
    <w:rsid w:val="002512FF"/>
    <w:rsid w:val="00252915"/>
    <w:rsid w:val="00254804"/>
    <w:rsid w:val="00254969"/>
    <w:rsid w:val="00260F71"/>
    <w:rsid w:val="0026448F"/>
    <w:rsid w:val="002706BB"/>
    <w:rsid w:val="00270C9B"/>
    <w:rsid w:val="002734F6"/>
    <w:rsid w:val="00276FA3"/>
    <w:rsid w:val="002776A2"/>
    <w:rsid w:val="00280D78"/>
    <w:rsid w:val="00291A11"/>
    <w:rsid w:val="00293141"/>
    <w:rsid w:val="00297B10"/>
    <w:rsid w:val="002A0B1D"/>
    <w:rsid w:val="002A0E77"/>
    <w:rsid w:val="002B15BE"/>
    <w:rsid w:val="002B7019"/>
    <w:rsid w:val="002C1926"/>
    <w:rsid w:val="002C71D3"/>
    <w:rsid w:val="002D7ED6"/>
    <w:rsid w:val="002E11A3"/>
    <w:rsid w:val="002E685C"/>
    <w:rsid w:val="002E7039"/>
    <w:rsid w:val="002F05E6"/>
    <w:rsid w:val="002F130A"/>
    <w:rsid w:val="002F37D2"/>
    <w:rsid w:val="002F43C6"/>
    <w:rsid w:val="002F489E"/>
    <w:rsid w:val="002F6678"/>
    <w:rsid w:val="002F6F14"/>
    <w:rsid w:val="002F7DFC"/>
    <w:rsid w:val="00314650"/>
    <w:rsid w:val="003206C2"/>
    <w:rsid w:val="00331979"/>
    <w:rsid w:val="00333D4F"/>
    <w:rsid w:val="003413D1"/>
    <w:rsid w:val="003444BD"/>
    <w:rsid w:val="00345283"/>
    <w:rsid w:val="0034537A"/>
    <w:rsid w:val="003477CA"/>
    <w:rsid w:val="003502D9"/>
    <w:rsid w:val="00353941"/>
    <w:rsid w:val="0036630F"/>
    <w:rsid w:val="00371AD3"/>
    <w:rsid w:val="0037500A"/>
    <w:rsid w:val="0038124F"/>
    <w:rsid w:val="003844A3"/>
    <w:rsid w:val="0038577A"/>
    <w:rsid w:val="0039029A"/>
    <w:rsid w:val="00397E1F"/>
    <w:rsid w:val="003A0CF1"/>
    <w:rsid w:val="003A4EFC"/>
    <w:rsid w:val="003B353C"/>
    <w:rsid w:val="003B73E6"/>
    <w:rsid w:val="003D26FD"/>
    <w:rsid w:val="003D3A2B"/>
    <w:rsid w:val="003D4282"/>
    <w:rsid w:val="003E0A9E"/>
    <w:rsid w:val="003F0CAF"/>
    <w:rsid w:val="003F1B73"/>
    <w:rsid w:val="00401323"/>
    <w:rsid w:val="0040192B"/>
    <w:rsid w:val="0040341F"/>
    <w:rsid w:val="00407038"/>
    <w:rsid w:val="004104F4"/>
    <w:rsid w:val="004162D6"/>
    <w:rsid w:val="00423050"/>
    <w:rsid w:val="00430CCF"/>
    <w:rsid w:val="00432411"/>
    <w:rsid w:val="00432660"/>
    <w:rsid w:val="00433CB3"/>
    <w:rsid w:val="00437876"/>
    <w:rsid w:val="00440C87"/>
    <w:rsid w:val="0044168E"/>
    <w:rsid w:val="00441D62"/>
    <w:rsid w:val="00442094"/>
    <w:rsid w:val="00444BF3"/>
    <w:rsid w:val="004472BC"/>
    <w:rsid w:val="00453681"/>
    <w:rsid w:val="004546E1"/>
    <w:rsid w:val="004555B9"/>
    <w:rsid w:val="0046013A"/>
    <w:rsid w:val="004671CF"/>
    <w:rsid w:val="004701AA"/>
    <w:rsid w:val="0047582C"/>
    <w:rsid w:val="00476614"/>
    <w:rsid w:val="004877DE"/>
    <w:rsid w:val="00490056"/>
    <w:rsid w:val="00492C0C"/>
    <w:rsid w:val="0049677D"/>
    <w:rsid w:val="00497E8F"/>
    <w:rsid w:val="004A5A0F"/>
    <w:rsid w:val="004C384B"/>
    <w:rsid w:val="004C3D0D"/>
    <w:rsid w:val="004D1E29"/>
    <w:rsid w:val="004D4F09"/>
    <w:rsid w:val="004D57B1"/>
    <w:rsid w:val="004E30CF"/>
    <w:rsid w:val="004F4B96"/>
    <w:rsid w:val="004F4BCF"/>
    <w:rsid w:val="004F6B5B"/>
    <w:rsid w:val="0050140D"/>
    <w:rsid w:val="00502205"/>
    <w:rsid w:val="0050332E"/>
    <w:rsid w:val="005064D0"/>
    <w:rsid w:val="00514D4E"/>
    <w:rsid w:val="00515513"/>
    <w:rsid w:val="00522069"/>
    <w:rsid w:val="00523A31"/>
    <w:rsid w:val="00536A14"/>
    <w:rsid w:val="0055107E"/>
    <w:rsid w:val="0055555F"/>
    <w:rsid w:val="00556421"/>
    <w:rsid w:val="005572AD"/>
    <w:rsid w:val="005602C8"/>
    <w:rsid w:val="00560E50"/>
    <w:rsid w:val="00560F03"/>
    <w:rsid w:val="00564DA5"/>
    <w:rsid w:val="00567897"/>
    <w:rsid w:val="00571450"/>
    <w:rsid w:val="005763E5"/>
    <w:rsid w:val="00595718"/>
    <w:rsid w:val="0059770C"/>
    <w:rsid w:val="005A18A9"/>
    <w:rsid w:val="005B0B58"/>
    <w:rsid w:val="005B58B3"/>
    <w:rsid w:val="005C44AA"/>
    <w:rsid w:val="005E3F06"/>
    <w:rsid w:val="005E6499"/>
    <w:rsid w:val="005F158F"/>
    <w:rsid w:val="005F1A9C"/>
    <w:rsid w:val="005F337C"/>
    <w:rsid w:val="005F77C1"/>
    <w:rsid w:val="00603067"/>
    <w:rsid w:val="00607B1C"/>
    <w:rsid w:val="0061088F"/>
    <w:rsid w:val="00616FC2"/>
    <w:rsid w:val="006255D0"/>
    <w:rsid w:val="006367B6"/>
    <w:rsid w:val="00636808"/>
    <w:rsid w:val="00641667"/>
    <w:rsid w:val="00643F7D"/>
    <w:rsid w:val="00650DE9"/>
    <w:rsid w:val="006513E2"/>
    <w:rsid w:val="0065669B"/>
    <w:rsid w:val="00656C14"/>
    <w:rsid w:val="00663095"/>
    <w:rsid w:val="006761DB"/>
    <w:rsid w:val="006766DF"/>
    <w:rsid w:val="0068069D"/>
    <w:rsid w:val="00684799"/>
    <w:rsid w:val="0069105E"/>
    <w:rsid w:val="00691B45"/>
    <w:rsid w:val="00694BF9"/>
    <w:rsid w:val="00697242"/>
    <w:rsid w:val="006A1C6A"/>
    <w:rsid w:val="006B5122"/>
    <w:rsid w:val="006B7AF5"/>
    <w:rsid w:val="006C5656"/>
    <w:rsid w:val="006C7A8A"/>
    <w:rsid w:val="006D531F"/>
    <w:rsid w:val="006D5368"/>
    <w:rsid w:val="006D547F"/>
    <w:rsid w:val="006D76CC"/>
    <w:rsid w:val="006D7A1C"/>
    <w:rsid w:val="006E111B"/>
    <w:rsid w:val="006E3015"/>
    <w:rsid w:val="006E3AB1"/>
    <w:rsid w:val="006F0F3F"/>
    <w:rsid w:val="006F168C"/>
    <w:rsid w:val="006F1EA0"/>
    <w:rsid w:val="006F421D"/>
    <w:rsid w:val="007016DF"/>
    <w:rsid w:val="00703641"/>
    <w:rsid w:val="00713124"/>
    <w:rsid w:val="00720C59"/>
    <w:rsid w:val="00721CE5"/>
    <w:rsid w:val="00722294"/>
    <w:rsid w:val="00725712"/>
    <w:rsid w:val="00740F82"/>
    <w:rsid w:val="0074209A"/>
    <w:rsid w:val="007424B0"/>
    <w:rsid w:val="00743F9A"/>
    <w:rsid w:val="0075073C"/>
    <w:rsid w:val="00755E2D"/>
    <w:rsid w:val="00761925"/>
    <w:rsid w:val="007709DD"/>
    <w:rsid w:val="00773A10"/>
    <w:rsid w:val="00773C4C"/>
    <w:rsid w:val="00774B55"/>
    <w:rsid w:val="007772A9"/>
    <w:rsid w:val="00785F56"/>
    <w:rsid w:val="007932A0"/>
    <w:rsid w:val="0079330A"/>
    <w:rsid w:val="007958F2"/>
    <w:rsid w:val="00795CFC"/>
    <w:rsid w:val="007A3698"/>
    <w:rsid w:val="007A48A5"/>
    <w:rsid w:val="007A7336"/>
    <w:rsid w:val="007B2218"/>
    <w:rsid w:val="007B2646"/>
    <w:rsid w:val="007B3116"/>
    <w:rsid w:val="007B4A78"/>
    <w:rsid w:val="007C0190"/>
    <w:rsid w:val="007C0D28"/>
    <w:rsid w:val="007C6AE5"/>
    <w:rsid w:val="007C74FB"/>
    <w:rsid w:val="007D100D"/>
    <w:rsid w:val="007D1B8D"/>
    <w:rsid w:val="007D56D4"/>
    <w:rsid w:val="007D6DAE"/>
    <w:rsid w:val="007E2BCE"/>
    <w:rsid w:val="007E4029"/>
    <w:rsid w:val="007E4427"/>
    <w:rsid w:val="007E6887"/>
    <w:rsid w:val="007F0ADB"/>
    <w:rsid w:val="007F1501"/>
    <w:rsid w:val="007F2374"/>
    <w:rsid w:val="007F2576"/>
    <w:rsid w:val="007F431A"/>
    <w:rsid w:val="00800272"/>
    <w:rsid w:val="008018B7"/>
    <w:rsid w:val="00804C43"/>
    <w:rsid w:val="00804CB7"/>
    <w:rsid w:val="00812FFE"/>
    <w:rsid w:val="0081494B"/>
    <w:rsid w:val="00830129"/>
    <w:rsid w:val="0083061C"/>
    <w:rsid w:val="008311CE"/>
    <w:rsid w:val="00836F53"/>
    <w:rsid w:val="008377AD"/>
    <w:rsid w:val="00850C2A"/>
    <w:rsid w:val="00850D31"/>
    <w:rsid w:val="00850F71"/>
    <w:rsid w:val="00851D1F"/>
    <w:rsid w:val="008573E8"/>
    <w:rsid w:val="0086270C"/>
    <w:rsid w:val="008647A4"/>
    <w:rsid w:val="00865BBF"/>
    <w:rsid w:val="0086736E"/>
    <w:rsid w:val="0086757D"/>
    <w:rsid w:val="008715BB"/>
    <w:rsid w:val="00877BED"/>
    <w:rsid w:val="00886BD1"/>
    <w:rsid w:val="00886F5B"/>
    <w:rsid w:val="00891B7B"/>
    <w:rsid w:val="00896473"/>
    <w:rsid w:val="008A49F1"/>
    <w:rsid w:val="008A5C2E"/>
    <w:rsid w:val="008A63B4"/>
    <w:rsid w:val="008B2F5F"/>
    <w:rsid w:val="008B5274"/>
    <w:rsid w:val="008B7108"/>
    <w:rsid w:val="008D43D0"/>
    <w:rsid w:val="008D4AD1"/>
    <w:rsid w:val="008D52A0"/>
    <w:rsid w:val="008D7AD8"/>
    <w:rsid w:val="008E33B2"/>
    <w:rsid w:val="008E5340"/>
    <w:rsid w:val="008E569C"/>
    <w:rsid w:val="008F1405"/>
    <w:rsid w:val="008F2065"/>
    <w:rsid w:val="008F2581"/>
    <w:rsid w:val="009017CA"/>
    <w:rsid w:val="00903CF4"/>
    <w:rsid w:val="00904ACE"/>
    <w:rsid w:val="00905869"/>
    <w:rsid w:val="00905BA7"/>
    <w:rsid w:val="00915170"/>
    <w:rsid w:val="00921387"/>
    <w:rsid w:val="009213C9"/>
    <w:rsid w:val="00922AE5"/>
    <w:rsid w:val="00922C4A"/>
    <w:rsid w:val="009253A8"/>
    <w:rsid w:val="009259A4"/>
    <w:rsid w:val="009327C6"/>
    <w:rsid w:val="009352F0"/>
    <w:rsid w:val="00935B98"/>
    <w:rsid w:val="009441B4"/>
    <w:rsid w:val="009468E2"/>
    <w:rsid w:val="00947434"/>
    <w:rsid w:val="00947692"/>
    <w:rsid w:val="0095220C"/>
    <w:rsid w:val="00953E00"/>
    <w:rsid w:val="00956C9D"/>
    <w:rsid w:val="00960A40"/>
    <w:rsid w:val="00960FD7"/>
    <w:rsid w:val="009644EE"/>
    <w:rsid w:val="00967DC3"/>
    <w:rsid w:val="0097251D"/>
    <w:rsid w:val="00992D6F"/>
    <w:rsid w:val="0099442E"/>
    <w:rsid w:val="00995728"/>
    <w:rsid w:val="00996E54"/>
    <w:rsid w:val="009A453C"/>
    <w:rsid w:val="009A4C0D"/>
    <w:rsid w:val="009A4FE4"/>
    <w:rsid w:val="009A5D20"/>
    <w:rsid w:val="009B3ED8"/>
    <w:rsid w:val="009B5170"/>
    <w:rsid w:val="009C10A1"/>
    <w:rsid w:val="009D0506"/>
    <w:rsid w:val="009D287F"/>
    <w:rsid w:val="009D6ABB"/>
    <w:rsid w:val="009D6B37"/>
    <w:rsid w:val="009E5C6B"/>
    <w:rsid w:val="009E5C7C"/>
    <w:rsid w:val="009E6520"/>
    <w:rsid w:val="009E7597"/>
    <w:rsid w:val="009F3050"/>
    <w:rsid w:val="009F52A7"/>
    <w:rsid w:val="00A037A0"/>
    <w:rsid w:val="00A07832"/>
    <w:rsid w:val="00A170CA"/>
    <w:rsid w:val="00A21DC6"/>
    <w:rsid w:val="00A22217"/>
    <w:rsid w:val="00A304B9"/>
    <w:rsid w:val="00A30B2C"/>
    <w:rsid w:val="00A32961"/>
    <w:rsid w:val="00A35975"/>
    <w:rsid w:val="00A3722F"/>
    <w:rsid w:val="00A45E69"/>
    <w:rsid w:val="00A53CB2"/>
    <w:rsid w:val="00A56E49"/>
    <w:rsid w:val="00A57541"/>
    <w:rsid w:val="00A57BC9"/>
    <w:rsid w:val="00A61A32"/>
    <w:rsid w:val="00A629F9"/>
    <w:rsid w:val="00A675DF"/>
    <w:rsid w:val="00A71C84"/>
    <w:rsid w:val="00A738F4"/>
    <w:rsid w:val="00A74094"/>
    <w:rsid w:val="00A74116"/>
    <w:rsid w:val="00A74B9D"/>
    <w:rsid w:val="00A812F5"/>
    <w:rsid w:val="00A8296B"/>
    <w:rsid w:val="00A8350E"/>
    <w:rsid w:val="00A86299"/>
    <w:rsid w:val="00A92E9F"/>
    <w:rsid w:val="00A95870"/>
    <w:rsid w:val="00AA46B0"/>
    <w:rsid w:val="00AA64F4"/>
    <w:rsid w:val="00AA7114"/>
    <w:rsid w:val="00AB0928"/>
    <w:rsid w:val="00AB1256"/>
    <w:rsid w:val="00AB14C7"/>
    <w:rsid w:val="00AB6AD8"/>
    <w:rsid w:val="00AC32B7"/>
    <w:rsid w:val="00AC79D1"/>
    <w:rsid w:val="00AD1C0D"/>
    <w:rsid w:val="00AF4882"/>
    <w:rsid w:val="00AF6CED"/>
    <w:rsid w:val="00AF6FAF"/>
    <w:rsid w:val="00B03AAE"/>
    <w:rsid w:val="00B03C8D"/>
    <w:rsid w:val="00B06400"/>
    <w:rsid w:val="00B070F1"/>
    <w:rsid w:val="00B10224"/>
    <w:rsid w:val="00B116A9"/>
    <w:rsid w:val="00B12558"/>
    <w:rsid w:val="00B1667D"/>
    <w:rsid w:val="00B1717F"/>
    <w:rsid w:val="00B17C78"/>
    <w:rsid w:val="00B308E1"/>
    <w:rsid w:val="00B3295B"/>
    <w:rsid w:val="00B32CC1"/>
    <w:rsid w:val="00B32F0A"/>
    <w:rsid w:val="00B4766F"/>
    <w:rsid w:val="00B62492"/>
    <w:rsid w:val="00B7204E"/>
    <w:rsid w:val="00B75E2F"/>
    <w:rsid w:val="00B8355C"/>
    <w:rsid w:val="00B8513F"/>
    <w:rsid w:val="00B86781"/>
    <w:rsid w:val="00B91B15"/>
    <w:rsid w:val="00B936B5"/>
    <w:rsid w:val="00B95F30"/>
    <w:rsid w:val="00BA1BD4"/>
    <w:rsid w:val="00BA3AB1"/>
    <w:rsid w:val="00BB17D0"/>
    <w:rsid w:val="00BB1994"/>
    <w:rsid w:val="00BB7690"/>
    <w:rsid w:val="00BB78F7"/>
    <w:rsid w:val="00BC2E22"/>
    <w:rsid w:val="00BC30AF"/>
    <w:rsid w:val="00BC5596"/>
    <w:rsid w:val="00BC628C"/>
    <w:rsid w:val="00BD0B67"/>
    <w:rsid w:val="00BD546B"/>
    <w:rsid w:val="00BD687D"/>
    <w:rsid w:val="00BD69F0"/>
    <w:rsid w:val="00BE0758"/>
    <w:rsid w:val="00BE09FD"/>
    <w:rsid w:val="00BE0C30"/>
    <w:rsid w:val="00BE1F0C"/>
    <w:rsid w:val="00BE4552"/>
    <w:rsid w:val="00BE6F7C"/>
    <w:rsid w:val="00BF0106"/>
    <w:rsid w:val="00BF05AD"/>
    <w:rsid w:val="00BF1643"/>
    <w:rsid w:val="00C03DD6"/>
    <w:rsid w:val="00C06971"/>
    <w:rsid w:val="00C16303"/>
    <w:rsid w:val="00C215B1"/>
    <w:rsid w:val="00C26C8A"/>
    <w:rsid w:val="00C30F87"/>
    <w:rsid w:val="00C3521D"/>
    <w:rsid w:val="00C4061F"/>
    <w:rsid w:val="00C41D09"/>
    <w:rsid w:val="00C511B6"/>
    <w:rsid w:val="00C81851"/>
    <w:rsid w:val="00C90924"/>
    <w:rsid w:val="00C91983"/>
    <w:rsid w:val="00C93A76"/>
    <w:rsid w:val="00C94EB6"/>
    <w:rsid w:val="00CA4B0B"/>
    <w:rsid w:val="00CA50CA"/>
    <w:rsid w:val="00CA6C2D"/>
    <w:rsid w:val="00CE22F3"/>
    <w:rsid w:val="00CE36D6"/>
    <w:rsid w:val="00CE37E0"/>
    <w:rsid w:val="00CE6918"/>
    <w:rsid w:val="00CF100A"/>
    <w:rsid w:val="00CF42B2"/>
    <w:rsid w:val="00D0113F"/>
    <w:rsid w:val="00D0527F"/>
    <w:rsid w:val="00D059B8"/>
    <w:rsid w:val="00D11DE7"/>
    <w:rsid w:val="00D11F86"/>
    <w:rsid w:val="00D127B5"/>
    <w:rsid w:val="00D2091C"/>
    <w:rsid w:val="00D21FD3"/>
    <w:rsid w:val="00D23914"/>
    <w:rsid w:val="00D242B3"/>
    <w:rsid w:val="00D25159"/>
    <w:rsid w:val="00D25A20"/>
    <w:rsid w:val="00D33D44"/>
    <w:rsid w:val="00D35974"/>
    <w:rsid w:val="00D40EE9"/>
    <w:rsid w:val="00D44286"/>
    <w:rsid w:val="00D56D05"/>
    <w:rsid w:val="00D57996"/>
    <w:rsid w:val="00D63A0F"/>
    <w:rsid w:val="00D72607"/>
    <w:rsid w:val="00D726B3"/>
    <w:rsid w:val="00D7657E"/>
    <w:rsid w:val="00D82A38"/>
    <w:rsid w:val="00D86352"/>
    <w:rsid w:val="00D9280C"/>
    <w:rsid w:val="00DA5B9B"/>
    <w:rsid w:val="00DA5EF7"/>
    <w:rsid w:val="00DB0288"/>
    <w:rsid w:val="00DD45AE"/>
    <w:rsid w:val="00DD5275"/>
    <w:rsid w:val="00DD7706"/>
    <w:rsid w:val="00DE1412"/>
    <w:rsid w:val="00DE17C3"/>
    <w:rsid w:val="00DE2AB7"/>
    <w:rsid w:val="00DE34B9"/>
    <w:rsid w:val="00DE47E7"/>
    <w:rsid w:val="00DE6C92"/>
    <w:rsid w:val="00DE7397"/>
    <w:rsid w:val="00DF4B05"/>
    <w:rsid w:val="00DF50AB"/>
    <w:rsid w:val="00DF7E84"/>
    <w:rsid w:val="00E0251F"/>
    <w:rsid w:val="00E02A7F"/>
    <w:rsid w:val="00E16F0F"/>
    <w:rsid w:val="00E172FD"/>
    <w:rsid w:val="00E2306C"/>
    <w:rsid w:val="00E25EF8"/>
    <w:rsid w:val="00E33AF9"/>
    <w:rsid w:val="00E34506"/>
    <w:rsid w:val="00E3659A"/>
    <w:rsid w:val="00E37467"/>
    <w:rsid w:val="00E37DF1"/>
    <w:rsid w:val="00E57D41"/>
    <w:rsid w:val="00E57D99"/>
    <w:rsid w:val="00E65645"/>
    <w:rsid w:val="00E70F95"/>
    <w:rsid w:val="00E71DC7"/>
    <w:rsid w:val="00E720D6"/>
    <w:rsid w:val="00E7314A"/>
    <w:rsid w:val="00E747B6"/>
    <w:rsid w:val="00E80747"/>
    <w:rsid w:val="00E80E35"/>
    <w:rsid w:val="00E81989"/>
    <w:rsid w:val="00E979C7"/>
    <w:rsid w:val="00EA3233"/>
    <w:rsid w:val="00EB5B77"/>
    <w:rsid w:val="00EB6E23"/>
    <w:rsid w:val="00EC58B4"/>
    <w:rsid w:val="00ED2DD6"/>
    <w:rsid w:val="00ED38BA"/>
    <w:rsid w:val="00ED6F98"/>
    <w:rsid w:val="00ED7760"/>
    <w:rsid w:val="00EE2D6C"/>
    <w:rsid w:val="00EF2831"/>
    <w:rsid w:val="00EF2E27"/>
    <w:rsid w:val="00EF4D2E"/>
    <w:rsid w:val="00F01DEF"/>
    <w:rsid w:val="00F028A0"/>
    <w:rsid w:val="00F17B0A"/>
    <w:rsid w:val="00F20374"/>
    <w:rsid w:val="00F22358"/>
    <w:rsid w:val="00F22448"/>
    <w:rsid w:val="00F22BFF"/>
    <w:rsid w:val="00F24C36"/>
    <w:rsid w:val="00F2542D"/>
    <w:rsid w:val="00F36800"/>
    <w:rsid w:val="00F420BC"/>
    <w:rsid w:val="00F45D3E"/>
    <w:rsid w:val="00F50BF0"/>
    <w:rsid w:val="00F527A6"/>
    <w:rsid w:val="00F77181"/>
    <w:rsid w:val="00F82E55"/>
    <w:rsid w:val="00F854A9"/>
    <w:rsid w:val="00F85D0E"/>
    <w:rsid w:val="00F865D2"/>
    <w:rsid w:val="00F95A21"/>
    <w:rsid w:val="00FA02D1"/>
    <w:rsid w:val="00FA1BF2"/>
    <w:rsid w:val="00FA62C8"/>
    <w:rsid w:val="00FC1A2C"/>
    <w:rsid w:val="00FC36FB"/>
    <w:rsid w:val="00FD43B1"/>
    <w:rsid w:val="00FD4A86"/>
    <w:rsid w:val="00FE10C5"/>
    <w:rsid w:val="00FE3057"/>
    <w:rsid w:val="00FE4C5E"/>
    <w:rsid w:val="00FF1E61"/>
    <w:rsid w:val="00FF2D6F"/>
    <w:rsid w:val="00FF4A58"/>
    <w:rsid w:val="00FF4BB5"/>
    <w:rsid w:val="00FF52B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B15BE"/>
    <w:rPr>
      <w:rFonts w:ascii="Albertus Extra Bold" w:hAnsi="Albertus Extra Bold"/>
      <w:b/>
      <w:lang w:val="en-AU"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FC1A2C"/>
    <w:pPr>
      <w:spacing w:after="120"/>
    </w:pPr>
  </w:style>
  <w:style w:type="paragraph" w:styleId="a5">
    <w:name w:val="footer"/>
    <w:basedOn w:val="a0"/>
    <w:rsid w:val="00FC1A2C"/>
    <w:pPr>
      <w:tabs>
        <w:tab w:val="center" w:pos="4536"/>
        <w:tab w:val="right" w:pos="9072"/>
      </w:tabs>
    </w:pPr>
  </w:style>
  <w:style w:type="character" w:styleId="a6">
    <w:name w:val="page number"/>
    <w:basedOn w:val="a1"/>
    <w:rsid w:val="00FC1A2C"/>
  </w:style>
  <w:style w:type="paragraph" w:customStyle="1" w:styleId="1">
    <w:name w:val="Списък на абзаци1"/>
    <w:basedOn w:val="a0"/>
    <w:qFormat/>
    <w:rsid w:val="00ED6F98"/>
    <w:pPr>
      <w:spacing w:after="200" w:line="276" w:lineRule="auto"/>
      <w:ind w:left="720"/>
      <w:contextualSpacing/>
    </w:pPr>
    <w:rPr>
      <w:rFonts w:ascii="Calibri" w:eastAsia="Calibri" w:hAnsi="Calibri"/>
      <w:b w:val="0"/>
      <w:sz w:val="22"/>
      <w:szCs w:val="22"/>
      <w:lang w:val="en-US"/>
    </w:rPr>
  </w:style>
  <w:style w:type="paragraph" w:styleId="a7">
    <w:name w:val="Balloon Text"/>
    <w:basedOn w:val="a0"/>
    <w:semiHidden/>
    <w:rsid w:val="00AB0928"/>
    <w:rPr>
      <w:rFonts w:ascii="Tahoma" w:hAnsi="Tahoma" w:cs="Tahoma"/>
      <w:sz w:val="16"/>
      <w:szCs w:val="16"/>
    </w:rPr>
  </w:style>
  <w:style w:type="paragraph" w:customStyle="1" w:styleId="Style">
    <w:name w:val="Style"/>
    <w:rsid w:val="00785F56"/>
    <w:pPr>
      <w:widowControl w:val="0"/>
      <w:autoSpaceDE w:val="0"/>
      <w:autoSpaceDN w:val="0"/>
      <w:adjustRightInd w:val="0"/>
      <w:ind w:left="140" w:right="140" w:firstLine="840"/>
      <w:jc w:val="both"/>
    </w:pPr>
    <w:rPr>
      <w:sz w:val="24"/>
      <w:szCs w:val="24"/>
    </w:rPr>
  </w:style>
  <w:style w:type="paragraph" w:styleId="a8">
    <w:name w:val="header"/>
    <w:basedOn w:val="a0"/>
    <w:rsid w:val="00BE09FD"/>
    <w:pPr>
      <w:tabs>
        <w:tab w:val="center" w:pos="4536"/>
        <w:tab w:val="right" w:pos="9072"/>
      </w:tabs>
    </w:pPr>
  </w:style>
  <w:style w:type="character" w:styleId="a9">
    <w:name w:val="annotation reference"/>
    <w:basedOn w:val="a1"/>
    <w:semiHidden/>
    <w:rsid w:val="001B257A"/>
    <w:rPr>
      <w:sz w:val="16"/>
      <w:szCs w:val="16"/>
    </w:rPr>
  </w:style>
  <w:style w:type="paragraph" w:styleId="aa">
    <w:name w:val="annotation text"/>
    <w:basedOn w:val="a0"/>
    <w:semiHidden/>
    <w:rsid w:val="001B257A"/>
  </w:style>
  <w:style w:type="paragraph" w:styleId="ab">
    <w:name w:val="annotation subject"/>
    <w:basedOn w:val="aa"/>
    <w:next w:val="aa"/>
    <w:semiHidden/>
    <w:rsid w:val="001B257A"/>
    <w:rPr>
      <w:bCs/>
    </w:rPr>
  </w:style>
  <w:style w:type="paragraph" w:customStyle="1" w:styleId="title1">
    <w:name w:val="title1"/>
    <w:basedOn w:val="a0"/>
    <w:rsid w:val="00E65645"/>
    <w:pPr>
      <w:spacing w:before="100" w:beforeAutospacing="1" w:after="100" w:afterAutospacing="1"/>
      <w:jc w:val="center"/>
      <w:textAlignment w:val="center"/>
    </w:pPr>
    <w:rPr>
      <w:rFonts w:ascii="Times New Roman" w:hAnsi="Times New Roman"/>
      <w:bCs/>
      <w:sz w:val="30"/>
      <w:szCs w:val="30"/>
      <w:lang w:val="bg-BG" w:eastAsia="bg-BG"/>
    </w:rPr>
  </w:style>
  <w:style w:type="character" w:customStyle="1" w:styleId="search22">
    <w:name w:val="search22"/>
    <w:basedOn w:val="a1"/>
    <w:rsid w:val="008A5C2E"/>
    <w:rPr>
      <w:shd w:val="clear" w:color="auto" w:fill="FF9999"/>
    </w:rPr>
  </w:style>
  <w:style w:type="character" w:customStyle="1" w:styleId="search02">
    <w:name w:val="search02"/>
    <w:basedOn w:val="a1"/>
    <w:rsid w:val="008A5C2E"/>
    <w:rPr>
      <w:shd w:val="clear" w:color="auto" w:fill="FFFF66"/>
    </w:rPr>
  </w:style>
  <w:style w:type="paragraph" w:styleId="a">
    <w:name w:val="List Bullet"/>
    <w:basedOn w:val="a0"/>
    <w:rsid w:val="00891B7B"/>
    <w:pPr>
      <w:numPr>
        <w:numId w:val="11"/>
      </w:numPr>
    </w:pPr>
  </w:style>
  <w:style w:type="paragraph" w:customStyle="1" w:styleId="10">
    <w:name w:val="1"/>
    <w:basedOn w:val="a0"/>
    <w:semiHidden/>
    <w:rsid w:val="00070581"/>
    <w:pPr>
      <w:spacing w:before="120" w:after="240"/>
    </w:pPr>
    <w:rPr>
      <w:rFonts w:ascii="Times New Roman" w:hAnsi="Times New Roman"/>
      <w:b w:val="0"/>
      <w:i/>
      <w:lang w:val="pt-PT"/>
    </w:rPr>
  </w:style>
  <w:style w:type="character" w:styleId="ac">
    <w:name w:val="Strong"/>
    <w:basedOn w:val="a1"/>
    <w:qFormat/>
    <w:rsid w:val="00A21DC6"/>
    <w:rPr>
      <w:b/>
      <w:bCs/>
    </w:rPr>
  </w:style>
  <w:style w:type="character" w:customStyle="1" w:styleId="ala2">
    <w:name w:val="al_a2"/>
    <w:basedOn w:val="a1"/>
    <w:rsid w:val="000C071C"/>
    <w:rPr>
      <w:vanish w:val="0"/>
      <w:webHidden w:val="0"/>
      <w:specVanish w:val="0"/>
    </w:rPr>
  </w:style>
  <w:style w:type="paragraph" w:styleId="ad">
    <w:name w:val="List Paragraph"/>
    <w:basedOn w:val="a0"/>
    <w:qFormat/>
    <w:rsid w:val="000C071C"/>
    <w:pPr>
      <w:spacing w:line="276" w:lineRule="auto"/>
      <w:ind w:left="720"/>
      <w:contextualSpacing/>
      <w:jc w:val="center"/>
    </w:pPr>
    <w:rPr>
      <w:rFonts w:ascii="Calibri" w:eastAsia="Calibri" w:hAnsi="Calibri"/>
      <w:b w:val="0"/>
      <w:sz w:val="22"/>
      <w:szCs w:val="22"/>
      <w:lang w:val="bg-BG"/>
    </w:rPr>
  </w:style>
  <w:style w:type="paragraph" w:styleId="HTML">
    <w:name w:val="HTML Preformatted"/>
    <w:basedOn w:val="a0"/>
    <w:link w:val="HTML0"/>
    <w:unhideWhenUsed/>
    <w:rsid w:val="00167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lang w:val="bg-BG" w:eastAsia="bg-BG"/>
    </w:rPr>
  </w:style>
  <w:style w:type="character" w:customStyle="1" w:styleId="HTML0">
    <w:name w:val="HTML стандартен Знак"/>
    <w:basedOn w:val="a1"/>
    <w:link w:val="HTML"/>
    <w:rsid w:val="00167413"/>
    <w:rPr>
      <w:rFonts w:ascii="Courier New" w:hAnsi="Courier New" w:cs="Courier New"/>
      <w:lang w:val="bg-BG" w:eastAsia="bg-BG" w:bidi="ar-SA"/>
    </w:rPr>
  </w:style>
  <w:style w:type="paragraph" w:styleId="ae">
    <w:name w:val="Normal (Web)"/>
    <w:basedOn w:val="a0"/>
    <w:rsid w:val="00497E8F"/>
    <w:pPr>
      <w:spacing w:before="100" w:beforeAutospacing="1" w:after="100" w:afterAutospacing="1"/>
    </w:pPr>
    <w:rPr>
      <w:rFonts w:ascii="Times New Roman" w:hAnsi="Times New Roman"/>
      <w:b w:val="0"/>
      <w:sz w:val="24"/>
      <w:szCs w:val="24"/>
      <w:lang w:val="bg-BG" w:eastAsia="bg-BG"/>
    </w:rPr>
  </w:style>
  <w:style w:type="character" w:customStyle="1" w:styleId="newdocreference">
    <w:name w:val="newdocreference"/>
    <w:basedOn w:val="a1"/>
    <w:rsid w:val="00643F7D"/>
  </w:style>
  <w:style w:type="character" w:styleId="af">
    <w:name w:val="Hyperlink"/>
    <w:basedOn w:val="a1"/>
    <w:uiPriority w:val="99"/>
    <w:unhideWhenUsed/>
    <w:rsid w:val="009327C6"/>
    <w:rPr>
      <w:color w:val="0000FF"/>
      <w:u w:val="single"/>
    </w:rPr>
  </w:style>
  <w:style w:type="character" w:customStyle="1" w:styleId="alcapt2">
    <w:name w:val="al_capt2"/>
    <w:basedOn w:val="a1"/>
    <w:rsid w:val="009327C6"/>
    <w:rPr>
      <w:i/>
      <w:iCs/>
      <w:vanish w:val="0"/>
      <w:webHidden w:val="0"/>
      <w:specVanish w:val="0"/>
    </w:rPr>
  </w:style>
  <w:style w:type="character" w:customStyle="1" w:styleId="articlehistory1">
    <w:name w:val="article_history1"/>
    <w:basedOn w:val="a1"/>
    <w:rsid w:val="009327C6"/>
  </w:style>
  <w:style w:type="character" w:customStyle="1" w:styleId="light1">
    <w:name w:val="light1"/>
    <w:basedOn w:val="a1"/>
    <w:rsid w:val="00E02A7F"/>
    <w:rPr>
      <w:shd w:val="clear" w:color="auto" w:fill="FFFF00"/>
    </w:rPr>
  </w:style>
  <w:style w:type="character" w:customStyle="1" w:styleId="alt2">
    <w:name w:val="al_t2"/>
    <w:basedOn w:val="a1"/>
    <w:rsid w:val="00E02A7F"/>
    <w:rPr>
      <w:vanish w:val="0"/>
      <w:webHidden w:val="0"/>
      <w:specVanish w:val="0"/>
    </w:rPr>
  </w:style>
  <w:style w:type="character" w:customStyle="1" w:styleId="light2">
    <w:name w:val="light2"/>
    <w:basedOn w:val="a1"/>
    <w:rsid w:val="00E02A7F"/>
    <w:rPr>
      <w:shd w:val="clear" w:color="auto" w:fill="FFFF00"/>
    </w:rPr>
  </w:style>
  <w:style w:type="character" w:customStyle="1" w:styleId="light3">
    <w:name w:val="light3"/>
    <w:basedOn w:val="a1"/>
    <w:rsid w:val="00E02A7F"/>
    <w:rPr>
      <w:shd w:val="clear" w:color="auto" w:fill="FFFF00"/>
    </w:rPr>
  </w:style>
  <w:style w:type="character" w:customStyle="1" w:styleId="ldef2">
    <w:name w:val="ldef2"/>
    <w:basedOn w:val="a1"/>
    <w:rsid w:val="008715BB"/>
    <w:rPr>
      <w:vanish w:val="0"/>
      <w:webHidden w:val="0"/>
      <w:color w:val="FF0000"/>
      <w:specVanish w:val="0"/>
    </w:rPr>
  </w:style>
  <w:style w:type="character" w:customStyle="1" w:styleId="cnglog">
    <w:name w:val="cnglog"/>
    <w:basedOn w:val="a1"/>
    <w:rsid w:val="00193523"/>
  </w:style>
  <w:style w:type="character" w:customStyle="1" w:styleId="alcapt3">
    <w:name w:val="al_capt3"/>
    <w:basedOn w:val="a1"/>
    <w:rsid w:val="00193523"/>
    <w:rPr>
      <w:i/>
      <w:iCs/>
      <w:vanish w:val="0"/>
      <w:webHidden w:val="0"/>
      <w:specVanish w:val="0"/>
    </w:rPr>
  </w:style>
  <w:style w:type="character" w:customStyle="1" w:styleId="alcapt4">
    <w:name w:val="al_capt4"/>
    <w:basedOn w:val="a1"/>
    <w:rsid w:val="00193523"/>
    <w:rPr>
      <w:i/>
      <w:iCs/>
      <w:vanish w:val="0"/>
      <w:webHidden w:val="0"/>
      <w:specVanish w:val="0"/>
    </w:rPr>
  </w:style>
  <w:style w:type="character" w:customStyle="1" w:styleId="alcapt5">
    <w:name w:val="al_capt5"/>
    <w:basedOn w:val="a1"/>
    <w:rsid w:val="00193523"/>
    <w:rPr>
      <w:i/>
      <w:iCs/>
      <w:vanish w:val="0"/>
      <w:webHidden w:val="0"/>
      <w:specVanish w:val="0"/>
    </w:rPr>
  </w:style>
  <w:style w:type="character" w:customStyle="1" w:styleId="alcapt6">
    <w:name w:val="al_capt6"/>
    <w:basedOn w:val="a1"/>
    <w:rsid w:val="00193523"/>
    <w:rPr>
      <w:i/>
      <w:iCs/>
      <w:vanish w:val="0"/>
      <w:webHidden w:val="0"/>
      <w:specVanish w:val="0"/>
    </w:rPr>
  </w:style>
  <w:style w:type="character" w:customStyle="1" w:styleId="alcapt7">
    <w:name w:val="al_capt7"/>
    <w:basedOn w:val="a1"/>
    <w:rsid w:val="00193523"/>
    <w:rPr>
      <w:i/>
      <w:iCs/>
      <w:vanish w:val="0"/>
      <w:webHidden w:val="0"/>
      <w:specVanish w:val="0"/>
    </w:rPr>
  </w:style>
  <w:style w:type="character" w:customStyle="1" w:styleId="alcapt8">
    <w:name w:val="al_capt8"/>
    <w:basedOn w:val="a1"/>
    <w:rsid w:val="00193523"/>
    <w:rPr>
      <w:i/>
      <w:iCs/>
      <w:vanish w:val="0"/>
      <w:webHidden w:val="0"/>
      <w:specVanish w:val="0"/>
    </w:rPr>
  </w:style>
  <w:style w:type="character" w:customStyle="1" w:styleId="alcapt9">
    <w:name w:val="al_capt9"/>
    <w:basedOn w:val="a1"/>
    <w:rsid w:val="00193523"/>
    <w:rPr>
      <w:i/>
      <w:iCs/>
      <w:vanish w:val="0"/>
      <w:webHidden w:val="0"/>
      <w:specVanish w:val="0"/>
    </w:rPr>
  </w:style>
  <w:style w:type="character" w:customStyle="1" w:styleId="alcapt10">
    <w:name w:val="al_capt10"/>
    <w:basedOn w:val="a1"/>
    <w:rsid w:val="00193523"/>
    <w:rPr>
      <w:i/>
      <w:iCs/>
      <w:vanish w:val="0"/>
      <w:webHidden w:val="0"/>
      <w:specVanish w:val="0"/>
    </w:rPr>
  </w:style>
  <w:style w:type="character" w:customStyle="1" w:styleId="alcapt11">
    <w:name w:val="al_capt11"/>
    <w:basedOn w:val="a1"/>
    <w:rsid w:val="00193523"/>
    <w:rPr>
      <w:i/>
      <w:iCs/>
      <w:vanish w:val="0"/>
      <w:webHidden w:val="0"/>
      <w:specVanish w:val="0"/>
    </w:rPr>
  </w:style>
  <w:style w:type="character" w:customStyle="1" w:styleId="alcapt12">
    <w:name w:val="al_capt12"/>
    <w:basedOn w:val="a1"/>
    <w:rsid w:val="00193523"/>
    <w:rPr>
      <w:i/>
      <w:iCs/>
      <w:vanish w:val="0"/>
      <w:webHidden w:val="0"/>
      <w:specVanish w:val="0"/>
    </w:rPr>
  </w:style>
  <w:style w:type="character" w:customStyle="1" w:styleId="alcapt13">
    <w:name w:val="al_capt13"/>
    <w:basedOn w:val="a1"/>
    <w:rsid w:val="00193523"/>
    <w:rPr>
      <w:i/>
      <w:iCs/>
      <w:vanish w:val="0"/>
      <w:webHidden w:val="0"/>
      <w:specVanish w:val="0"/>
    </w:rPr>
  </w:style>
  <w:style w:type="character" w:customStyle="1" w:styleId="alcapt14">
    <w:name w:val="al_capt14"/>
    <w:basedOn w:val="a1"/>
    <w:rsid w:val="00193523"/>
    <w:rPr>
      <w:i/>
      <w:iCs/>
      <w:vanish w:val="0"/>
      <w:webHidden w:val="0"/>
      <w:specVanish w:val="0"/>
    </w:rPr>
  </w:style>
  <w:style w:type="character" w:customStyle="1" w:styleId="alcapt15">
    <w:name w:val="al_capt15"/>
    <w:basedOn w:val="a1"/>
    <w:rsid w:val="00193523"/>
    <w:rPr>
      <w:i/>
      <w:iCs/>
      <w:vanish w:val="0"/>
      <w:webHidden w:val="0"/>
      <w:specVanish w:val="0"/>
    </w:rPr>
  </w:style>
  <w:style w:type="character" w:customStyle="1" w:styleId="alcapt16">
    <w:name w:val="al_capt16"/>
    <w:basedOn w:val="a1"/>
    <w:rsid w:val="00193523"/>
    <w:rPr>
      <w:i/>
      <w:iCs/>
      <w:vanish w:val="0"/>
      <w:webHidden w:val="0"/>
      <w:specVanish w:val="0"/>
    </w:rPr>
  </w:style>
  <w:style w:type="character" w:customStyle="1" w:styleId="alcapt17">
    <w:name w:val="al_capt17"/>
    <w:basedOn w:val="a1"/>
    <w:rsid w:val="00193523"/>
    <w:rPr>
      <w:i/>
      <w:iCs/>
      <w:vanish w:val="0"/>
      <w:webHidden w:val="0"/>
      <w:specVanish w:val="0"/>
    </w:rPr>
  </w:style>
  <w:style w:type="character" w:customStyle="1" w:styleId="alcapt18">
    <w:name w:val="al_capt18"/>
    <w:basedOn w:val="a1"/>
    <w:rsid w:val="00193523"/>
    <w:rPr>
      <w:i/>
      <w:iCs/>
      <w:vanish w:val="0"/>
      <w:webHidden w:val="0"/>
      <w:specVanish w:val="0"/>
    </w:rPr>
  </w:style>
  <w:style w:type="character" w:customStyle="1" w:styleId="alcapt19">
    <w:name w:val="al_capt19"/>
    <w:basedOn w:val="a1"/>
    <w:rsid w:val="00193523"/>
    <w:rPr>
      <w:i/>
      <w:iCs/>
      <w:vanish w:val="0"/>
      <w:webHidden w:val="0"/>
      <w:specVanish w:val="0"/>
    </w:rPr>
  </w:style>
  <w:style w:type="character" w:customStyle="1" w:styleId="alcapt20">
    <w:name w:val="al_capt20"/>
    <w:basedOn w:val="a1"/>
    <w:rsid w:val="00193523"/>
    <w:rPr>
      <w:i/>
      <w:iCs/>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480539155">
      <w:bodyDiv w:val="1"/>
      <w:marLeft w:val="0"/>
      <w:marRight w:val="0"/>
      <w:marTop w:val="0"/>
      <w:marBottom w:val="0"/>
      <w:divBdr>
        <w:top w:val="none" w:sz="0" w:space="0" w:color="auto"/>
        <w:left w:val="none" w:sz="0" w:space="0" w:color="auto"/>
        <w:bottom w:val="none" w:sz="0" w:space="0" w:color="auto"/>
        <w:right w:val="none" w:sz="0" w:space="0" w:color="auto"/>
      </w:divBdr>
      <w:divsChild>
        <w:div w:id="989597885">
          <w:marLeft w:val="0"/>
          <w:marRight w:val="0"/>
          <w:marTop w:val="0"/>
          <w:marBottom w:val="120"/>
          <w:divBdr>
            <w:top w:val="none" w:sz="0" w:space="0" w:color="auto"/>
            <w:left w:val="none" w:sz="0" w:space="0" w:color="auto"/>
            <w:bottom w:val="none" w:sz="0" w:space="0" w:color="auto"/>
            <w:right w:val="none" w:sz="0" w:space="0" w:color="auto"/>
          </w:divBdr>
          <w:divsChild>
            <w:div w:id="594434687">
              <w:marLeft w:val="0"/>
              <w:marRight w:val="0"/>
              <w:marTop w:val="0"/>
              <w:marBottom w:val="0"/>
              <w:divBdr>
                <w:top w:val="none" w:sz="0" w:space="0" w:color="auto"/>
                <w:left w:val="none" w:sz="0" w:space="0" w:color="auto"/>
                <w:bottom w:val="none" w:sz="0" w:space="0" w:color="auto"/>
                <w:right w:val="none" w:sz="0" w:space="0" w:color="auto"/>
              </w:divBdr>
            </w:div>
            <w:div w:id="140656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9680">
      <w:bodyDiv w:val="1"/>
      <w:marLeft w:val="0"/>
      <w:marRight w:val="0"/>
      <w:marTop w:val="0"/>
      <w:marBottom w:val="0"/>
      <w:divBdr>
        <w:top w:val="none" w:sz="0" w:space="0" w:color="auto"/>
        <w:left w:val="none" w:sz="0" w:space="0" w:color="auto"/>
        <w:bottom w:val="none" w:sz="0" w:space="0" w:color="auto"/>
        <w:right w:val="none" w:sz="0" w:space="0" w:color="auto"/>
      </w:divBdr>
      <w:divsChild>
        <w:div w:id="737555714">
          <w:marLeft w:val="0"/>
          <w:marRight w:val="0"/>
          <w:marTop w:val="0"/>
          <w:marBottom w:val="0"/>
          <w:divBdr>
            <w:top w:val="none" w:sz="0" w:space="0" w:color="auto"/>
            <w:left w:val="none" w:sz="0" w:space="0" w:color="auto"/>
            <w:bottom w:val="none" w:sz="0" w:space="0" w:color="auto"/>
            <w:right w:val="none" w:sz="0" w:space="0" w:color="auto"/>
          </w:divBdr>
          <w:divsChild>
            <w:div w:id="221407304">
              <w:marLeft w:val="0"/>
              <w:marRight w:val="0"/>
              <w:marTop w:val="0"/>
              <w:marBottom w:val="0"/>
              <w:divBdr>
                <w:top w:val="single" w:sz="2" w:space="0" w:color="000000"/>
                <w:left w:val="single" w:sz="2" w:space="0" w:color="000000"/>
                <w:bottom w:val="single" w:sz="18" w:space="0" w:color="FFFFFF"/>
                <w:right w:val="single" w:sz="2" w:space="0" w:color="000000"/>
              </w:divBdr>
              <w:divsChild>
                <w:div w:id="393428850">
                  <w:marLeft w:val="0"/>
                  <w:marRight w:val="0"/>
                  <w:marTop w:val="0"/>
                  <w:marBottom w:val="0"/>
                  <w:divBdr>
                    <w:top w:val="single" w:sz="2" w:space="15" w:color="000000"/>
                    <w:left w:val="single" w:sz="2" w:space="15" w:color="000000"/>
                    <w:bottom w:val="single" w:sz="2" w:space="15" w:color="000000"/>
                    <w:right w:val="single" w:sz="2" w:space="15" w:color="000000"/>
                  </w:divBdr>
                  <w:divsChild>
                    <w:div w:id="1792900552">
                      <w:marLeft w:val="0"/>
                      <w:marRight w:val="0"/>
                      <w:marTop w:val="0"/>
                      <w:marBottom w:val="0"/>
                      <w:divBdr>
                        <w:top w:val="single" w:sz="2" w:space="0" w:color="000000"/>
                        <w:left w:val="single" w:sz="2" w:space="0" w:color="000000"/>
                        <w:bottom w:val="single" w:sz="2" w:space="0" w:color="000000"/>
                        <w:right w:val="single" w:sz="2" w:space="10" w:color="000000"/>
                      </w:divBdr>
                      <w:divsChild>
                        <w:div w:id="636683320">
                          <w:marLeft w:val="0"/>
                          <w:marRight w:val="0"/>
                          <w:marTop w:val="0"/>
                          <w:marBottom w:val="0"/>
                          <w:divBdr>
                            <w:top w:val="single" w:sz="2" w:space="15" w:color="000000"/>
                            <w:left w:val="single" w:sz="2" w:space="23" w:color="000000"/>
                            <w:bottom w:val="single" w:sz="2" w:space="23" w:color="000000"/>
                            <w:right w:val="single" w:sz="2" w:space="23" w:color="000000"/>
                          </w:divBdr>
                        </w:div>
                      </w:divsChild>
                    </w:div>
                  </w:divsChild>
                </w:div>
              </w:divsChild>
            </w:div>
          </w:divsChild>
        </w:div>
      </w:divsChild>
    </w:div>
    <w:div w:id="1301305893">
      <w:bodyDiv w:val="1"/>
      <w:marLeft w:val="0"/>
      <w:marRight w:val="0"/>
      <w:marTop w:val="0"/>
      <w:marBottom w:val="0"/>
      <w:divBdr>
        <w:top w:val="none" w:sz="0" w:space="0" w:color="auto"/>
        <w:left w:val="none" w:sz="0" w:space="0" w:color="auto"/>
        <w:bottom w:val="none" w:sz="0" w:space="0" w:color="auto"/>
        <w:right w:val="none" w:sz="0" w:space="0" w:color="auto"/>
      </w:divBdr>
      <w:divsChild>
        <w:div w:id="1894847505">
          <w:marLeft w:val="0"/>
          <w:marRight w:val="0"/>
          <w:marTop w:val="0"/>
          <w:marBottom w:val="0"/>
          <w:divBdr>
            <w:top w:val="none" w:sz="0" w:space="0" w:color="auto"/>
            <w:left w:val="none" w:sz="0" w:space="0" w:color="auto"/>
            <w:bottom w:val="none" w:sz="0" w:space="0" w:color="auto"/>
            <w:right w:val="none" w:sz="0" w:space="0" w:color="auto"/>
          </w:divBdr>
        </w:div>
      </w:divsChild>
    </w:div>
    <w:div w:id="2001426044">
      <w:bodyDiv w:val="1"/>
      <w:marLeft w:val="0"/>
      <w:marRight w:val="0"/>
      <w:marTop w:val="0"/>
      <w:marBottom w:val="0"/>
      <w:divBdr>
        <w:top w:val="none" w:sz="0" w:space="0" w:color="auto"/>
        <w:left w:val="none" w:sz="0" w:space="0" w:color="auto"/>
        <w:bottom w:val="none" w:sz="0" w:space="0" w:color="auto"/>
        <w:right w:val="none" w:sz="0" w:space="0" w:color="auto"/>
      </w:divBdr>
      <w:divsChild>
        <w:div w:id="1611862370">
          <w:marLeft w:val="0"/>
          <w:marRight w:val="0"/>
          <w:marTop w:val="0"/>
          <w:marBottom w:val="120"/>
          <w:divBdr>
            <w:top w:val="none" w:sz="0" w:space="0" w:color="auto"/>
            <w:left w:val="none" w:sz="0" w:space="0" w:color="auto"/>
            <w:bottom w:val="none" w:sz="0" w:space="0" w:color="auto"/>
            <w:right w:val="none" w:sz="0" w:space="0" w:color="auto"/>
          </w:divBdr>
          <w:divsChild>
            <w:div w:id="177425051">
              <w:marLeft w:val="0"/>
              <w:marRight w:val="0"/>
              <w:marTop w:val="0"/>
              <w:marBottom w:val="0"/>
              <w:divBdr>
                <w:top w:val="none" w:sz="0" w:space="0" w:color="auto"/>
                <w:left w:val="none" w:sz="0" w:space="0" w:color="auto"/>
                <w:bottom w:val="none" w:sz="0" w:space="0" w:color="auto"/>
                <w:right w:val="none" w:sz="0" w:space="0" w:color="auto"/>
              </w:divBdr>
            </w:div>
            <w:div w:id="737094774">
              <w:marLeft w:val="0"/>
              <w:marRight w:val="0"/>
              <w:marTop w:val="0"/>
              <w:marBottom w:val="0"/>
              <w:divBdr>
                <w:top w:val="none" w:sz="0" w:space="0" w:color="auto"/>
                <w:left w:val="none" w:sz="0" w:space="0" w:color="auto"/>
                <w:bottom w:val="none" w:sz="0" w:space="0" w:color="auto"/>
                <w:right w:val="none" w:sz="0" w:space="0" w:color="auto"/>
              </w:divBdr>
            </w:div>
            <w:div w:id="847401978">
              <w:marLeft w:val="0"/>
              <w:marRight w:val="0"/>
              <w:marTop w:val="0"/>
              <w:marBottom w:val="0"/>
              <w:divBdr>
                <w:top w:val="none" w:sz="0" w:space="0" w:color="auto"/>
                <w:left w:val="none" w:sz="0" w:space="0" w:color="auto"/>
                <w:bottom w:val="none" w:sz="0" w:space="0" w:color="auto"/>
                <w:right w:val="none" w:sz="0" w:space="0" w:color="auto"/>
              </w:divBdr>
            </w:div>
            <w:div w:id="914510813">
              <w:marLeft w:val="0"/>
              <w:marRight w:val="0"/>
              <w:marTop w:val="0"/>
              <w:marBottom w:val="0"/>
              <w:divBdr>
                <w:top w:val="none" w:sz="0" w:space="0" w:color="auto"/>
                <w:left w:val="none" w:sz="0" w:space="0" w:color="auto"/>
                <w:bottom w:val="none" w:sz="0" w:space="0" w:color="auto"/>
                <w:right w:val="none" w:sz="0" w:space="0" w:color="auto"/>
              </w:divBdr>
            </w:div>
            <w:div w:id="14943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8_&#1072;&#1083;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g.wikipedia.org/w/index.php?title=%D0%9F%D1%8A%D1%82%D0%BD%D0%B8%D1%87%D0%B5%D1%81%D0%BA%D0%B8_%D1%82%D1%80%D0%B0%D0%BD%D1%81%D0%BF%D0%BE%D1%80%D1%82&amp;action=edit&amp;redlink=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1047;&#1059;&#1058;_2001');"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20NavigateDocument('&#1047;&#1059;&#1058;_2001" TargetMode="External"/><Relationship Id="rId4" Type="http://schemas.openxmlformats.org/officeDocument/2006/relationships/settings" Target="settings.xml"/><Relationship Id="rId9" Type="http://schemas.openxmlformats.org/officeDocument/2006/relationships/hyperlink" Target="javascript:%20Navigate('&#1095;&#1083;5&#1073;_&#1072;&#1083;2');" TargetMode="External"/><Relationship Id="rId14"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8E101C-A851-44CA-9E5A-349606AF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8267</Words>
  <Characters>47124</Characters>
  <Application>Microsoft Office Word</Application>
  <DocSecurity>0</DocSecurity>
  <Lines>392</Lines>
  <Paragraphs>110</Paragraphs>
  <ScaleCrop>false</ScaleCrop>
  <HeadingPairs>
    <vt:vector size="2" baseType="variant">
      <vt:variant>
        <vt:lpstr>Заглавие</vt:lpstr>
      </vt:variant>
      <vt:variant>
        <vt:i4>1</vt:i4>
      </vt:variant>
    </vt:vector>
  </HeadingPairs>
  <TitlesOfParts>
    <vt:vector size="1" baseType="lpstr">
      <vt:lpstr>О Б Щ И Н А   Г Р А Д   Д О Б Р И Ч</vt:lpstr>
    </vt:vector>
  </TitlesOfParts>
  <Company>Municipal grad Dobrich</Company>
  <LinksUpToDate>false</LinksUpToDate>
  <CharactersWithSpaces>55281</CharactersWithSpaces>
  <SharedDoc>false</SharedDoc>
  <HLinks>
    <vt:vector size="30" baseType="variant">
      <vt:variant>
        <vt:i4>2162699</vt:i4>
      </vt:variant>
      <vt:variant>
        <vt:i4>12</vt:i4>
      </vt:variant>
      <vt:variant>
        <vt:i4>0</vt:i4>
      </vt:variant>
      <vt:variant>
        <vt:i4>5</vt:i4>
      </vt:variant>
      <vt:variant>
        <vt:lpwstr>https://bg.wikipedia.org/w/index.php?title=%D0%9F%D1%8A%D1%82%D0%BD%D0%B8%D1%87%D0%B5%D1%81%D0%BA%D0%B8_%D1%82%D1%80%D0%B0%D0%BD%D1%81%D0%BF%D0%BE%D1%80%D1%82&amp;action=edit&amp;redlink=1</vt:lpwstr>
      </vt:variant>
      <vt:variant>
        <vt:lpwstr/>
      </vt:variant>
      <vt:variant>
        <vt:i4>71958560</vt:i4>
      </vt:variant>
      <vt:variant>
        <vt:i4>9</vt:i4>
      </vt:variant>
      <vt:variant>
        <vt:i4>0</vt:i4>
      </vt:variant>
      <vt:variant>
        <vt:i4>5</vt:i4>
      </vt:variant>
      <vt:variant>
        <vt:lpwstr>javascript: NavigateDocument('ЗУТ_2001');</vt:lpwstr>
      </vt:variant>
      <vt:variant>
        <vt:lpwstr/>
      </vt:variant>
      <vt:variant>
        <vt:i4>68550752</vt:i4>
      </vt:variant>
      <vt:variant>
        <vt:i4>6</vt:i4>
      </vt:variant>
      <vt:variant>
        <vt:i4>0</vt:i4>
      </vt:variant>
      <vt:variant>
        <vt:i4>5</vt:i4>
      </vt:variant>
      <vt:variant>
        <vt:lpwstr>javascript: NavigateDocument('ЗУТ_2001</vt:lpwstr>
      </vt:variant>
      <vt:variant>
        <vt:lpwstr>чл169_ал1');</vt:lpwstr>
      </vt:variant>
      <vt:variant>
        <vt:i4>72613957</vt:i4>
      </vt:variant>
      <vt:variant>
        <vt:i4>3</vt:i4>
      </vt:variant>
      <vt:variant>
        <vt:i4>0</vt:i4>
      </vt:variant>
      <vt:variant>
        <vt:i4>5</vt:i4>
      </vt:variant>
      <vt:variant>
        <vt:lpwstr>javascript: Navigate('чл5б_ал2');</vt:lpwstr>
      </vt:variant>
      <vt:variant>
        <vt:lpwstr/>
      </vt:variant>
      <vt:variant>
        <vt:i4>3538982</vt:i4>
      </vt:variant>
      <vt:variant>
        <vt:i4>0</vt:i4>
      </vt:variant>
      <vt:variant>
        <vt:i4>0</vt:i4>
      </vt:variant>
      <vt:variant>
        <vt:i4>5</vt:i4>
      </vt:variant>
      <vt:variant>
        <vt:lpwstr>javascript: Navigate('чл8_ал4');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Щ И Н А   Г Р А Д   Д О Б Р И Ч</dc:title>
  <dc:creator>n_kolarova</dc:creator>
  <cp:lastModifiedBy>Desi</cp:lastModifiedBy>
  <cp:revision>31</cp:revision>
  <cp:lastPrinted>2015-07-24T10:11:00Z</cp:lastPrinted>
  <dcterms:created xsi:type="dcterms:W3CDTF">2016-04-08T11:18:00Z</dcterms:created>
  <dcterms:modified xsi:type="dcterms:W3CDTF">2016-04-14T10:30:00Z</dcterms:modified>
</cp:coreProperties>
</file>